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8832D" w14:textId="6CA5A986" w:rsidR="00225419" w:rsidRPr="00395682" w:rsidDel="0010379A" w:rsidRDefault="00225419">
      <w:pPr>
        <w:rPr>
          <w:del w:id="0" w:author="Author"/>
          <w:strike/>
        </w:rPr>
      </w:pPr>
    </w:p>
    <w:p w14:paraId="26B4E8F6" w14:textId="433C1D47" w:rsidR="0010379A" w:rsidRDefault="0010379A" w:rsidP="00175A9A">
      <w:pPr>
        <w:rPr>
          <w:ins w:id="1" w:author="Author"/>
          <w:sz w:val="32"/>
          <w:szCs w:val="32"/>
        </w:rPr>
      </w:pPr>
      <w:bookmarkStart w:id="2" w:name="_Toc32201074"/>
      <w:bookmarkStart w:id="3" w:name="_Toc49661105"/>
      <w:bookmarkStart w:id="4" w:name="_Toc274049676"/>
      <w:ins w:id="5" w:author="Author">
        <w:r>
          <w:rPr>
            <w:sz w:val="32"/>
            <w:szCs w:val="32"/>
          </w:rPr>
          <w:t>Starting point was “</w:t>
        </w:r>
        <w:r w:rsidRPr="0010379A">
          <w:rPr>
            <w:sz w:val="32"/>
            <w:szCs w:val="32"/>
          </w:rPr>
          <w:t xml:space="preserve">1955 - legal review </w:t>
        </w:r>
        <w:proofErr w:type="gramStart"/>
        <w:r w:rsidRPr="0010379A">
          <w:rPr>
            <w:sz w:val="32"/>
            <w:szCs w:val="32"/>
          </w:rPr>
          <w:t>-  CMP</w:t>
        </w:r>
        <w:proofErr w:type="gramEnd"/>
        <w:r w:rsidRPr="0010379A">
          <w:rPr>
            <w:sz w:val="32"/>
            <w:szCs w:val="32"/>
          </w:rPr>
          <w:t>315 original Charging v1.37 6 October 2022 anonymised</w:t>
        </w:r>
        <w:r>
          <w:rPr>
            <w:sz w:val="32"/>
            <w:szCs w:val="32"/>
          </w:rPr>
          <w:t xml:space="preserve">.docx” </w:t>
        </w:r>
        <w:del w:id="6" w:author="Mott(ESO), Paul" w:date="2023-03-15T18:06:00Z">
          <w:r w:rsidR="004E5C03" w:rsidDel="00175A9A">
            <w:rPr>
              <w:sz w:val="32"/>
              <w:szCs w:val="32"/>
            </w:rPr>
            <w:delText>as</w:delText>
          </w:r>
        </w:del>
      </w:ins>
      <w:ins w:id="7" w:author="Mott(ESO), Paul" w:date="2023-03-15T18:06:00Z">
        <w:r w:rsidR="00175A9A">
          <w:rPr>
            <w:sz w:val="32"/>
            <w:szCs w:val="32"/>
          </w:rPr>
          <w:t>including the on the fly</w:t>
        </w:r>
      </w:ins>
      <w:ins w:id="8" w:author="Author">
        <w:r w:rsidR="004E5C03">
          <w:rPr>
            <w:sz w:val="32"/>
            <w:szCs w:val="32"/>
          </w:rPr>
          <w:t xml:space="preserve"> change</w:t>
        </w:r>
      </w:ins>
      <w:ins w:id="9" w:author="Mott(ESO), Paul" w:date="2023-03-15T18:06:00Z">
        <w:r w:rsidR="00175A9A">
          <w:rPr>
            <w:sz w:val="32"/>
            <w:szCs w:val="32"/>
          </w:rPr>
          <w:t>s</w:t>
        </w:r>
      </w:ins>
      <w:ins w:id="10" w:author="Author">
        <w:del w:id="11" w:author="Mott(ESO), Paul" w:date="2023-03-15T18:06:00Z">
          <w:r w:rsidR="004E5C03" w:rsidDel="00175A9A">
            <w:rPr>
              <w:sz w:val="32"/>
              <w:szCs w:val="32"/>
            </w:rPr>
            <w:delText>d</w:delText>
          </w:r>
        </w:del>
        <w:r w:rsidR="004E5C03">
          <w:rPr>
            <w:sz w:val="32"/>
            <w:szCs w:val="32"/>
          </w:rPr>
          <w:t xml:space="preserve"> last workgroup</w:t>
        </w:r>
      </w:ins>
      <w:ins w:id="12" w:author="Mott(ESO), Paul" w:date="2023-03-15T18:06:00Z">
        <w:r w:rsidR="00175A9A">
          <w:rPr>
            <w:sz w:val="32"/>
            <w:szCs w:val="32"/>
          </w:rPr>
          <w:t xml:space="preserve"> 5</w:t>
        </w:r>
        <w:r w:rsidR="00175A9A" w:rsidRPr="00175A9A">
          <w:rPr>
            <w:sz w:val="32"/>
            <w:szCs w:val="32"/>
            <w:vertAlign w:val="superscript"/>
          </w:rPr>
          <w:t>th</w:t>
        </w:r>
        <w:r w:rsidR="00175A9A">
          <w:rPr>
            <w:sz w:val="32"/>
            <w:szCs w:val="32"/>
          </w:rPr>
          <w:t xml:space="preserve"> December</w:t>
        </w:r>
      </w:ins>
    </w:p>
    <w:p w14:paraId="2D610AC5" w14:textId="5B9C6875" w:rsidR="0010379A" w:rsidRDefault="0010379A" w:rsidP="006661FE">
      <w:pPr>
        <w:pStyle w:val="Heading1"/>
        <w:jc w:val="center"/>
        <w:rPr>
          <w:ins w:id="13" w:author="Mott(ESO), Paul" w:date="2023-03-15T22:31:00Z"/>
          <w:color w:val="auto"/>
          <w:sz w:val="32"/>
          <w:szCs w:val="32"/>
        </w:rPr>
      </w:pPr>
    </w:p>
    <w:p w14:paraId="6FD0B13B" w14:textId="77777777" w:rsidR="00710C72" w:rsidRDefault="00710C72" w:rsidP="00710C72">
      <w:pPr>
        <w:rPr>
          <w:ins w:id="14" w:author="Mott(ESO), Paul" w:date="2023-03-15T22:31:00Z"/>
          <w:sz w:val="22"/>
          <w:szCs w:val="22"/>
        </w:rPr>
      </w:pPr>
      <w:ins w:id="15" w:author="Mott(ESO), Paul" w:date="2023-03-15T22:31:00Z">
        <w:r>
          <w:t xml:space="preserve">Aspects to </w:t>
        </w:r>
        <w:proofErr w:type="gramStart"/>
        <w:r>
          <w:t>note :</w:t>
        </w:r>
        <w:proofErr w:type="gramEnd"/>
        <w:r>
          <w:t xml:space="preserve"> </w:t>
        </w:r>
      </w:ins>
    </w:p>
    <w:p w14:paraId="342C10C8" w14:textId="77777777" w:rsidR="00710C72" w:rsidRDefault="00710C72" w:rsidP="00710C72">
      <w:pPr>
        <w:rPr>
          <w:ins w:id="16" w:author="Mott(ESO), Paul" w:date="2023-03-15T22:31:00Z"/>
        </w:rPr>
      </w:pPr>
    </w:p>
    <w:p w14:paraId="198C9550" w14:textId="77777777" w:rsidR="00710C72" w:rsidRDefault="00710C72" w:rsidP="00710C72">
      <w:pPr>
        <w:rPr>
          <w:ins w:id="17" w:author="Mott(ESO), Paul" w:date="2023-03-15T22:31:00Z"/>
        </w:rPr>
      </w:pPr>
      <w:ins w:id="18" w:author="Mott(ESO), Paul" w:date="2023-03-15T22:31:00Z">
        <w:r>
          <w:t xml:space="preserve">In the FIRST year for each variant, do we smooth in the new value over last year’s CMP353 (RPI on 2020/21) value using alpha = 0.13, or do we jump direct to the new value and only apply alpha in subsequent </w:t>
        </w:r>
        <w:proofErr w:type="gramStart"/>
        <w:r>
          <w:t>years ?</w:t>
        </w:r>
        <w:proofErr w:type="gramEnd"/>
        <w:r>
          <w:t xml:space="preserve"> I have assumed in the text that the proposers all want that, to avoid a step change in year 1.  This is 14.15.71 in the texts for 315 and 375, and 14.15.77 in the text for the WACM.  Easy to remove if any proposer doesn’t want that.  </w:t>
        </w:r>
      </w:ins>
    </w:p>
    <w:p w14:paraId="4148CA92" w14:textId="77777777" w:rsidR="00710C72" w:rsidRDefault="00710C72" w:rsidP="00710C72">
      <w:pPr>
        <w:rPr>
          <w:ins w:id="19" w:author="Mott(ESO), Paul" w:date="2023-03-15T22:31:00Z"/>
        </w:rPr>
      </w:pPr>
    </w:p>
    <w:p w14:paraId="209018D6" w14:textId="77777777" w:rsidR="00710C72" w:rsidRDefault="00710C72" w:rsidP="00710C72">
      <w:pPr>
        <w:rPr>
          <w:ins w:id="20" w:author="Mott(ESO), Paul" w:date="2023-03-15T22:31:00Z"/>
        </w:rPr>
      </w:pPr>
      <w:ins w:id="21" w:author="Mott(ESO), Paul" w:date="2023-03-15T22:31:00Z">
        <w:r>
          <w:t>Note from 14.15.59, in all texts, that “</w:t>
        </w:r>
        <w:r>
          <w:rPr>
            <w:i/>
            <w:iCs/>
          </w:rPr>
          <w:t>Reinforcements to existing circuits that add neither life nor capacity, will be ignored</w:t>
        </w:r>
        <w:r>
          <w:t xml:space="preserve">”.  As otherwise the £/MW/km will come out as infinity.  </w:t>
        </w:r>
      </w:ins>
    </w:p>
    <w:p w14:paraId="53157C65" w14:textId="77777777" w:rsidR="00710C72" w:rsidRDefault="00710C72" w:rsidP="00710C72">
      <w:pPr>
        <w:rPr>
          <w:ins w:id="22" w:author="Mott(ESO), Paul" w:date="2023-03-15T22:31:00Z"/>
        </w:rPr>
      </w:pPr>
    </w:p>
    <w:p w14:paraId="7A52006F" w14:textId="77777777" w:rsidR="00710C72" w:rsidRDefault="00710C72" w:rsidP="00710C72">
      <w:pPr>
        <w:rPr>
          <w:ins w:id="23" w:author="Mott(ESO), Paul" w:date="2023-03-15T22:31:00Z"/>
          <w:rFonts w:cs="Arial"/>
        </w:rPr>
      </w:pPr>
      <w:proofErr w:type="gramStart"/>
      <w:ins w:id="24" w:author="Mott(ESO), Paul" w:date="2023-03-15T22:31:00Z">
        <w:r>
          <w:t>Also</w:t>
        </w:r>
        <w:proofErr w:type="gramEnd"/>
        <w:r>
          <w:t xml:space="preserve"> here it is set out that for reinforcements, account is taken of the remaining asset life prior to the investment, and of the new remaining asset life after the investment </w:t>
        </w:r>
        <w:r>
          <w:rPr>
            <w:i/>
            <w:iCs/>
          </w:rPr>
          <w:t xml:space="preserve">(needed for the “shapes” legal text, which Paul Jones provided after the last meeting; in the legal text for CMP315/75, this is found at 14.15.65, or at 14.15.72 for the WACM).  </w:t>
        </w:r>
        <w:r>
          <w:t xml:space="preserve">A defaulting rule is set out, also in </w:t>
        </w:r>
        <w:proofErr w:type="gramStart"/>
        <w:r>
          <w:t>14.15.59 :</w:t>
        </w:r>
        <w:proofErr w:type="gramEnd"/>
        <w:r>
          <w:t xml:space="preserve"> “</w:t>
        </w:r>
        <w:r>
          <w:rPr>
            <w:rFonts w:cs="Arial"/>
            <w:i/>
            <w:iCs/>
          </w:rPr>
          <w:t>For any investment for which the Transmission Owner is unable to give The Company the remaining life before the investment, a default assumption of 0 years of remaining life will be applied.  For any investment for which the Transmission Owner is unable to give The Company the remaining life after the investment was made, a default assumption of 45 years of remaining life will be applied</w:t>
        </w:r>
        <w:r>
          <w:rPr>
            <w:rFonts w:cs="Arial"/>
          </w:rPr>
          <w:t xml:space="preserve">”.  </w:t>
        </w:r>
      </w:ins>
    </w:p>
    <w:p w14:paraId="36E7A90C" w14:textId="77777777" w:rsidR="00710C72" w:rsidRDefault="00710C72" w:rsidP="00710C72">
      <w:pPr>
        <w:rPr>
          <w:ins w:id="25" w:author="Mott(ESO), Paul" w:date="2023-03-15T22:31:00Z"/>
          <w:rFonts w:cs="Arial"/>
        </w:rPr>
      </w:pPr>
    </w:p>
    <w:p w14:paraId="704CFB9C" w14:textId="77777777" w:rsidR="00710C72" w:rsidRDefault="00710C72" w:rsidP="00710C72">
      <w:pPr>
        <w:rPr>
          <w:rFonts w:cs="Arial"/>
        </w:rPr>
      </w:pPr>
      <w:ins w:id="26" w:author="Mott(ESO), Paul" w:date="2023-03-15T22:31:00Z">
        <w:r>
          <w:rPr>
            <w:rFonts w:cs="Arial"/>
          </w:rPr>
          <w:t xml:space="preserve">The old 14.15.79A “Onshore Expansion Factors in RIIO-T2” text was describing </w:t>
        </w:r>
        <w:proofErr w:type="gramStart"/>
        <w:r>
          <w:rPr>
            <w:rFonts w:cs="Arial"/>
          </w:rPr>
          <w:t>CMP353, and</w:t>
        </w:r>
        <w:proofErr w:type="gramEnd"/>
        <w:r>
          <w:rPr>
            <w:rFonts w:cs="Arial"/>
          </w:rPr>
          <w:t xml:space="preserve"> had to go.  I overlooked that in the </w:t>
        </w:r>
        <w:proofErr w:type="gramStart"/>
        <w:r>
          <w:rPr>
            <w:rFonts w:cs="Arial"/>
          </w:rPr>
          <w:t>5</w:t>
        </w:r>
        <w:r>
          <w:rPr>
            <w:rFonts w:cs="Arial"/>
            <w:vertAlign w:val="superscript"/>
          </w:rPr>
          <w:t>th</w:t>
        </w:r>
        <w:proofErr w:type="gramEnd"/>
        <w:r>
          <w:rPr>
            <w:rFonts w:cs="Arial"/>
          </w:rPr>
          <w:t xml:space="preserve"> December text.  </w:t>
        </w:r>
      </w:ins>
    </w:p>
    <w:p w14:paraId="35C4C727" w14:textId="77777777" w:rsidR="00561340" w:rsidRDefault="00561340" w:rsidP="00710C72">
      <w:pPr>
        <w:rPr>
          <w:rFonts w:cs="Arial"/>
        </w:rPr>
      </w:pPr>
    </w:p>
    <w:p w14:paraId="2B33EF7E" w14:textId="485DB001" w:rsidR="00561340" w:rsidRDefault="00561340" w:rsidP="00710C72">
      <w:pPr>
        <w:rPr>
          <w:ins w:id="27" w:author="Mott(ESO), Paul" w:date="2023-04-14T22:00:00Z"/>
          <w:rFonts w:cstheme="minorBidi"/>
          <w:b/>
          <w:bCs/>
        </w:rPr>
      </w:pPr>
      <w:ins w:id="28" w:author="Mott(ESO), Paul" w:date="2023-04-14T22:00:00Z">
        <w:r w:rsidRPr="00561340">
          <w:rPr>
            <w:rFonts w:cstheme="minorBidi"/>
            <w:b/>
            <w:bCs/>
          </w:rPr>
          <w:t xml:space="preserve">14th April edition – note of new </w:t>
        </w:r>
        <w:proofErr w:type="gramStart"/>
        <w:r w:rsidRPr="00561340">
          <w:rPr>
            <w:rFonts w:cstheme="minorBidi"/>
            <w:b/>
            <w:bCs/>
          </w:rPr>
          <w:t>changes :</w:t>
        </w:r>
        <w:proofErr w:type="gramEnd"/>
      </w:ins>
    </w:p>
    <w:p w14:paraId="39AFDA3E" w14:textId="77777777" w:rsidR="00561340" w:rsidRPr="00561340" w:rsidRDefault="00561340" w:rsidP="00710C72">
      <w:pPr>
        <w:rPr>
          <w:ins w:id="29" w:author="Mott(ESO), Paul" w:date="2023-04-14T22:00:00Z"/>
          <w:rFonts w:cstheme="minorBidi"/>
          <w:b/>
          <w:bCs/>
        </w:rPr>
      </w:pPr>
    </w:p>
    <w:p w14:paraId="1E7CA6A7" w14:textId="039A5607" w:rsidR="00561340" w:rsidRDefault="00DD3CE8" w:rsidP="00710C72">
      <w:pPr>
        <w:rPr>
          <w:ins w:id="30" w:author="Mott(ESO), Paul" w:date="2023-04-14T22:04:00Z"/>
          <w:rFonts w:cstheme="minorBidi"/>
        </w:rPr>
      </w:pPr>
      <w:ins w:id="31" w:author="Mott(ESO), Paul" w:date="2023-04-14T22:02:00Z">
        <w:r>
          <w:rPr>
            <w:rFonts w:cstheme="minorBidi"/>
          </w:rPr>
          <w:t xml:space="preserve">Replied to legal query </w:t>
        </w:r>
      </w:ins>
      <w:ins w:id="32" w:author="Mott(ESO), Paul" w:date="2023-04-14T22:03:00Z">
        <w:r w:rsidR="00925EE2">
          <w:rPr>
            <w:rFonts w:cstheme="minorBidi"/>
          </w:rPr>
          <w:t xml:space="preserve">in comment box </w:t>
        </w:r>
        <w:proofErr w:type="gramStart"/>
        <w:r w:rsidR="00925EE2">
          <w:rPr>
            <w:rFonts w:cstheme="minorBidi"/>
          </w:rPr>
          <w:t>r</w:t>
        </w:r>
      </w:ins>
      <w:ins w:id="33" w:author="Mott(ESO), Paul" w:date="2023-04-14T22:02:00Z">
        <w:r>
          <w:rPr>
            <w:rFonts w:cstheme="minorBidi"/>
          </w:rPr>
          <w:t>e :</w:t>
        </w:r>
        <w:proofErr w:type="gramEnd"/>
        <w:r>
          <w:rPr>
            <w:rFonts w:cstheme="minorBidi"/>
          </w:rPr>
          <w:t xml:space="preserve"> </w:t>
        </w:r>
        <w:r w:rsidR="00925EE2">
          <w:rPr>
            <w:rFonts w:cstheme="minorBidi"/>
          </w:rPr>
          <w:t>14.14.5 (</w:t>
        </w:r>
      </w:ins>
      <w:ins w:id="34" w:author="Mott(ESO), Paul" w:date="2023-04-14T22:03:00Z">
        <w:r w:rsidR="00925EE2">
          <w:rPr>
            <w:rFonts w:cstheme="minorBidi"/>
          </w:rPr>
          <w:t>iv) – made no change to text</w:t>
        </w:r>
      </w:ins>
    </w:p>
    <w:p w14:paraId="3F7CEE54" w14:textId="77777777" w:rsidR="00871211" w:rsidRDefault="00871211" w:rsidP="00710C72">
      <w:pPr>
        <w:rPr>
          <w:ins w:id="35" w:author="Mott(ESO), Paul" w:date="2023-04-14T22:04:00Z"/>
          <w:rFonts w:cstheme="minorBidi"/>
        </w:rPr>
      </w:pPr>
    </w:p>
    <w:p w14:paraId="3D45ACAD" w14:textId="50EFB1FB" w:rsidR="00871211" w:rsidRDefault="00871211" w:rsidP="00710C72">
      <w:pPr>
        <w:rPr>
          <w:ins w:id="36" w:author="Mott(ESO), Paul" w:date="2023-04-14T22:05:00Z"/>
        </w:rPr>
      </w:pPr>
      <w:ins w:id="37" w:author="Mott(ESO), Paul" w:date="2023-04-14T22:04:00Z">
        <w:r>
          <w:rPr>
            <w:rFonts w:cstheme="minorBidi"/>
          </w:rPr>
          <w:t xml:space="preserve">14.15.4 changed instance of </w:t>
        </w:r>
        <w:proofErr w:type="spellStart"/>
        <w:r>
          <w:rPr>
            <w:rFonts w:cstheme="minorBidi"/>
          </w:rPr>
          <w:t>MWkm</w:t>
        </w:r>
        <w:proofErr w:type="spellEnd"/>
        <w:r>
          <w:rPr>
            <w:rFonts w:cstheme="minorBidi"/>
          </w:rPr>
          <w:t xml:space="preserve"> to </w:t>
        </w:r>
        <w:r>
          <w:t>£/MW/km as per prompt from legal</w:t>
        </w:r>
      </w:ins>
      <w:ins w:id="38" w:author="Mott(ESO), Paul" w:date="2023-04-14T22:05:00Z">
        <w:r w:rsidR="005E06FF">
          <w:t xml:space="preserve">; removed “(Reinforcements to existing circuits that add neither life nor capacity, will be ignored).”, as, as legal point out, this is also said in 14.15.59, and 14.15.4 is meant to be a high level initial introductory description of charging prior to more details </w:t>
        </w:r>
      </w:ins>
    </w:p>
    <w:p w14:paraId="765F1A95" w14:textId="77777777" w:rsidR="005E06FF" w:rsidRDefault="005E06FF" w:rsidP="00710C72">
      <w:pPr>
        <w:rPr>
          <w:ins w:id="39" w:author="Mott(ESO), Paul" w:date="2023-04-14T22:05:00Z"/>
        </w:rPr>
      </w:pPr>
    </w:p>
    <w:p w14:paraId="1EE04685" w14:textId="03362940" w:rsidR="005E06FF" w:rsidRDefault="008010FB" w:rsidP="00710C72">
      <w:pPr>
        <w:rPr>
          <w:ins w:id="40" w:author="Mott(ESO), Paul" w:date="2023-04-14T22:04:00Z"/>
        </w:rPr>
      </w:pPr>
      <w:ins w:id="41" w:author="Mott(ESO), Paul" w:date="2023-04-14T22:12:00Z">
        <w:r>
          <w:t>Each instance of “per MW per km” replaced with “£/MW/km” for consistency</w:t>
        </w:r>
      </w:ins>
    </w:p>
    <w:p w14:paraId="6CD02AD1" w14:textId="77777777" w:rsidR="00871211" w:rsidRDefault="00871211" w:rsidP="00710C72">
      <w:pPr>
        <w:rPr>
          <w:ins w:id="42" w:author="Mott(ESO), Paul" w:date="2023-04-14T22:04:00Z"/>
        </w:rPr>
      </w:pPr>
    </w:p>
    <w:p w14:paraId="64C6994F" w14:textId="747180ED" w:rsidR="00871211" w:rsidRDefault="0026553D" w:rsidP="00710C72">
      <w:pPr>
        <w:rPr>
          <w:ins w:id="43" w:author="Mott(ESO), Paul" w:date="2023-04-14T22:03:00Z"/>
          <w:rFonts w:cstheme="minorBidi"/>
        </w:rPr>
      </w:pPr>
      <w:proofErr w:type="gramStart"/>
      <w:ins w:id="44" w:author="Mott(ESO), Paul" w:date="2023-04-14T22:55:00Z">
        <w:r>
          <w:rPr>
            <w:rFonts w:cstheme="minorBidi"/>
          </w:rPr>
          <w:t>14.15.59  “</w:t>
        </w:r>
        <w:proofErr w:type="gramEnd"/>
        <w:r w:rsidRPr="005E504D">
          <w:rPr>
            <w:rFonts w:cs="Arial"/>
            <w:szCs w:val="22"/>
          </w:rPr>
          <w:t>Transmission Owner</w:t>
        </w:r>
        <w:r>
          <w:rPr>
            <w:rFonts w:cs="Arial"/>
            <w:szCs w:val="22"/>
          </w:rPr>
          <w:t>” is not actually a defined term in secti</w:t>
        </w:r>
      </w:ins>
      <w:ins w:id="45" w:author="Mott(ESO), Paul" w:date="2023-04-14T22:56:00Z">
        <w:r>
          <w:rPr>
            <w:rFonts w:cs="Arial"/>
            <w:szCs w:val="22"/>
          </w:rPr>
          <w:t xml:space="preserve">on 11 (it only has </w:t>
        </w:r>
        <w:r w:rsidR="00DE6EA9">
          <w:rPr>
            <w:rFonts w:cs="Arial"/>
            <w:szCs w:val="22"/>
          </w:rPr>
          <w:t xml:space="preserve">offshore </w:t>
        </w:r>
        <w:r w:rsidR="00DE6EA9" w:rsidRPr="005E504D">
          <w:rPr>
            <w:rFonts w:cs="Arial"/>
            <w:szCs w:val="22"/>
          </w:rPr>
          <w:t>Transmission Owner</w:t>
        </w:r>
      </w:ins>
      <w:ins w:id="46" w:author="Mott(ESO), Paul" w:date="2023-04-14T23:33:00Z">
        <w:r w:rsidR="00033188">
          <w:rPr>
            <w:rFonts w:cs="Arial"/>
            <w:szCs w:val="22"/>
          </w:rPr>
          <w:t xml:space="preserve">, and </w:t>
        </w:r>
        <w:r w:rsidR="00033188">
          <w:t>Onshore Transmission Licensee</w:t>
        </w:r>
      </w:ins>
      <w:ins w:id="47" w:author="Mott(ESO), Paul" w:date="2023-04-14T22:56:00Z">
        <w:r w:rsidR="00DE6EA9">
          <w:rPr>
            <w:rFonts w:cs="Arial"/>
            <w:szCs w:val="22"/>
          </w:rPr>
          <w:t xml:space="preserve">), so </w:t>
        </w:r>
        <w:r w:rsidR="00DE6EA9" w:rsidRPr="005E504D">
          <w:rPr>
            <w:rFonts w:cs="Arial"/>
            <w:szCs w:val="22"/>
          </w:rPr>
          <w:t>Transmission Owner</w:t>
        </w:r>
        <w:r w:rsidR="00DE6EA9">
          <w:rPr>
            <w:rFonts w:cs="Arial"/>
            <w:szCs w:val="22"/>
          </w:rPr>
          <w:t xml:space="preserve"> cannot be in bold and I’ve instead now said </w:t>
        </w:r>
      </w:ins>
      <w:ins w:id="48" w:author="Mott(ESO), Paul" w:date="2023-04-14T23:33:00Z">
        <w:r w:rsidR="00033188" w:rsidRPr="00033188">
          <w:rPr>
            <w:b/>
            <w:bCs/>
          </w:rPr>
          <w:t>Onshore Transmission Licensee</w:t>
        </w:r>
      </w:ins>
    </w:p>
    <w:p w14:paraId="4D38A01B" w14:textId="77777777" w:rsidR="00925EE2" w:rsidRDefault="00925EE2" w:rsidP="00710C72">
      <w:pPr>
        <w:rPr>
          <w:ins w:id="49" w:author="Mott(ESO), Paul" w:date="2023-03-15T22:31:00Z"/>
          <w:rFonts w:cstheme="minorBidi"/>
        </w:rPr>
      </w:pPr>
    </w:p>
    <w:p w14:paraId="1A60380F" w14:textId="0FF195EA" w:rsidR="00710C72" w:rsidRDefault="0023728A" w:rsidP="00710C72">
      <w:pPr>
        <w:rPr>
          <w:ins w:id="50" w:author="Mott(ESO), Paul" w:date="2023-03-15T22:31:00Z"/>
          <w:lang w:eastAsia="en-US"/>
        </w:rPr>
      </w:pPr>
      <w:ins w:id="51" w:author="Mott(ESO), Paul" w:date="2023-04-14T22:58:00Z">
        <w:r>
          <w:rPr>
            <w:lang w:eastAsia="en-US"/>
          </w:rPr>
          <w:t>14.15.62 erroneously still said “</w:t>
        </w:r>
        <w:r w:rsidRPr="0099632B">
          <w:rPr>
            <w:rFonts w:cs="Arial"/>
            <w:szCs w:val="22"/>
          </w:rPr>
          <w:t>, normalised against the 400KV overhead line (OHL) figure</w:t>
        </w:r>
        <w:r>
          <w:rPr>
            <w:rFonts w:cs="Arial"/>
            <w:szCs w:val="22"/>
          </w:rPr>
          <w:t xml:space="preserve">”, I removed that.  </w:t>
        </w:r>
      </w:ins>
    </w:p>
    <w:p w14:paraId="4BC0060E" w14:textId="77777777" w:rsidR="00710C72" w:rsidRDefault="00710C72" w:rsidP="00710C72">
      <w:pPr>
        <w:rPr>
          <w:ins w:id="52" w:author="Mott(ESO), Paul" w:date="2023-04-16T23:43:00Z"/>
          <w:lang w:eastAsia="en-US"/>
        </w:rPr>
      </w:pPr>
    </w:p>
    <w:p w14:paraId="0C0CB2E0" w14:textId="1D2B7A6B" w:rsidR="005C73A1" w:rsidRDefault="005C73A1" w:rsidP="00710C72">
      <w:pPr>
        <w:rPr>
          <w:ins w:id="53" w:author="Mott(ESO), Paul" w:date="2023-04-16T23:43:00Z"/>
          <w:lang w:eastAsia="en-US"/>
        </w:rPr>
      </w:pPr>
      <w:ins w:id="54" w:author="Mott(ESO), Paul" w:date="2023-04-16T23:43:00Z">
        <w:r>
          <w:rPr>
            <w:lang w:eastAsia="en-US"/>
          </w:rPr>
          <w:t>All references in 14.15.65 to “Investment Cost” changed to “investment cost”.</w:t>
        </w:r>
      </w:ins>
    </w:p>
    <w:p w14:paraId="777C90A0" w14:textId="77777777" w:rsidR="005C73A1" w:rsidRDefault="005C73A1" w:rsidP="00710C72">
      <w:pPr>
        <w:rPr>
          <w:ins w:id="55" w:author="Mott(ESO), Paul" w:date="2023-04-16T23:43:00Z"/>
          <w:lang w:eastAsia="en-US"/>
        </w:rPr>
      </w:pPr>
    </w:p>
    <w:p w14:paraId="08CFD8ED" w14:textId="7B9A9DE5" w:rsidR="005C73A1" w:rsidRDefault="00257CD6" w:rsidP="00710C72">
      <w:pPr>
        <w:rPr>
          <w:ins w:id="56" w:author="Mott(ESO), Paul" w:date="2023-04-18T20:02:00Z"/>
          <w:lang w:eastAsia="en-US"/>
        </w:rPr>
      </w:pPr>
      <w:ins w:id="57" w:author="Mott(ESO), Paul" w:date="2023-04-16T23:47:00Z">
        <w:r>
          <w:rPr>
            <w:lang w:eastAsia="en-US"/>
          </w:rPr>
          <w:t>All refe</w:t>
        </w:r>
      </w:ins>
      <w:ins w:id="58" w:author="Mott(ESO), Paul" w:date="2023-04-16T23:48:00Z">
        <w:r>
          <w:rPr>
            <w:lang w:eastAsia="en-US"/>
          </w:rPr>
          <w:t>rences to NGET capitalised, as it’s a defined term in Section 11</w:t>
        </w:r>
      </w:ins>
    </w:p>
    <w:p w14:paraId="74895888" w14:textId="77777777" w:rsidR="008D5D3E" w:rsidRDefault="008D5D3E" w:rsidP="00710C72">
      <w:pPr>
        <w:rPr>
          <w:ins w:id="59" w:author="Mott(ESO), Paul" w:date="2023-04-18T20:02:00Z"/>
          <w:lang w:eastAsia="en-US"/>
        </w:rPr>
      </w:pPr>
    </w:p>
    <w:p w14:paraId="7DFCBAC3" w14:textId="2098D1F8" w:rsidR="008D5D3E" w:rsidRPr="008D5D3E" w:rsidRDefault="008D5D3E" w:rsidP="00710C72">
      <w:pPr>
        <w:rPr>
          <w:ins w:id="60" w:author="Mott(ESO), Paul" w:date="2023-04-17T00:21:00Z"/>
          <w:lang w:eastAsia="en-US"/>
        </w:rPr>
      </w:pPr>
      <w:ins w:id="61" w:author="Mott(ESO), Paul" w:date="2023-04-18T20:02:00Z">
        <w:r w:rsidRPr="00D14E15">
          <w:lastRenderedPageBreak/>
          <w:t xml:space="preserve">“Offshore Transmission Owner” un-capitalised in 14.15.87 </w:t>
        </w:r>
      </w:ins>
    </w:p>
    <w:p w14:paraId="47394C1B" w14:textId="77777777" w:rsidR="00177B8D" w:rsidRDefault="00177B8D" w:rsidP="00710C72">
      <w:pPr>
        <w:rPr>
          <w:ins w:id="62" w:author="Mott(ESO), Paul" w:date="2023-04-17T00:21:00Z"/>
          <w:lang w:eastAsia="en-US"/>
        </w:rPr>
      </w:pPr>
    </w:p>
    <w:p w14:paraId="667DD117" w14:textId="78BC86BD" w:rsidR="00177B8D" w:rsidRDefault="00177B8D" w:rsidP="00710C72">
      <w:pPr>
        <w:rPr>
          <w:ins w:id="63" w:author="Mott(ESO), Paul" w:date="2023-04-17T00:21:00Z"/>
          <w:lang w:eastAsia="en-US"/>
        </w:rPr>
      </w:pPr>
      <w:ins w:id="64" w:author="Mott(ESO), Paul" w:date="2023-04-17T00:21:00Z">
        <w:r>
          <w:rPr>
            <w:lang w:eastAsia="en-US"/>
          </w:rPr>
          <w:t xml:space="preserve">Nick </w:t>
        </w:r>
        <w:proofErr w:type="spellStart"/>
        <w:r>
          <w:rPr>
            <w:lang w:eastAsia="en-US"/>
          </w:rPr>
          <w:t>Silitto</w:t>
        </w:r>
        <w:proofErr w:type="spellEnd"/>
        <w:r>
          <w:rPr>
            <w:lang w:eastAsia="en-US"/>
          </w:rPr>
          <w:t xml:space="preserve"> added 3 terms to 14.</w:t>
        </w:r>
        <w:r w:rsidR="00314D91">
          <w:rPr>
            <w:lang w:eastAsia="en-US"/>
          </w:rPr>
          <w:t>15.5</w:t>
        </w:r>
      </w:ins>
    </w:p>
    <w:p w14:paraId="614E5F55" w14:textId="77777777" w:rsidR="00314D91" w:rsidRDefault="00314D91" w:rsidP="00710C72">
      <w:pPr>
        <w:rPr>
          <w:ins w:id="65" w:author="Mott(ESO), Paul" w:date="2023-04-17T00:21:00Z"/>
          <w:lang w:eastAsia="en-US"/>
        </w:rPr>
      </w:pPr>
    </w:p>
    <w:p w14:paraId="2F4CA340" w14:textId="5426F742" w:rsidR="00314D91" w:rsidRDefault="00314D91" w:rsidP="00314D91">
      <w:pPr>
        <w:pStyle w:val="CommentText"/>
        <w:rPr>
          <w:ins w:id="66" w:author="Mott(ESO), Paul" w:date="2023-04-18T19:50:00Z"/>
        </w:rPr>
      </w:pPr>
      <w:ins w:id="67" w:author="Mott(ESO), Paul" w:date="2023-04-17T00:21:00Z">
        <w:r>
          <w:t>Nick Sillito supplied new formula for 14.15.6</w:t>
        </w:r>
      </w:ins>
      <w:ins w:id="68" w:author="Mott(ESO), Paul" w:date="2023-04-18T19:50:00Z">
        <w:r w:rsidR="00932D53">
          <w:t>5</w:t>
        </w:r>
      </w:ins>
      <w:ins w:id="69" w:author="Mott(ESO), Paul" w:date="2023-04-17T00:21:00Z">
        <w:r>
          <w:t xml:space="preserve"> (c) for annuity factor, </w:t>
        </w:r>
      </w:ins>
      <w:ins w:id="70" w:author="Mott(ESO), Paul" w:date="2023-04-18T19:31:00Z">
        <w:r w:rsidR="00EF4FAB">
          <w:t xml:space="preserve">the result of </w:t>
        </w:r>
      </w:ins>
      <w:ins w:id="71" w:author="Mott(ESO), Paul" w:date="2023-04-17T00:21:00Z">
        <w:r>
          <w:t xml:space="preserve">mine was </w:t>
        </w:r>
      </w:ins>
      <w:ins w:id="72" w:author="Mott(ESO), Paul" w:date="2023-04-18T19:30:00Z">
        <w:r w:rsidR="00EF4FAB">
          <w:t>mathematically OK</w:t>
        </w:r>
      </w:ins>
      <w:ins w:id="73" w:author="Mott(ESO), Paul" w:date="2023-04-17T00:21:00Z">
        <w:r>
          <w:t xml:space="preserve"> but having WACC as a </w:t>
        </w:r>
      </w:ins>
      <w:ins w:id="74" w:author="Mott(ESO), Paul" w:date="2023-04-18T19:30:00Z">
        <w:r w:rsidR="00DD515D">
          <w:t>denominator</w:t>
        </w:r>
      </w:ins>
      <w:ins w:id="75" w:author="Mott(ESO), Paul" w:date="2023-04-17T00:21:00Z">
        <w:r>
          <w:t xml:space="preserve"> to the denominator was dumb and pointless, flip it and make it the numerator …. </w:t>
        </w:r>
      </w:ins>
    </w:p>
    <w:p w14:paraId="629D9356" w14:textId="77777777" w:rsidR="00A71957" w:rsidRDefault="00A71957" w:rsidP="00314D91">
      <w:pPr>
        <w:pStyle w:val="CommentText"/>
        <w:rPr>
          <w:ins w:id="76" w:author="Mott(ESO), Paul" w:date="2023-04-18T19:30:00Z"/>
        </w:rPr>
      </w:pPr>
    </w:p>
    <w:p w14:paraId="0AB147EF" w14:textId="77777777" w:rsidR="00DD515D" w:rsidRDefault="00DD515D" w:rsidP="00314D91">
      <w:pPr>
        <w:pStyle w:val="CommentText"/>
        <w:rPr>
          <w:ins w:id="77" w:author="Mott(ESO), Paul" w:date="2023-04-18T19:30:00Z"/>
        </w:rPr>
      </w:pPr>
    </w:p>
    <w:p w14:paraId="5D3958AA" w14:textId="77777777" w:rsidR="00DD515D" w:rsidRDefault="00DD515D" w:rsidP="00DD515D">
      <w:pPr>
        <w:pStyle w:val="1"/>
        <w:jc w:val="both"/>
        <w:rPr>
          <w:ins w:id="78" w:author="Mott(ESO), Paul" w:date="2023-04-18T19:30:00Z"/>
          <w:rFonts w:cs="Arial"/>
          <w:szCs w:val="22"/>
        </w:rPr>
      </w:pPr>
      <w:ins w:id="79" w:author="Mott(ESO), Paul" w:date="2023-04-18T19:30:00Z">
        <w:r>
          <w:t>At the end of 14.15.69, added after a meeting with Nick Sillito “</w:t>
        </w:r>
        <w:r>
          <w:rPr>
            <w:rFonts w:cs="Arial"/>
            <w:szCs w:val="22"/>
          </w:rPr>
          <w:t>The circuit length of the non-circuit elements will be based on the average for that voltage level of the data submitted by the Transmission Owners|”</w:t>
        </w:r>
      </w:ins>
    </w:p>
    <w:p w14:paraId="1E98AF4F" w14:textId="77777777" w:rsidR="00314D91" w:rsidRDefault="00314D91" w:rsidP="00710C72">
      <w:pPr>
        <w:rPr>
          <w:ins w:id="80" w:author="Mott(ESO), Paul" w:date="2023-04-17T08:58:00Z"/>
          <w:lang w:eastAsia="en-US"/>
        </w:rPr>
      </w:pPr>
    </w:p>
    <w:p w14:paraId="4129CA91" w14:textId="31CF9EDE" w:rsidR="00525ACF" w:rsidRDefault="00525ACF" w:rsidP="00525ACF">
      <w:pPr>
        <w:rPr>
          <w:ins w:id="81" w:author="Mott(ESO), Paul" w:date="2023-04-18T19:53:00Z"/>
          <w:lang w:eastAsia="en-US"/>
        </w:rPr>
      </w:pPr>
      <w:ins w:id="82" w:author="Mott(ESO), Paul" w:date="2023-04-18T19:27:00Z">
        <w:r>
          <w:rPr>
            <w:lang w:eastAsia="en-US"/>
          </w:rPr>
          <w:t xml:space="preserve">Deleted all of old 14.15.68 as that (about what WACC is) was already in </w:t>
        </w:r>
        <w:proofErr w:type="gramStart"/>
        <w:r>
          <w:rPr>
            <w:lang w:eastAsia="en-US"/>
          </w:rPr>
          <w:t>14.15.65 part</w:t>
        </w:r>
        <w:proofErr w:type="gramEnd"/>
        <w:r>
          <w:rPr>
            <w:lang w:eastAsia="en-US"/>
          </w:rPr>
          <w:t xml:space="preserve"> C.  Renumbered subsequent sections.  </w:t>
        </w:r>
      </w:ins>
    </w:p>
    <w:p w14:paraId="4790D345" w14:textId="77777777" w:rsidR="00F34A69" w:rsidRDefault="00F34A69" w:rsidP="00525ACF">
      <w:pPr>
        <w:rPr>
          <w:ins w:id="83" w:author="Mott(ESO), Paul" w:date="2023-04-18T19:53:00Z"/>
          <w:lang w:eastAsia="en-US"/>
        </w:rPr>
      </w:pPr>
    </w:p>
    <w:p w14:paraId="7C4730B9" w14:textId="0E6B26C6" w:rsidR="00F34A69" w:rsidRDefault="00F34A69" w:rsidP="00525ACF">
      <w:pPr>
        <w:rPr>
          <w:ins w:id="84" w:author="Mott(ESO), Paul" w:date="2023-04-18T19:27:00Z"/>
          <w:lang w:eastAsia="en-US"/>
        </w:rPr>
      </w:pPr>
      <w:ins w:id="85" w:author="Mott(ESO), Paul" w:date="2023-04-18T19:53:00Z">
        <w:r>
          <w:rPr>
            <w:rFonts w:ascii="Arial" w:hAnsi="Arial" w:cs="Arial"/>
            <w:color w:val="000000" w:themeColor="text1"/>
          </w:rPr>
          <w:t>"</w:t>
        </w:r>
        <w:proofErr w:type="gramStart"/>
        <w:r>
          <w:rPr>
            <w:rFonts w:ascii="Arial" w:hAnsi="Arial" w:cs="Arial"/>
            <w:color w:val="000000" w:themeColor="text1"/>
          </w:rPr>
          <w:t>charging</w:t>
        </w:r>
        <w:proofErr w:type="gramEnd"/>
        <w:r>
          <w:rPr>
            <w:rFonts w:ascii="Arial" w:hAnsi="Arial" w:cs="Arial"/>
            <w:color w:val="000000" w:themeColor="text1"/>
          </w:rPr>
          <w:t xml:space="preserve"> website” in 14.15.6</w:t>
        </w:r>
      </w:ins>
      <w:ins w:id="86" w:author="Mott(ESO), Paul" w:date="2023-04-18T19:54:00Z">
        <w:r w:rsidR="002A4E3A">
          <w:rPr>
            <w:rFonts w:ascii="Arial" w:hAnsi="Arial" w:cs="Arial"/>
            <w:color w:val="000000" w:themeColor="text1"/>
          </w:rPr>
          <w:t>7</w:t>
        </w:r>
      </w:ins>
      <w:ins w:id="87" w:author="Mott(ESO), Paul" w:date="2023-04-18T19:53:00Z">
        <w:r>
          <w:rPr>
            <w:rFonts w:ascii="Arial" w:hAnsi="Arial" w:cs="Arial"/>
            <w:color w:val="000000" w:themeColor="text1"/>
          </w:rPr>
          <w:t xml:space="preserve"> </w:t>
        </w:r>
        <w:r w:rsidR="00E0700F">
          <w:rPr>
            <w:rFonts w:ascii="Arial" w:hAnsi="Arial" w:cs="Arial"/>
            <w:color w:val="000000" w:themeColor="text1"/>
          </w:rPr>
          <w:t xml:space="preserve">about overhead factor, </w:t>
        </w:r>
        <w:r>
          <w:rPr>
            <w:rFonts w:ascii="Arial" w:hAnsi="Arial" w:cs="Arial"/>
            <w:color w:val="000000" w:themeColor="text1"/>
          </w:rPr>
          <w:t xml:space="preserve">changed to </w:t>
        </w:r>
        <w:r w:rsidR="00E0700F">
          <w:rPr>
            <w:rFonts w:ascii="Arial" w:hAnsi="Arial" w:cs="Arial"/>
            <w:color w:val="000000" w:themeColor="text1"/>
          </w:rPr>
          <w:t>“</w:t>
        </w:r>
        <w:r>
          <w:rPr>
            <w:rFonts w:ascii="Arial" w:hAnsi="Arial" w:cs="Arial"/>
            <w:color w:val="000000" w:themeColor="text1"/>
          </w:rPr>
          <w:t xml:space="preserve">the charging details to be found on </w:t>
        </w:r>
        <w:r w:rsidRPr="008F61A6">
          <w:rPr>
            <w:b/>
            <w:bCs/>
          </w:rPr>
          <w:t>The Company Website</w:t>
        </w:r>
        <w:r w:rsidR="00E0700F">
          <w:rPr>
            <w:b/>
            <w:bCs/>
          </w:rPr>
          <w:t>”</w:t>
        </w:r>
      </w:ins>
    </w:p>
    <w:p w14:paraId="02AA9F2D" w14:textId="77777777" w:rsidR="00525ACF" w:rsidRDefault="00525ACF" w:rsidP="002D3EB6">
      <w:pPr>
        <w:rPr>
          <w:ins w:id="88" w:author="Mott(ESO), Paul" w:date="2023-04-18T19:27:00Z"/>
          <w:lang w:eastAsia="en-US"/>
        </w:rPr>
      </w:pPr>
    </w:p>
    <w:p w14:paraId="0279FD94" w14:textId="55C50701" w:rsidR="002D3EB6" w:rsidRDefault="002D3EB6" w:rsidP="002D3EB6">
      <w:pPr>
        <w:rPr>
          <w:ins w:id="89" w:author="Mott(ESO), Paul" w:date="2023-04-18T19:02:00Z"/>
          <w:lang w:eastAsia="en-US"/>
        </w:rPr>
      </w:pPr>
      <w:ins w:id="90" w:author="Mott(ESO), Paul" w:date="2023-04-18T19:02:00Z">
        <w:r>
          <w:rPr>
            <w:lang w:eastAsia="en-US"/>
          </w:rPr>
          <w:t xml:space="preserve">Checked paragraph numbers as last </w:t>
        </w:r>
        <w:proofErr w:type="gramStart"/>
        <w:r>
          <w:rPr>
            <w:lang w:eastAsia="en-US"/>
          </w:rPr>
          <w:t>step :</w:t>
        </w:r>
        <w:proofErr w:type="gramEnd"/>
        <w:r>
          <w:rPr>
            <w:lang w:eastAsia="en-US"/>
          </w:rPr>
          <w:t xml:space="preserve"> </w:t>
        </w:r>
      </w:ins>
    </w:p>
    <w:p w14:paraId="57F16675" w14:textId="77777777" w:rsidR="004942C6" w:rsidRDefault="004942C6" w:rsidP="00710C72">
      <w:pPr>
        <w:rPr>
          <w:ins w:id="91" w:author="Mott(ESO), Paul" w:date="2023-04-17T09:57:00Z"/>
          <w:lang w:eastAsia="en-US"/>
        </w:rPr>
      </w:pPr>
    </w:p>
    <w:p w14:paraId="2C5DEEB2" w14:textId="77777777" w:rsidR="00DD515D" w:rsidRDefault="00DD515D" w:rsidP="00DD515D">
      <w:pPr>
        <w:rPr>
          <w:ins w:id="92" w:author="Mott(ESO), Paul" w:date="2023-04-18T19:30:00Z"/>
          <w:lang w:eastAsia="en-US"/>
        </w:rPr>
      </w:pPr>
      <w:ins w:id="93" w:author="Mott(ESO), Paul" w:date="2023-04-18T19:30:00Z">
        <w:r>
          <w:rPr>
            <w:lang w:eastAsia="en-US"/>
          </w:rPr>
          <w:t xml:space="preserve">In para 14.15.62, the reference to paras 14.15.74-83 was corrected to 14.15.73-87 </w:t>
        </w:r>
      </w:ins>
    </w:p>
    <w:p w14:paraId="5920ACA4" w14:textId="77777777" w:rsidR="00DD515D" w:rsidRDefault="00DD515D">
      <w:pPr>
        <w:pStyle w:val="1"/>
        <w:jc w:val="both"/>
        <w:rPr>
          <w:ins w:id="94" w:author="Mott(ESO), Paul" w:date="2023-04-18T19:30:00Z"/>
        </w:rPr>
      </w:pPr>
    </w:p>
    <w:p w14:paraId="7F0A0102" w14:textId="77777777" w:rsidR="00F86D9B" w:rsidRDefault="00F86D9B">
      <w:pPr>
        <w:pStyle w:val="1"/>
        <w:jc w:val="both"/>
        <w:rPr>
          <w:ins w:id="95" w:author="Mott(ESO), Paul" w:date="2023-04-18T19:27:00Z"/>
          <w:rFonts w:cs="Arial"/>
          <w:szCs w:val="22"/>
        </w:rPr>
      </w:pPr>
    </w:p>
    <w:p w14:paraId="230A19DE" w14:textId="1ECDA5BC" w:rsidR="004942C6" w:rsidRDefault="00F86D9B" w:rsidP="007670D5">
      <w:pPr>
        <w:pStyle w:val="1"/>
        <w:numPr>
          <w:ilvl w:val="0"/>
          <w:numId w:val="159"/>
        </w:numPr>
        <w:jc w:val="both"/>
        <w:rPr>
          <w:ins w:id="96" w:author="Mott(ESO), Paul" w:date="2023-04-18T19:23:00Z"/>
          <w:rFonts w:cs="Arial"/>
          <w:szCs w:val="22"/>
        </w:rPr>
      </w:pPr>
      <w:ins w:id="97" w:author="Mott(ESO), Paul" w:date="2023-04-18T19:21:00Z">
        <w:r>
          <w:rPr>
            <w:rFonts w:cs="Arial"/>
            <w:szCs w:val="22"/>
          </w:rPr>
          <w:t xml:space="preserve">14.15.63 now refers to which data is used to </w:t>
        </w:r>
      </w:ins>
      <w:ins w:id="98" w:author="Mott(ESO), Paul" w:date="2023-04-18T19:23:00Z">
        <w:r w:rsidR="007670D5">
          <w:rPr>
            <w:rFonts w:cs="Arial"/>
            <w:szCs w:val="22"/>
          </w:rPr>
          <w:t xml:space="preserve">(changed bit shows in bold) </w:t>
        </w:r>
      </w:ins>
      <w:ins w:id="99" w:author="Mott(ESO), Paul" w:date="2023-04-18T19:24:00Z">
        <w:r w:rsidR="008928E4">
          <w:rPr>
            <w:rFonts w:cs="Arial"/>
            <w:szCs w:val="22"/>
          </w:rPr>
          <w:t>“</w:t>
        </w:r>
      </w:ins>
      <w:ins w:id="100" w:author="Mott(ESO), Paul" w:date="2023-04-18T19:23:00Z">
        <w:r w:rsidR="00293580" w:rsidRPr="00D14E15">
          <w:rPr>
            <w:rFonts w:cs="Arial"/>
            <w:b/>
            <w:bCs/>
            <w:szCs w:val="22"/>
          </w:rPr>
          <w:t xml:space="preserve">perform the calculation in 14.15.65 and thereby populate </w:t>
        </w:r>
        <w:proofErr w:type="spellStart"/>
        <w:r w:rsidR="00293580" w:rsidRPr="00D14E15">
          <w:rPr>
            <w:rFonts w:cs="Arial"/>
            <w:b/>
            <w:bCs/>
            <w:szCs w:val="22"/>
          </w:rPr>
          <w:t>inputECnew</w:t>
        </w:r>
        <w:r w:rsidR="00293580" w:rsidRPr="00D14E15">
          <w:rPr>
            <w:rFonts w:cs="Arial"/>
            <w:b/>
            <w:bCs/>
            <w:szCs w:val="22"/>
            <w:vertAlign w:val="subscript"/>
          </w:rPr>
          <w:t>k</w:t>
        </w:r>
        <w:proofErr w:type="spellEnd"/>
        <w:r w:rsidR="00293580" w:rsidRPr="00D14E15">
          <w:rPr>
            <w:rFonts w:cs="Arial"/>
            <w:b/>
            <w:bCs/>
            <w:szCs w:val="22"/>
          </w:rPr>
          <w:t xml:space="preserve"> in 14.15.66</w:t>
        </w:r>
      </w:ins>
      <w:ins w:id="101" w:author="Mott(ESO), Paul" w:date="2023-04-18T19:24:00Z">
        <w:r w:rsidR="008928E4">
          <w:rPr>
            <w:rFonts w:cs="Arial"/>
            <w:b/>
            <w:bCs/>
            <w:szCs w:val="22"/>
          </w:rPr>
          <w:t>”</w:t>
        </w:r>
      </w:ins>
    </w:p>
    <w:p w14:paraId="7CB9F0CC" w14:textId="77777777" w:rsidR="007670D5" w:rsidRPr="007670D5" w:rsidRDefault="007670D5" w:rsidP="00D14E15">
      <w:pPr>
        <w:pStyle w:val="1"/>
        <w:ind w:left="482"/>
        <w:jc w:val="both"/>
        <w:rPr>
          <w:ins w:id="102" w:author="Mott(ESO), Paul" w:date="2023-04-18T19:01:00Z"/>
          <w:rFonts w:cs="Arial"/>
          <w:szCs w:val="22"/>
        </w:rPr>
      </w:pPr>
    </w:p>
    <w:p w14:paraId="7848960A" w14:textId="117C1D9E" w:rsidR="002D3EB6" w:rsidRDefault="002D3EB6" w:rsidP="00710C72">
      <w:pPr>
        <w:rPr>
          <w:ins w:id="103" w:author="Mott(ESO), Paul" w:date="2023-04-17T08:58:00Z"/>
          <w:lang w:eastAsia="en-US"/>
        </w:rPr>
      </w:pPr>
      <w:ins w:id="104" w:author="Mott(ESO), Paul" w:date="2023-04-18T19:01:00Z">
        <w:r>
          <w:rPr>
            <w:lang w:eastAsia="en-US"/>
          </w:rPr>
          <w:t>14.15.65 – paragraph reference here corrected to 1</w:t>
        </w:r>
      </w:ins>
      <w:ins w:id="105" w:author="Mott(ESO), Paul" w:date="2023-04-18T19:02:00Z">
        <w:r>
          <w:rPr>
            <w:lang w:eastAsia="en-US"/>
          </w:rPr>
          <w:t>4.15.63</w:t>
        </w:r>
      </w:ins>
    </w:p>
    <w:p w14:paraId="5FC750A7" w14:textId="77777777" w:rsidR="008B22F6" w:rsidRDefault="008B22F6" w:rsidP="00710C72">
      <w:pPr>
        <w:rPr>
          <w:ins w:id="106" w:author="Mott(ESO), Paul" w:date="2023-04-17T08:57:00Z"/>
          <w:lang w:eastAsia="en-US"/>
        </w:rPr>
      </w:pPr>
    </w:p>
    <w:p w14:paraId="4FD4CE82" w14:textId="5553DD11" w:rsidR="00DD149F" w:rsidRDefault="00C121A5" w:rsidP="00710C72">
      <w:pPr>
        <w:rPr>
          <w:ins w:id="107" w:author="Mott(ESO), Paul" w:date="2023-04-18T19:07:00Z"/>
          <w:lang w:eastAsia="en-US"/>
        </w:rPr>
      </w:pPr>
      <w:ins w:id="108" w:author="Mott(ESO), Paul" w:date="2023-04-18T19:06:00Z">
        <w:r>
          <w:rPr>
            <w:lang w:eastAsia="en-US"/>
          </w:rPr>
          <w:t xml:space="preserve">14.15.66 – removed reference to WACC </w:t>
        </w:r>
      </w:ins>
      <w:ins w:id="109" w:author="Mott(ESO), Paul" w:date="2023-04-18T19:07:00Z">
        <w:r w:rsidR="00DD149F">
          <w:rPr>
            <w:lang w:eastAsia="en-US"/>
          </w:rPr>
          <w:t xml:space="preserve">here, </w:t>
        </w:r>
      </w:ins>
      <w:ins w:id="110" w:author="Mott(ESO), Paul" w:date="2023-04-18T19:06:00Z">
        <w:r>
          <w:rPr>
            <w:lang w:eastAsia="en-US"/>
          </w:rPr>
          <w:t>as th</w:t>
        </w:r>
      </w:ins>
      <w:ins w:id="111" w:author="Mott(ESO), Paul" w:date="2023-04-18T19:07:00Z">
        <w:r w:rsidR="00DD149F">
          <w:rPr>
            <w:lang w:eastAsia="en-US"/>
          </w:rPr>
          <w:t>e WACC/annuity factor</w:t>
        </w:r>
      </w:ins>
      <w:ins w:id="112" w:author="Mott(ESO), Paul" w:date="2023-04-18T19:06:00Z">
        <w:r>
          <w:rPr>
            <w:lang w:eastAsia="en-US"/>
          </w:rPr>
          <w:t xml:space="preserve"> step was done as part of </w:t>
        </w:r>
      </w:ins>
      <w:ins w:id="113" w:author="Mott(ESO), Paul" w:date="2023-04-18T19:07:00Z">
        <w:r>
          <w:rPr>
            <w:lang w:eastAsia="en-US"/>
          </w:rPr>
          <w:t xml:space="preserve">the steps within </w:t>
        </w:r>
      </w:ins>
      <w:ins w:id="114" w:author="Mott(ESO), Paul" w:date="2023-04-18T19:06:00Z">
        <w:r>
          <w:rPr>
            <w:lang w:eastAsia="en-US"/>
          </w:rPr>
          <w:t>1</w:t>
        </w:r>
      </w:ins>
      <w:ins w:id="115" w:author="Mott(ESO), Paul" w:date="2023-04-18T19:07:00Z">
        <w:r>
          <w:rPr>
            <w:lang w:eastAsia="en-US"/>
          </w:rPr>
          <w:t xml:space="preserve">4.15.65.  </w:t>
        </w:r>
      </w:ins>
    </w:p>
    <w:p w14:paraId="07A5FA86" w14:textId="77777777" w:rsidR="00DD149F" w:rsidRDefault="00DD149F" w:rsidP="00710C72">
      <w:pPr>
        <w:rPr>
          <w:ins w:id="116" w:author="Mott(ESO), Paul" w:date="2023-04-18T19:07:00Z"/>
          <w:lang w:eastAsia="en-US"/>
        </w:rPr>
      </w:pPr>
    </w:p>
    <w:p w14:paraId="2630F827" w14:textId="6C5D969A" w:rsidR="00FE3B0E" w:rsidRDefault="00C121A5" w:rsidP="00710C72">
      <w:pPr>
        <w:rPr>
          <w:ins w:id="117" w:author="Mott(ESO), Paul" w:date="2023-04-18T19:12:00Z"/>
          <w:lang w:eastAsia="en-US"/>
        </w:rPr>
      </w:pPr>
      <w:ins w:id="118" w:author="Mott(ESO), Paul" w:date="2023-04-18T19:07:00Z">
        <w:r>
          <w:rPr>
            <w:lang w:eastAsia="en-US"/>
          </w:rPr>
          <w:t xml:space="preserve">Updated 14.15.66’s reference to </w:t>
        </w:r>
        <w:r w:rsidR="00DD149F">
          <w:rPr>
            <w:lang w:eastAsia="en-US"/>
          </w:rPr>
          <w:t xml:space="preserve">overhead factor (which is as at 14.15.67), updated text in </w:t>
        </w:r>
        <w:proofErr w:type="gramStart"/>
        <w:r w:rsidR="00DD149F">
          <w:rPr>
            <w:lang w:eastAsia="en-US"/>
          </w:rPr>
          <w:t>14.15.67</w:t>
        </w:r>
      </w:ins>
      <w:ins w:id="119" w:author="Mott(ESO), Paul" w:date="2023-04-18T19:25:00Z">
        <w:r w:rsidR="009C4625">
          <w:rPr>
            <w:lang w:eastAsia="en-US"/>
          </w:rPr>
          <w:t xml:space="preserve"> </w:t>
        </w:r>
      </w:ins>
      <w:ins w:id="120" w:author="Mott(ESO), Paul" w:date="2023-04-18T19:07:00Z">
        <w:r w:rsidR="00DD149F">
          <w:rPr>
            <w:lang w:eastAsia="en-US"/>
          </w:rPr>
          <w:t>.</w:t>
        </w:r>
        <w:proofErr w:type="gramEnd"/>
        <w:r w:rsidR="00DD149F">
          <w:rPr>
            <w:lang w:eastAsia="en-US"/>
          </w:rPr>
          <w:t xml:space="preserve">  </w:t>
        </w:r>
      </w:ins>
    </w:p>
    <w:p w14:paraId="4291C624" w14:textId="77777777" w:rsidR="0004412E" w:rsidRDefault="0004412E" w:rsidP="00710C72">
      <w:pPr>
        <w:rPr>
          <w:ins w:id="121" w:author="Mott(ESO), Paul" w:date="2023-04-18T19:25:00Z"/>
          <w:lang w:eastAsia="en-US"/>
        </w:rPr>
      </w:pPr>
    </w:p>
    <w:p w14:paraId="74472858" w14:textId="4D569B2F" w:rsidR="009C4625" w:rsidRDefault="00884EF7" w:rsidP="00D14E15">
      <w:pPr>
        <w:pStyle w:val="1"/>
        <w:jc w:val="both"/>
        <w:rPr>
          <w:ins w:id="122" w:author="Mott(ESO), Paul" w:date="2023-04-18T19:25:00Z"/>
          <w:rFonts w:cs="Arial"/>
          <w:szCs w:val="22"/>
        </w:rPr>
      </w:pPr>
      <w:ins w:id="123" w:author="Mott(ESO), Paul" w:date="2023-04-18T19:25:00Z">
        <w:r>
          <w:t xml:space="preserve">14.15.67 </w:t>
        </w:r>
      </w:ins>
      <w:ins w:id="124" w:author="Mott(ESO), Paul" w:date="2023-04-18T19:26:00Z">
        <w:r w:rsidR="00525ACF">
          <w:t>now refers to 14.15.68</w:t>
        </w:r>
      </w:ins>
    </w:p>
    <w:p w14:paraId="4C6B7DAF" w14:textId="68E3AAC2" w:rsidR="00884EF7" w:rsidRDefault="00884EF7" w:rsidP="00710C72">
      <w:pPr>
        <w:rPr>
          <w:ins w:id="125" w:author="Mott(ESO), Paul" w:date="2023-04-18T19:25:00Z"/>
          <w:lang w:eastAsia="en-US"/>
        </w:rPr>
      </w:pPr>
    </w:p>
    <w:p w14:paraId="149FD934" w14:textId="77777777" w:rsidR="00B74774" w:rsidRDefault="00B74774" w:rsidP="00710C72">
      <w:pPr>
        <w:rPr>
          <w:ins w:id="126" w:author="Mott(ESO), Paul" w:date="2023-04-18T19:14:00Z"/>
          <w:lang w:eastAsia="en-US"/>
        </w:rPr>
      </w:pPr>
    </w:p>
    <w:p w14:paraId="7D0525AF" w14:textId="77777777" w:rsidR="00182C6F" w:rsidRDefault="00182C6F" w:rsidP="00182C6F">
      <w:pPr>
        <w:rPr>
          <w:ins w:id="127" w:author="Mott(ESO), Paul" w:date="2023-05-26T15:12:00Z"/>
          <w:rFonts w:cstheme="minorBidi"/>
          <w:b/>
          <w:bCs/>
        </w:rPr>
      </w:pPr>
      <w:ins w:id="128" w:author="Mott(ESO), Paul" w:date="2023-05-26T15:12:00Z">
        <w:r>
          <w:rPr>
            <w:rFonts w:cstheme="minorBidi"/>
            <w:b/>
            <w:bCs/>
          </w:rPr>
          <w:t>26</w:t>
        </w:r>
        <w:r w:rsidRPr="0060539E">
          <w:rPr>
            <w:rFonts w:cstheme="minorBidi"/>
            <w:b/>
            <w:bCs/>
            <w:vertAlign w:val="superscript"/>
          </w:rPr>
          <w:t>th</w:t>
        </w:r>
        <w:r>
          <w:rPr>
            <w:rFonts w:cstheme="minorBidi"/>
            <w:b/>
            <w:bCs/>
          </w:rPr>
          <w:t xml:space="preserve"> May </w:t>
        </w:r>
        <w:r w:rsidRPr="00561340">
          <w:rPr>
            <w:rFonts w:cstheme="minorBidi"/>
            <w:b/>
            <w:bCs/>
          </w:rPr>
          <w:t xml:space="preserve">edition – note of new </w:t>
        </w:r>
        <w:proofErr w:type="gramStart"/>
        <w:r w:rsidRPr="00561340">
          <w:rPr>
            <w:rFonts w:cstheme="minorBidi"/>
            <w:b/>
            <w:bCs/>
          </w:rPr>
          <w:t>changes :</w:t>
        </w:r>
        <w:proofErr w:type="gramEnd"/>
      </w:ins>
    </w:p>
    <w:p w14:paraId="498392A6" w14:textId="77777777" w:rsidR="00182C6F" w:rsidRDefault="00182C6F" w:rsidP="00182C6F">
      <w:pPr>
        <w:rPr>
          <w:ins w:id="129" w:author="Mott(ESO), Paul" w:date="2023-05-26T15:12:00Z"/>
          <w:rFonts w:cstheme="minorBidi"/>
          <w:b/>
          <w:bCs/>
        </w:rPr>
      </w:pPr>
    </w:p>
    <w:p w14:paraId="579DCFAE" w14:textId="77777777" w:rsidR="00182C6F" w:rsidRDefault="00182C6F" w:rsidP="00182C6F">
      <w:pPr>
        <w:rPr>
          <w:ins w:id="130" w:author="Mott(ESO), Paul" w:date="2023-05-26T15:12:00Z"/>
          <w:rFonts w:cstheme="minorBidi"/>
        </w:rPr>
      </w:pPr>
      <w:ins w:id="131" w:author="Mott(ESO), Paul" w:date="2023-05-26T15:12:00Z">
        <w:r w:rsidRPr="0060539E">
          <w:rPr>
            <w:rFonts w:cstheme="minorBidi"/>
          </w:rPr>
          <w:t xml:space="preserve">As </w:t>
        </w:r>
        <w:proofErr w:type="gramStart"/>
        <w:r w:rsidRPr="0060539E">
          <w:rPr>
            <w:rFonts w:cstheme="minorBidi"/>
          </w:rPr>
          <w:t>requested</w:t>
        </w:r>
        <w:proofErr w:type="gramEnd"/>
        <w:r w:rsidRPr="0060539E">
          <w:rPr>
            <w:rFonts w:cstheme="minorBidi"/>
          </w:rPr>
          <w:t xml:space="preserve"> at 2</w:t>
        </w:r>
        <w:r w:rsidRPr="0060539E">
          <w:rPr>
            <w:rFonts w:cstheme="minorBidi"/>
            <w:vertAlign w:val="superscript"/>
          </w:rPr>
          <w:t>nd</w:t>
        </w:r>
        <w:r w:rsidRPr="0060539E">
          <w:rPr>
            <w:rFonts w:cstheme="minorBidi"/>
          </w:rPr>
          <w:t xml:space="preserve"> May workgroup meeting, removed all comment boxes</w:t>
        </w:r>
      </w:ins>
    </w:p>
    <w:p w14:paraId="5C353D32" w14:textId="77777777" w:rsidR="00182C6F" w:rsidRPr="0060539E" w:rsidRDefault="00182C6F" w:rsidP="00182C6F">
      <w:pPr>
        <w:rPr>
          <w:ins w:id="132" w:author="Mott(ESO), Paul" w:date="2023-05-26T15:12:00Z"/>
          <w:rFonts w:cstheme="minorBidi"/>
        </w:rPr>
      </w:pPr>
    </w:p>
    <w:p w14:paraId="01799217" w14:textId="77777777" w:rsidR="00182C6F" w:rsidRPr="0060539E" w:rsidRDefault="00182C6F" w:rsidP="00182C6F">
      <w:pPr>
        <w:rPr>
          <w:ins w:id="133" w:author="Mott(ESO), Paul" w:date="2023-05-26T15:12:00Z"/>
          <w:rFonts w:cstheme="minorBidi"/>
        </w:rPr>
      </w:pPr>
      <w:ins w:id="134" w:author="Mott(ESO), Paul" w:date="2023-05-26T15:12:00Z">
        <w:r w:rsidRPr="0060539E">
          <w:rPr>
            <w:rFonts w:cstheme="minorBidi"/>
          </w:rPr>
          <w:t>Deleted all of 14.15.61 “The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w:t>
        </w:r>
        <w:proofErr w:type="gramStart"/>
        <w:r w:rsidRPr="0060539E">
          <w:rPr>
            <w:rFonts w:cstheme="minorBidi"/>
          </w:rPr>
          <w:t>e.g.</w:t>
        </w:r>
        <w:proofErr w:type="gramEnd"/>
        <w:r w:rsidRPr="0060539E">
          <w:rPr>
            <w:rFonts w:cstheme="minorBidi"/>
          </w:rPr>
          <w:t xml:space="preserve"> global price of steel, labour, inflation, etc.). The objective of these adjustments is to make the costs reflect current prices, making the tariffs as forward looking as possible.  This cost data represents The Company’s best view; </w:t>
        </w:r>
        <w:proofErr w:type="gramStart"/>
        <w:r w:rsidRPr="0060539E">
          <w:rPr>
            <w:rFonts w:cstheme="minorBidi"/>
          </w:rPr>
          <w:t>however</w:t>
        </w:r>
        <w:proofErr w:type="gramEnd"/>
        <w:r w:rsidRPr="0060539E">
          <w:rPr>
            <w:rFonts w:cstheme="minorBidi"/>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ins>
    </w:p>
    <w:p w14:paraId="15DD2499" w14:textId="77777777" w:rsidR="00B74774" w:rsidRDefault="00B74774" w:rsidP="00710C72">
      <w:pPr>
        <w:rPr>
          <w:ins w:id="135" w:author="Mott(ESO), Paul" w:date="2023-04-18T19:07:00Z"/>
          <w:lang w:eastAsia="en-US"/>
        </w:rPr>
      </w:pPr>
    </w:p>
    <w:p w14:paraId="798396A0" w14:textId="269539E6" w:rsidR="00220E0C" w:rsidRDefault="00220E0C" w:rsidP="00710C72">
      <w:pPr>
        <w:rPr>
          <w:ins w:id="136" w:author="Mott(ESO), Paul" w:date="2023-05-26T22:51:00Z"/>
          <w:lang w:eastAsia="en-US"/>
        </w:rPr>
      </w:pPr>
      <w:ins w:id="137" w:author="Mott(ESO), Paul" w:date="2023-05-26T22:51:00Z">
        <w:r>
          <w:rPr>
            <w:lang w:eastAsia="en-US"/>
          </w:rPr>
          <w:t xml:space="preserve">Reference corrections: </w:t>
        </w:r>
      </w:ins>
    </w:p>
    <w:p w14:paraId="58493CE0" w14:textId="2F8AC3BB" w:rsidR="00DD149F" w:rsidRDefault="00A148AA" w:rsidP="00710C72">
      <w:pPr>
        <w:rPr>
          <w:ins w:id="138" w:author="Mott(ESO), Paul" w:date="2023-05-26T22:50:00Z"/>
          <w:lang w:eastAsia="en-US"/>
        </w:rPr>
      </w:pPr>
      <w:ins w:id="139" w:author="Mott(ESO), Paul" w:date="2023-05-26T22:50:00Z">
        <w:r>
          <w:rPr>
            <w:lang w:eastAsia="en-US"/>
          </w:rPr>
          <w:t>Reference in 14.15.</w:t>
        </w:r>
        <w:r w:rsidR="00BF7343">
          <w:rPr>
            <w:lang w:eastAsia="en-US"/>
          </w:rPr>
          <w:t>62 to 14.15.65,66 corrected to 14.15.64,65</w:t>
        </w:r>
      </w:ins>
    </w:p>
    <w:p w14:paraId="6413BF6A" w14:textId="69306CE4" w:rsidR="00BF7343" w:rsidRDefault="00BF7343" w:rsidP="00BF7343">
      <w:pPr>
        <w:rPr>
          <w:ins w:id="140" w:author="Mott(ESO), Paul" w:date="2023-05-26T22:50:00Z"/>
          <w:lang w:eastAsia="en-US"/>
        </w:rPr>
      </w:pPr>
      <w:ins w:id="141" w:author="Mott(ESO), Paul" w:date="2023-05-26T22:50:00Z">
        <w:r>
          <w:rPr>
            <w:lang w:eastAsia="en-US"/>
          </w:rPr>
          <w:lastRenderedPageBreak/>
          <w:t>Reference in 14.15.63 to 14.15.65,66 corrected to 14.15.64,65</w:t>
        </w:r>
      </w:ins>
    </w:p>
    <w:p w14:paraId="6799D681" w14:textId="363C829B" w:rsidR="00BF7343" w:rsidRDefault="00BF7343" w:rsidP="00BF7343">
      <w:pPr>
        <w:rPr>
          <w:ins w:id="142" w:author="Mott(ESO), Paul" w:date="2023-05-26T22:50:00Z"/>
          <w:lang w:eastAsia="en-US"/>
        </w:rPr>
      </w:pPr>
      <w:ins w:id="143" w:author="Mott(ESO), Paul" w:date="2023-05-26T22:50:00Z">
        <w:r>
          <w:rPr>
            <w:lang w:eastAsia="en-US"/>
          </w:rPr>
          <w:t>Reference in 14.15.64 to 14.15.63,64 corrected to 14.15.62,63</w:t>
        </w:r>
      </w:ins>
    </w:p>
    <w:p w14:paraId="0C8115D8" w14:textId="24DC8C50" w:rsidR="00BF7343" w:rsidRDefault="00BF7343" w:rsidP="00BF7343">
      <w:pPr>
        <w:rPr>
          <w:ins w:id="144" w:author="Mott(ESO), Paul" w:date="2023-05-26T22:51:00Z"/>
          <w:lang w:eastAsia="en-US"/>
        </w:rPr>
      </w:pPr>
      <w:ins w:id="145" w:author="Mott(ESO), Paul" w:date="2023-05-26T22:50:00Z">
        <w:r>
          <w:rPr>
            <w:lang w:eastAsia="en-US"/>
          </w:rPr>
          <w:t>Reference in 14.15.6</w:t>
        </w:r>
      </w:ins>
      <w:ins w:id="146" w:author="Mott(ESO), Paul" w:date="2023-05-26T22:51:00Z">
        <w:r>
          <w:rPr>
            <w:lang w:eastAsia="en-US"/>
          </w:rPr>
          <w:t>5</w:t>
        </w:r>
      </w:ins>
      <w:ins w:id="147" w:author="Mott(ESO), Paul" w:date="2023-05-26T22:50:00Z">
        <w:r>
          <w:rPr>
            <w:lang w:eastAsia="en-US"/>
          </w:rPr>
          <w:t xml:space="preserve"> to 14.15.6</w:t>
        </w:r>
      </w:ins>
      <w:ins w:id="148" w:author="Mott(ESO), Paul" w:date="2023-05-26T22:51:00Z">
        <w:r>
          <w:rPr>
            <w:lang w:eastAsia="en-US"/>
          </w:rPr>
          <w:t>7</w:t>
        </w:r>
      </w:ins>
      <w:ins w:id="149" w:author="Mott(ESO), Paul" w:date="2023-05-26T22:50:00Z">
        <w:r>
          <w:rPr>
            <w:lang w:eastAsia="en-US"/>
          </w:rPr>
          <w:t xml:space="preserve"> corrected to 14.15.6</w:t>
        </w:r>
      </w:ins>
      <w:ins w:id="150" w:author="Mott(ESO), Paul" w:date="2023-05-26T22:51:00Z">
        <w:r>
          <w:rPr>
            <w:lang w:eastAsia="en-US"/>
          </w:rPr>
          <w:t>6</w:t>
        </w:r>
      </w:ins>
    </w:p>
    <w:p w14:paraId="2D0109F4" w14:textId="77777777" w:rsidR="00BF7343" w:rsidRDefault="00BF7343" w:rsidP="00BF7343">
      <w:pPr>
        <w:rPr>
          <w:ins w:id="151" w:author="Mott(ESO), Paul" w:date="2023-05-26T22:50:00Z"/>
          <w:lang w:eastAsia="en-US"/>
        </w:rPr>
      </w:pPr>
    </w:p>
    <w:p w14:paraId="0C61DC9E" w14:textId="77777777" w:rsidR="00BF7343" w:rsidRDefault="00BF7343" w:rsidP="00BF7343">
      <w:pPr>
        <w:rPr>
          <w:ins w:id="152" w:author="Mott(ESO), Paul" w:date="2023-05-26T22:50:00Z"/>
          <w:lang w:eastAsia="en-US"/>
        </w:rPr>
      </w:pPr>
    </w:p>
    <w:p w14:paraId="2AC2FB52" w14:textId="07217C97" w:rsidR="00304696" w:rsidRDefault="00304696" w:rsidP="00BF7343">
      <w:pPr>
        <w:rPr>
          <w:ins w:id="153" w:author="Mott(ESO), Paul" w:date="2023-05-26T22:50:00Z"/>
          <w:lang w:eastAsia="en-US"/>
        </w:rPr>
      </w:pPr>
      <w:ins w:id="154" w:author="Paul Mott (ESO)" w:date="2023-06-28T00:11:00Z">
        <w:r>
          <w:rPr>
            <w:lang w:eastAsia="en-US"/>
          </w:rPr>
          <w:t>27</w:t>
        </w:r>
        <w:r w:rsidRPr="00E54333">
          <w:rPr>
            <w:vertAlign w:val="superscript"/>
            <w:lang w:eastAsia="en-US"/>
          </w:rPr>
          <w:t>th</w:t>
        </w:r>
        <w:r>
          <w:rPr>
            <w:lang w:eastAsia="en-US"/>
          </w:rPr>
          <w:t xml:space="preserve"> June – jumped to version 2</w:t>
        </w:r>
      </w:ins>
      <w:ins w:id="155" w:author="Paul Mott (ESO) [2]" w:date="2023-06-28T00:43:00Z">
        <w:r w:rsidR="00C50B84">
          <w:rPr>
            <w:lang w:eastAsia="en-US"/>
          </w:rPr>
          <w:t>6</w:t>
        </w:r>
      </w:ins>
      <w:ins w:id="156" w:author="Paul Mott (ESO)" w:date="2023-06-28T00:11:00Z">
        <w:r>
          <w:rPr>
            <w:lang w:eastAsia="en-US"/>
          </w:rPr>
          <w:t xml:space="preserve"> to match latest version number of CMP375, skipping a couple of version numbers.  </w:t>
        </w:r>
      </w:ins>
    </w:p>
    <w:p w14:paraId="584A0F58" w14:textId="77777777" w:rsidR="00BF7343" w:rsidRDefault="00BF7343" w:rsidP="00710C72">
      <w:pPr>
        <w:rPr>
          <w:ins w:id="157" w:author="Mott(ESO), Paul" w:date="2023-04-18T19:07:00Z"/>
          <w:lang w:eastAsia="en-US"/>
        </w:rPr>
      </w:pPr>
    </w:p>
    <w:p w14:paraId="647FA0C5" w14:textId="005B9FB6" w:rsidR="007D0121" w:rsidRDefault="007D0121" w:rsidP="007D0121">
      <w:pPr>
        <w:rPr>
          <w:ins w:id="158" w:author="Paul Mott (ESO)" w:date="2023-06-28T00:11:00Z"/>
          <w:lang w:eastAsia="en-US"/>
        </w:rPr>
      </w:pPr>
      <w:ins w:id="159" w:author="Paul Mott (ESO)" w:date="2023-06-28T00:11:00Z">
        <w:r>
          <w:rPr>
            <w:lang w:eastAsia="en-US"/>
          </w:rPr>
          <w:t>– as discussed at the WG meeting 22</w:t>
        </w:r>
        <w:r w:rsidRPr="003115F6">
          <w:rPr>
            <w:vertAlign w:val="superscript"/>
            <w:lang w:eastAsia="en-US"/>
          </w:rPr>
          <w:t>nd</w:t>
        </w:r>
        <w:r>
          <w:rPr>
            <w:lang w:eastAsia="en-US"/>
          </w:rPr>
          <w:t xml:space="preserve"> June, paras 14.15.6</w:t>
        </w:r>
      </w:ins>
      <w:ins w:id="160" w:author="Paul Mott (ESO)" w:date="2023-06-28T00:12:00Z">
        <w:r w:rsidR="00E3527A">
          <w:rPr>
            <w:lang w:eastAsia="en-US"/>
          </w:rPr>
          <w:t>2</w:t>
        </w:r>
      </w:ins>
      <w:ins w:id="161" w:author="Paul Mott (ESO)" w:date="2023-06-28T00:11:00Z">
        <w:r>
          <w:rPr>
            <w:lang w:eastAsia="en-US"/>
          </w:rPr>
          <w:t xml:space="preserve"> and 6</w:t>
        </w:r>
      </w:ins>
      <w:ins w:id="162" w:author="Paul Mott (ESO)" w:date="2023-06-28T00:13:00Z">
        <w:r w:rsidR="00E3527A">
          <w:rPr>
            <w:lang w:eastAsia="en-US"/>
          </w:rPr>
          <w:t xml:space="preserve">3 </w:t>
        </w:r>
      </w:ins>
      <w:ins w:id="163" w:author="Paul Mott (ESO)" w:date="2023-06-28T00:11:00Z">
        <w:r>
          <w:rPr>
            <w:lang w:eastAsia="en-US"/>
          </w:rPr>
          <w:t>have been changed, the change showing in yellow (yellowing of changes prior to 22</w:t>
        </w:r>
        <w:r w:rsidRPr="003115F6">
          <w:rPr>
            <w:vertAlign w:val="superscript"/>
            <w:lang w:eastAsia="en-US"/>
          </w:rPr>
          <w:t>nd</w:t>
        </w:r>
        <w:r>
          <w:rPr>
            <w:lang w:eastAsia="en-US"/>
          </w:rPr>
          <w:t xml:space="preserve"> June has been removed), to make sure that inflation is applied to the last 10 years data when the calculation is first performed and to the last year’s data in subsequent years. </w:t>
        </w:r>
      </w:ins>
      <w:ins w:id="164" w:author="Paul Mott (ESO) [3]" w:date="2023-06-28T00:36:00Z">
        <w:r w:rsidR="00E33E7E">
          <w:rPr>
            <w:lang w:eastAsia="en-US"/>
          </w:rPr>
          <w:t xml:space="preserve">This indexation had been omitted.  </w:t>
        </w:r>
        <w:r w:rsidR="00E33E7E">
          <w:rPr>
            <w:bCs/>
          </w:rPr>
          <w:t xml:space="preserve">These suggested changes by ESO to the legal text of this CMP315 are subject to the proposer’s consent </w:t>
        </w:r>
        <w:r w:rsidR="00E54333">
          <w:rPr>
            <w:bCs/>
          </w:rPr>
          <w:t xml:space="preserve">as he missed the WG.  </w:t>
        </w:r>
      </w:ins>
    </w:p>
    <w:p w14:paraId="0F478E2B" w14:textId="77777777" w:rsidR="007D0121" w:rsidRDefault="007D0121" w:rsidP="007D0121">
      <w:pPr>
        <w:rPr>
          <w:ins w:id="165" w:author="Paul Mott (ESO)" w:date="2023-06-28T00:11:00Z"/>
          <w:color w:val="000000" w:themeColor="text1"/>
          <w:sz w:val="32"/>
          <w:szCs w:val="32"/>
        </w:rPr>
      </w:pPr>
    </w:p>
    <w:p w14:paraId="246CE3BB" w14:textId="1BA8ACBB" w:rsidR="00F3040A" w:rsidDel="007C6696" w:rsidRDefault="00F3040A" w:rsidP="00F3040A">
      <w:pPr>
        <w:rPr>
          <w:ins w:id="166" w:author="Paul Mott (ESO) [3]" w:date="2023-06-28T00:35:00Z"/>
          <w:del w:id="167" w:author="Paul Mott" w:date="2023-06-28T00:51:00Z"/>
          <w:bCs/>
        </w:rPr>
      </w:pPr>
      <w:ins w:id="168" w:author="Paul Mott (ESO) [3]" w:date="2023-06-28T00:35:00Z">
        <w:r w:rsidRPr="003F777B">
          <w:rPr>
            <w:bCs/>
          </w:rPr>
          <w:t>I mentioned at the last CMP375 WG meeting on 22</w:t>
        </w:r>
        <w:r w:rsidRPr="003F777B">
          <w:rPr>
            <w:bCs/>
            <w:vertAlign w:val="superscript"/>
          </w:rPr>
          <w:t>nd</w:t>
        </w:r>
        <w:r w:rsidRPr="003F777B">
          <w:rPr>
            <w:bCs/>
          </w:rPr>
          <w:t xml:space="preserve"> June, I felt in the light of the new project by project approach to gathering TO data under CMP315/375/WACM2, compared to aggregated TO data by asset class under baseline, there needed to be changes to the paragraphs</w:t>
        </w:r>
        <w:r>
          <w:rPr>
            <w:bCs/>
          </w:rPr>
          <w:t xml:space="preserve"> that in this text are numbered 14.15.72 and 14.15.73, deleting the former paragraph 14.15.72 that shows here as deleted 14.15.69.  These changes show in yellow, including the deleted former paragraph 14.15.72.  Comments explain the changes.  </w:t>
        </w:r>
        <w:r w:rsidR="003B6D1A">
          <w:rPr>
            <w:bCs/>
          </w:rPr>
          <w:t xml:space="preserve">These </w:t>
        </w:r>
      </w:ins>
      <w:ins w:id="169" w:author="Paul Mott (ESO) [3]" w:date="2023-06-28T00:36:00Z">
        <w:r w:rsidR="00E33E7E">
          <w:rPr>
            <w:bCs/>
          </w:rPr>
          <w:t xml:space="preserve">suggested </w:t>
        </w:r>
      </w:ins>
      <w:ins w:id="170" w:author="Paul Mott (ESO) [3]" w:date="2023-06-28T00:35:00Z">
        <w:r w:rsidR="003B6D1A">
          <w:rPr>
            <w:bCs/>
          </w:rPr>
          <w:t xml:space="preserve">changes </w:t>
        </w:r>
      </w:ins>
      <w:ins w:id="171" w:author="Paul Mott (ESO) [3]" w:date="2023-06-28T00:36:00Z">
        <w:r w:rsidR="00E33E7E">
          <w:rPr>
            <w:bCs/>
          </w:rPr>
          <w:t xml:space="preserve">by ESO </w:t>
        </w:r>
      </w:ins>
      <w:ins w:id="172" w:author="Paul Mott (ESO) [3]" w:date="2023-06-28T00:35:00Z">
        <w:r w:rsidR="003B6D1A">
          <w:rPr>
            <w:bCs/>
          </w:rPr>
          <w:t xml:space="preserve">to </w:t>
        </w:r>
      </w:ins>
      <w:ins w:id="173" w:author="Paul Mott (ESO) [3]" w:date="2023-06-28T00:36:00Z">
        <w:r w:rsidR="00E33E7E">
          <w:rPr>
            <w:bCs/>
          </w:rPr>
          <w:t xml:space="preserve">the legal text of </w:t>
        </w:r>
      </w:ins>
      <w:ins w:id="174" w:author="Paul Mott (ESO) [3]" w:date="2023-06-28T00:35:00Z">
        <w:r w:rsidR="003B6D1A">
          <w:rPr>
            <w:bCs/>
          </w:rPr>
          <w:t xml:space="preserve">this CMP315 are subject to the proposer’s consent (flagged to him Monday).  </w:t>
        </w:r>
      </w:ins>
    </w:p>
    <w:p w14:paraId="16992A40" w14:textId="77777777" w:rsidR="00DD149F" w:rsidDel="007C6696" w:rsidRDefault="00DD149F" w:rsidP="00710C72">
      <w:pPr>
        <w:rPr>
          <w:ins w:id="175" w:author="Mott(ESO), Paul" w:date="2023-04-18T18:57:00Z"/>
          <w:del w:id="176" w:author="Paul Mott" w:date="2023-06-28T00:51:00Z"/>
          <w:lang w:eastAsia="en-US"/>
        </w:rPr>
      </w:pPr>
    </w:p>
    <w:p w14:paraId="64030349" w14:textId="0CCD3A5D" w:rsidR="00FE3B0E" w:rsidRDefault="00CE2F9A" w:rsidP="00710C72">
      <w:pPr>
        <w:rPr>
          <w:ins w:id="177" w:author="Mott(ESO), Paul" w:date="2023-04-16T23:48:00Z"/>
          <w:lang w:eastAsia="en-US"/>
        </w:rPr>
      </w:pPr>
      <w:ins w:id="178" w:author="Paul Mott" w:date="2023-06-28T00:49:00Z">
        <w:r>
          <w:rPr>
            <w:lang w:eastAsia="en-US"/>
          </w:rPr>
          <w:t>Also d</w:t>
        </w:r>
      </w:ins>
      <w:ins w:id="179" w:author="Paul Mott" w:date="2023-06-28T00:50:00Z">
        <w:r>
          <w:rPr>
            <w:lang w:eastAsia="en-US"/>
          </w:rPr>
          <w:t>eleted here the meaningless para that said “</w:t>
        </w:r>
        <w:r w:rsidR="00FF20F4">
          <w:rPr>
            <w:lang w:eastAsia="en-US"/>
          </w:rPr>
          <w:t xml:space="preserve">the 400 kV </w:t>
        </w:r>
        <w:r w:rsidR="004D5CE0">
          <w:rPr>
            <w:lang w:eastAsia="en-US"/>
          </w:rPr>
          <w:t xml:space="preserve">onshore circuit expansion constant is </w:t>
        </w:r>
        <w:r w:rsidR="004531C1">
          <w:rPr>
            <w:lang w:eastAsia="en-US"/>
          </w:rPr>
          <w:t xml:space="preserve">applied on a GB basis and </w:t>
        </w:r>
        <w:r w:rsidR="0083606F">
          <w:rPr>
            <w:lang w:eastAsia="en-US"/>
          </w:rPr>
          <w:t>reflects the full cost</w:t>
        </w:r>
        <w:r w:rsidR="00017D82">
          <w:rPr>
            <w:lang w:eastAsia="en-US"/>
          </w:rPr>
          <w:t xml:space="preserve">s for 400 kV </w:t>
        </w:r>
        <w:r w:rsidR="00BB61EB">
          <w:rPr>
            <w:lang w:eastAsia="en-US"/>
          </w:rPr>
          <w:t>cable and overhead lines”</w:t>
        </w:r>
      </w:ins>
    </w:p>
    <w:p w14:paraId="52EECB62" w14:textId="77777777" w:rsidR="00257CD6" w:rsidRDefault="00257CD6" w:rsidP="00710C72">
      <w:pPr>
        <w:rPr>
          <w:ins w:id="180" w:author="Mott(ESO), Paul" w:date="2023-04-16T23:48:00Z"/>
          <w:lang w:eastAsia="en-US"/>
        </w:rPr>
      </w:pPr>
    </w:p>
    <w:p w14:paraId="71264CD9" w14:textId="77777777" w:rsidR="00257CD6" w:rsidRPr="00710C72" w:rsidRDefault="00257CD6" w:rsidP="00710C72">
      <w:pPr>
        <w:rPr>
          <w:ins w:id="181" w:author="Author"/>
          <w:lang w:eastAsia="en-US"/>
        </w:rPr>
      </w:pPr>
    </w:p>
    <w:p w14:paraId="1EFD175D" w14:textId="4D9377A0" w:rsidR="006661FE" w:rsidRPr="002338F3" w:rsidRDefault="006661FE" w:rsidP="006661FE">
      <w:pPr>
        <w:pStyle w:val="Heading1"/>
        <w:jc w:val="center"/>
        <w:rPr>
          <w:color w:val="auto"/>
          <w:sz w:val="32"/>
          <w:szCs w:val="32"/>
        </w:rPr>
      </w:pPr>
      <w:bookmarkStart w:id="182" w:name="_Hlk129727289"/>
      <w:r w:rsidRPr="002338F3">
        <w:rPr>
          <w:color w:val="auto"/>
          <w:sz w:val="32"/>
          <w:szCs w:val="32"/>
        </w:rPr>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2"/>
      <w:bookmarkEnd w:id="3"/>
      <w:bookmarkEnd w:id="4"/>
    </w:p>
    <w:p w14:paraId="3E473216" w14:textId="77777777" w:rsidR="006661FE" w:rsidRDefault="006661FE" w:rsidP="006661FE">
      <w:pPr>
        <w:jc w:val="both"/>
        <w:rPr>
          <w:rFonts w:ascii="Arial" w:hAnsi="Arial"/>
        </w:rPr>
      </w:pPr>
    </w:p>
    <w:p w14:paraId="4C594305"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176CE62B" w14:textId="77777777" w:rsidR="006661FE" w:rsidRDefault="006661FE" w:rsidP="006661FE">
      <w:pPr>
        <w:jc w:val="both"/>
        <w:rPr>
          <w:rFonts w:ascii="Arial" w:hAnsi="Arial"/>
        </w:rPr>
      </w:pPr>
    </w:p>
    <w:p w14:paraId="47C6C0CF"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w:t>
      </w:r>
      <w:proofErr w:type="gramStart"/>
      <w:r>
        <w:t>set</w:t>
      </w:r>
      <w:proofErr w:type="gramEnd"/>
      <w:r>
        <w:t xml:space="preserve">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2EDFA017" w14:textId="77777777" w:rsidR="006661FE" w:rsidRDefault="006661FE" w:rsidP="006661FE">
      <w:pPr>
        <w:pStyle w:val="1"/>
        <w:jc w:val="both"/>
      </w:pPr>
    </w:p>
    <w:p w14:paraId="540D527E" w14:textId="77777777" w:rsidR="006661FE" w:rsidRDefault="006661FE" w:rsidP="002439CF">
      <w:pPr>
        <w:pStyle w:val="1"/>
        <w:numPr>
          <w:ilvl w:val="0"/>
          <w:numId w:val="46"/>
        </w:numPr>
        <w:tabs>
          <w:tab w:val="clear" w:pos="0"/>
          <w:tab w:val="num" w:pos="720"/>
        </w:tabs>
        <w:ind w:left="1627"/>
        <w:jc w:val="both"/>
      </w:pPr>
      <w:r>
        <w:lastRenderedPageBreak/>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The Company in 1993/94 for England and Wales.  The principles and methods underlying the ICRP methodology were set out in the </w:t>
      </w:r>
      <w:proofErr w:type="spellStart"/>
      <w:r>
        <w:t>The</w:t>
      </w:r>
      <w:proofErr w:type="spellEnd"/>
      <w:r>
        <w:t xml:space="preserve"> Company document "</w:t>
      </w:r>
      <w:r>
        <w:rPr>
          <w:b/>
        </w:rPr>
        <w:t>Transmission Use of System Charges Review: Proposed Investment Cost Related Pricing for Use of System (30 June 1992)"</w:t>
      </w:r>
      <w:r>
        <w:t>.</w:t>
      </w:r>
    </w:p>
    <w:p w14:paraId="1E229832" w14:textId="77777777" w:rsidR="006661FE" w:rsidRDefault="006661FE" w:rsidP="006661FE">
      <w:pPr>
        <w:pStyle w:val="1"/>
        <w:jc w:val="both"/>
      </w:pPr>
    </w:p>
    <w:p w14:paraId="303589A3"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The Company published the Initial Thoughts consultation for a GB methodology using the England and Wales methodology as the basis for consultation. The Initial Methodologies consultation published by The Company in May 2004 proposed two options for a GB charging methodology with a Final Methodologies consultation published in August 2004 detailing The Company’s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The Company published a Revised Proposals consultation in response to the Authority’s invitation for further review on certain areas in The Company’s recommended GB charging methodology. </w:t>
      </w:r>
    </w:p>
    <w:p w14:paraId="10EDF308" w14:textId="77777777" w:rsidR="006661FE" w:rsidRDefault="006661FE" w:rsidP="006661FE">
      <w:pPr>
        <w:pStyle w:val="1"/>
        <w:jc w:val="both"/>
      </w:pPr>
    </w:p>
    <w:p w14:paraId="259308C9" w14:textId="77777777" w:rsidR="00025327" w:rsidRDefault="00025327" w:rsidP="00025327">
      <w:pPr>
        <w:pStyle w:val="1"/>
        <w:numPr>
          <w:ilvl w:val="0"/>
          <w:numId w:val="88"/>
        </w:numPr>
        <w:jc w:val="both"/>
      </w:pPr>
      <w:r>
        <w:t xml:space="preserve">In April 2004 </w:t>
      </w:r>
      <w:proofErr w:type="gramStart"/>
      <w:r>
        <w:t>The</w:t>
      </w:r>
      <w:proofErr w:type="gramEnd"/>
      <w:r>
        <w:t xml:space="preserve"> Company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the following proposals:</w:t>
      </w:r>
    </w:p>
    <w:p w14:paraId="14C4D4F3" w14:textId="77777777" w:rsidR="00025327" w:rsidRDefault="00025327" w:rsidP="00025327">
      <w:pPr>
        <w:pStyle w:val="1"/>
        <w:jc w:val="both"/>
      </w:pPr>
    </w:p>
    <w:p w14:paraId="5E2A1E28" w14:textId="67610A58" w:rsidR="00025327" w:rsidRDefault="00025327" w:rsidP="00025327">
      <w:pPr>
        <w:pStyle w:val="1"/>
        <w:numPr>
          <w:ilvl w:val="0"/>
          <w:numId w:val="67"/>
        </w:numPr>
        <w:tabs>
          <w:tab w:val="clear" w:pos="1440"/>
        </w:tabs>
        <w:ind w:left="2160"/>
        <w:jc w:val="both"/>
      </w:pPr>
      <w:r>
        <w:t xml:space="preserve">The application of multi-voltage circuit expansion factors with a forward-looking Expansion Constant that </w:t>
      </w:r>
      <w:del w:id="183" w:author="Author">
        <w:r w:rsidDel="004E5C03">
          <w:delText xml:space="preserve">does </w:delText>
        </w:r>
      </w:del>
      <w:ins w:id="184" w:author="Author">
        <w:r w:rsidR="004E5C03">
          <w:t xml:space="preserve">did </w:t>
        </w:r>
      </w:ins>
      <w:r>
        <w:t>not include substation costs in its derivation.</w:t>
      </w:r>
    </w:p>
    <w:p w14:paraId="10D3C0FF" w14:textId="77777777" w:rsidR="00025327" w:rsidRDefault="00025327" w:rsidP="00025327">
      <w:pPr>
        <w:pStyle w:val="1"/>
        <w:jc w:val="both"/>
      </w:pPr>
    </w:p>
    <w:p w14:paraId="269FAFA9" w14:textId="77777777" w:rsidR="00025327" w:rsidRDefault="00025327" w:rsidP="00025327">
      <w:pPr>
        <w:pStyle w:val="1"/>
        <w:numPr>
          <w:ilvl w:val="0"/>
          <w:numId w:val="67"/>
        </w:numPr>
        <w:tabs>
          <w:tab w:val="clear" w:pos="1440"/>
        </w:tabs>
        <w:ind w:left="2160"/>
        <w:jc w:val="both"/>
      </w:pPr>
      <w:r>
        <w:t>The application of locational security costs, by applying a multiplier to the Expansion Constant reflecting the difference in cost incurred on a secure network as opposed to an unsecured network.</w:t>
      </w:r>
    </w:p>
    <w:p w14:paraId="5722A2A3" w14:textId="77777777" w:rsidR="00025327" w:rsidRDefault="00025327" w:rsidP="00025327">
      <w:pPr>
        <w:pStyle w:val="1"/>
        <w:jc w:val="both"/>
      </w:pPr>
    </w:p>
    <w:p w14:paraId="66C6228D" w14:textId="5FCB2186" w:rsidR="00025327" w:rsidRDefault="00025327" w:rsidP="00025327">
      <w:pPr>
        <w:pStyle w:val="1"/>
        <w:numPr>
          <w:ilvl w:val="0"/>
          <w:numId w:val="67"/>
        </w:numPr>
        <w:tabs>
          <w:tab w:val="clear" w:pos="1440"/>
        </w:tabs>
        <w:ind w:left="2160"/>
        <w:jc w:val="both"/>
      </w:pPr>
      <w:r>
        <w:t>The application of a de-minim</w:t>
      </w:r>
      <w:ins w:id="185" w:author="Mott(ESO), Paul" w:date="2023-03-15T18:07:00Z">
        <w:r w:rsidR="00175A9A">
          <w:t>i</w:t>
        </w:r>
      </w:ins>
      <w:del w:id="186" w:author="Mott(ESO), Paul" w:date="2023-03-15T18:07:00Z">
        <w:r w:rsidDel="00175A9A">
          <w:delText>u</w:delText>
        </w:r>
      </w:del>
      <w:r>
        <w:t xml:space="preserve">s level demand charge of £0/kW for Half Hourly and £0/kWh for </w:t>
      </w:r>
      <w:proofErr w:type="gramStart"/>
      <w:r>
        <w:t>Non Half</w:t>
      </w:r>
      <w:proofErr w:type="gramEnd"/>
      <w:r>
        <w:t xml:space="preserve"> Hourly metered demand to avoid the introduction of negative demand tariffs.  </w:t>
      </w:r>
    </w:p>
    <w:p w14:paraId="5A28652C" w14:textId="77777777" w:rsidR="00025327" w:rsidRDefault="00025327" w:rsidP="00025327">
      <w:pPr>
        <w:pStyle w:val="1"/>
        <w:jc w:val="both"/>
      </w:pPr>
    </w:p>
    <w:p w14:paraId="5ABE1CAE" w14:textId="17033A0A" w:rsidR="00025327" w:rsidRDefault="00025327" w:rsidP="00025327">
      <w:pPr>
        <w:pStyle w:val="1"/>
        <w:numPr>
          <w:ilvl w:val="0"/>
          <w:numId w:val="67"/>
        </w:numPr>
        <w:tabs>
          <w:tab w:val="clear" w:pos="1440"/>
        </w:tabs>
        <w:ind w:left="2160"/>
        <w:jc w:val="both"/>
      </w:pPr>
      <w:r>
        <w:t>The application of 132kV expansion factor on a Transmission Owner basis reflecting the regional variations in network upgrade plans.</w:t>
      </w:r>
    </w:p>
    <w:p w14:paraId="4A5F14EE" w14:textId="77777777" w:rsidR="00025327" w:rsidRDefault="00025327" w:rsidP="00025327">
      <w:pPr>
        <w:pStyle w:val="ListParagraph"/>
      </w:pPr>
    </w:p>
    <w:p w14:paraId="3CB2C082" w14:textId="77777777" w:rsidR="00025327" w:rsidRDefault="00025327" w:rsidP="00025327">
      <w:pPr>
        <w:pStyle w:val="1"/>
        <w:numPr>
          <w:ilvl w:val="0"/>
          <w:numId w:val="67"/>
        </w:numPr>
        <w:tabs>
          <w:tab w:val="clear" w:pos="1440"/>
        </w:tabs>
        <w:ind w:left="2160"/>
        <w:jc w:val="both"/>
      </w:pPr>
      <w:r>
        <w:t>The Company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a residual charge.</w:t>
      </w:r>
    </w:p>
    <w:p w14:paraId="30901118" w14:textId="77777777" w:rsidR="00025327" w:rsidRDefault="00025327" w:rsidP="00025327">
      <w:pPr>
        <w:pStyle w:val="ListParagraph"/>
      </w:pPr>
    </w:p>
    <w:p w14:paraId="21ECA5B4" w14:textId="77777777" w:rsidR="00025327" w:rsidRDefault="00025327" w:rsidP="00025327">
      <w:pPr>
        <w:pStyle w:val="1"/>
        <w:numPr>
          <w:ilvl w:val="0"/>
          <w:numId w:val="67"/>
        </w:numPr>
        <w:tabs>
          <w:tab w:val="clear" w:pos="1440"/>
        </w:tabs>
        <w:ind w:left="2160"/>
        <w:jc w:val="both"/>
      </w:pPr>
      <w:proofErr w:type="gramStart"/>
      <w:r>
        <w:t>For the purpose of</w:t>
      </w:r>
      <w:proofErr w:type="gramEnd"/>
      <w:r>
        <w:t xml:space="preserve"> compliance with the Limiting Regulation in the context of setting limits on the annual charges paid by generation The Company will exclude Charges for Physical Assets Required for Connection when calculating the total amount to be recovered from Generators (</w:t>
      </w:r>
      <w:proofErr w:type="spellStart"/>
      <w:r>
        <w:t>GCharge</w:t>
      </w:r>
      <w:proofErr w:type="spellEnd"/>
      <w:r>
        <w:t xml:space="preserve"> (Forecast)).</w:t>
      </w:r>
    </w:p>
    <w:p w14:paraId="0E9DB805" w14:textId="77777777" w:rsidR="00025327" w:rsidRDefault="00025327" w:rsidP="00025327">
      <w:pPr>
        <w:pStyle w:val="ListParagraph"/>
      </w:pPr>
    </w:p>
    <w:p w14:paraId="53A9522F" w14:textId="77777777" w:rsidR="00025327" w:rsidRDefault="00025327" w:rsidP="00025327">
      <w:pPr>
        <w:pStyle w:val="1"/>
        <w:numPr>
          <w:ilvl w:val="0"/>
          <w:numId w:val="67"/>
        </w:numPr>
        <w:tabs>
          <w:tab w:val="clear" w:pos="1440"/>
        </w:tabs>
        <w:ind w:left="2160"/>
        <w:jc w:val="both"/>
      </w:pPr>
      <w:r>
        <w:t xml:space="preserve">If having applied the exclusion of Charges for Physical Assets Required for Connection </w:t>
      </w:r>
      <w:proofErr w:type="gramStart"/>
      <w:r>
        <w:t>The</w:t>
      </w:r>
      <w:proofErr w:type="gramEnd"/>
      <w:r>
        <w:t xml:space="preserve"> Company identifies that an adjustment to TNUoS Charges is required to remain compliant with the Limiting Regulation then an Adjustment Tariff will be applied to all Generators in the following circumstances.</w:t>
      </w:r>
    </w:p>
    <w:p w14:paraId="61BA63FA" w14:textId="77777777" w:rsidR="006C1394" w:rsidRDefault="006C1394" w:rsidP="006C1394">
      <w:pPr>
        <w:pStyle w:val="ListParagraph"/>
      </w:pPr>
    </w:p>
    <w:p w14:paraId="469A4E54" w14:textId="77777777" w:rsidR="006C1394" w:rsidRDefault="006C1394" w:rsidP="00142062">
      <w:pPr>
        <w:pStyle w:val="1"/>
        <w:ind w:left="2160"/>
        <w:jc w:val="both"/>
      </w:pPr>
      <w:proofErr w:type="spellStart"/>
      <w:r>
        <w:t>i</w:t>
      </w:r>
      <w:proofErr w:type="spellEnd"/>
      <w:r>
        <w:t>.) The Adjustment Tariff will be applied if The Company identifies that either:</w:t>
      </w:r>
    </w:p>
    <w:p w14:paraId="28BBC48F" w14:textId="77777777" w:rsidR="006C1394" w:rsidRDefault="006C1394" w:rsidP="00142062">
      <w:pPr>
        <w:pStyle w:val="1"/>
        <w:ind w:left="2835"/>
        <w:jc w:val="both"/>
      </w:pPr>
      <w:r>
        <w:t xml:space="preserve"> a. Annual average TNUoS charges payable by Generator Users will fall below €0/MWh</w:t>
      </w:r>
    </w:p>
    <w:p w14:paraId="467065D6" w14:textId="77777777" w:rsidR="006C1394" w:rsidRDefault="006C1394" w:rsidP="00142062">
      <w:pPr>
        <w:pStyle w:val="1"/>
        <w:jc w:val="both"/>
      </w:pPr>
      <w:r>
        <w:t xml:space="preserve"> OR </w:t>
      </w:r>
    </w:p>
    <w:p w14:paraId="60FF8BF2" w14:textId="77777777" w:rsidR="006C1394" w:rsidRDefault="006C1394" w:rsidP="006C1394">
      <w:pPr>
        <w:pStyle w:val="1"/>
        <w:ind w:left="2835"/>
        <w:jc w:val="both"/>
      </w:pPr>
      <w:r>
        <w:t>b. Annual average TNUoS charges payable by Generator Users will exceed €2.50/MWh adjusted by a risk margin to allow for error in tariff setting.</w:t>
      </w:r>
    </w:p>
    <w:p w14:paraId="46A8AE83" w14:textId="77777777" w:rsidR="006C1394" w:rsidRDefault="006C1394" w:rsidP="006C1394">
      <w:pPr>
        <w:pStyle w:val="1"/>
        <w:ind w:left="2835"/>
        <w:jc w:val="both"/>
      </w:pPr>
    </w:p>
    <w:p w14:paraId="503BAB22" w14:textId="77777777" w:rsidR="006C1394" w:rsidRDefault="006C1394" w:rsidP="006C1394">
      <w:pPr>
        <w:pStyle w:val="1"/>
        <w:ind w:left="2552" w:hanging="425"/>
        <w:jc w:val="both"/>
      </w:pPr>
      <w:r>
        <w:t xml:space="preserve">ii.) Where annual average TNUoS charges to Generators are positive under the </w:t>
      </w:r>
      <w:proofErr w:type="spellStart"/>
      <w:r>
        <w:t>GCharge</w:t>
      </w:r>
      <w:proofErr w:type="spellEnd"/>
      <w:r>
        <w:t xml:space="preserve"> (Forecast) the Adjustment Tariff will be applied if the Adjustment Revenue is less than £0. The Adjustment Revenue is expressed as:</w:t>
      </w:r>
    </w:p>
    <w:p w14:paraId="1C212580" w14:textId="77777777" w:rsidR="006C1394" w:rsidRDefault="006C1394" w:rsidP="006C1394">
      <w:pPr>
        <w:pStyle w:val="1"/>
        <w:ind w:left="2552" w:hanging="425"/>
        <w:jc w:val="both"/>
      </w:pPr>
    </w:p>
    <w:p w14:paraId="3EA8536D" w14:textId="77777777" w:rsidR="006C1394" w:rsidRDefault="006C1394" w:rsidP="0014206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5A9551B7" w14:textId="77777777" w:rsidR="006C1394" w:rsidRDefault="006C1394" w:rsidP="006C1394">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2D6CC082" w14:textId="77777777" w:rsidR="006C1394" w:rsidRDefault="006C1394" w:rsidP="006C1394">
      <w:pPr>
        <w:pStyle w:val="1"/>
        <w:ind w:left="2552"/>
        <w:jc w:val="both"/>
      </w:pPr>
    </w:p>
    <w:p w14:paraId="40220BB3" w14:textId="77777777" w:rsidR="006C1394" w:rsidRDefault="006C1394" w:rsidP="00142062">
      <w:pPr>
        <w:pStyle w:val="1"/>
        <w:numPr>
          <w:ilvl w:val="0"/>
          <w:numId w:val="29"/>
        </w:numPr>
        <w:ind w:left="2552" w:hanging="425"/>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7527AF03" w14:textId="77777777" w:rsidR="006C1394" w:rsidRDefault="006C1394" w:rsidP="006C1394">
      <w:pPr>
        <w:pStyle w:val="1"/>
        <w:ind w:left="2552"/>
        <w:jc w:val="both"/>
      </w:pPr>
    </w:p>
    <w:p w14:paraId="0E71EFE4" w14:textId="77777777" w:rsidR="006C1394" w:rsidRDefault="006C1394" w:rsidP="006C1394">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440CC396" w14:textId="77777777" w:rsidR="006C1394" w:rsidRDefault="006C1394" w:rsidP="006C1394">
      <w:pPr>
        <w:pStyle w:val="1"/>
        <w:ind w:left="2552"/>
        <w:jc w:val="both"/>
      </w:pPr>
    </w:p>
    <w:p w14:paraId="38B82F74" w14:textId="77777777" w:rsidR="006C1394" w:rsidRDefault="006C1394" w:rsidP="00142062">
      <w:pPr>
        <w:pStyle w:val="1"/>
        <w:numPr>
          <w:ilvl w:val="0"/>
          <w:numId w:val="29"/>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0D014671" w14:textId="77777777" w:rsidR="006C1394" w:rsidRDefault="006C1394" w:rsidP="00142062">
      <w:pPr>
        <w:pStyle w:val="1"/>
        <w:ind w:left="2552"/>
        <w:jc w:val="both"/>
      </w:pPr>
    </w:p>
    <w:p w14:paraId="04F8139A" w14:textId="77777777" w:rsidR="006C1394" w:rsidRDefault="006C1394" w:rsidP="006C1394">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3C14B76A" w14:textId="77777777" w:rsidR="006C1394" w:rsidRDefault="006C1394" w:rsidP="000215F8">
      <w:pPr>
        <w:pStyle w:val="1"/>
        <w:ind w:left="2552"/>
        <w:jc w:val="both"/>
      </w:pPr>
    </w:p>
    <w:p w14:paraId="01CD2764" w14:textId="77777777" w:rsidR="006C1394" w:rsidRDefault="006C1394" w:rsidP="000215F8">
      <w:pPr>
        <w:pStyle w:val="1"/>
        <w:ind w:left="2552"/>
        <w:jc w:val="both"/>
      </w:pPr>
    </w:p>
    <w:p w14:paraId="366CDE8D" w14:textId="765F3DD1" w:rsidR="006C1394" w:rsidRDefault="006C1394" w:rsidP="00142062">
      <w:pPr>
        <w:pStyle w:val="1"/>
        <w:numPr>
          <w:ilvl w:val="0"/>
          <w:numId w:val="29"/>
        </w:numPr>
        <w:ind w:left="2552" w:hanging="425"/>
        <w:jc w:val="both"/>
      </w:pPr>
      <w:r>
        <w:t xml:space="preserve">The error margin used in calculating TNUoS tariffs for the </w:t>
      </w:r>
      <w:r w:rsidR="00AD4509" w:rsidRPr="00AD4509">
        <w:rPr>
          <w:b/>
          <w:bCs/>
        </w:rPr>
        <w:t>Financial Year</w:t>
      </w:r>
      <w:r w:rsidR="00AD4509">
        <w:t xml:space="preserve"> </w:t>
      </w:r>
      <w:r>
        <w:t xml:space="preserve">is expressed as: </w:t>
      </w:r>
    </w:p>
    <w:p w14:paraId="09A29C0C" w14:textId="77777777" w:rsidR="006C1394" w:rsidRDefault="006C1394" w:rsidP="00142062">
      <w:pPr>
        <w:pStyle w:val="1"/>
        <w:ind w:left="2552"/>
        <w:jc w:val="both"/>
      </w:pPr>
    </w:p>
    <w:p w14:paraId="3E493427" w14:textId="77777777" w:rsidR="006C1394" w:rsidRDefault="006C1394" w:rsidP="00B135E3">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19629410" w14:textId="77777777" w:rsidR="006C1394" w:rsidRDefault="006C1394" w:rsidP="000215F8">
      <w:pPr>
        <w:pStyle w:val="1"/>
        <w:ind w:left="2552" w:hanging="142"/>
        <w:jc w:val="both"/>
      </w:pPr>
    </w:p>
    <w:p w14:paraId="75D6DFC2" w14:textId="77777777" w:rsidR="00B135E3" w:rsidRDefault="006C1394" w:rsidP="00142062">
      <w:pPr>
        <w:pStyle w:val="1"/>
        <w:numPr>
          <w:ilvl w:val="0"/>
          <w:numId w:val="29"/>
        </w:numPr>
        <w:ind w:left="2552" w:hanging="425"/>
        <w:jc w:val="both"/>
      </w:pPr>
      <w:r>
        <w:t>Where:</w:t>
      </w:r>
    </w:p>
    <w:p w14:paraId="4F530D49" w14:textId="77777777" w:rsidR="00B135E3" w:rsidRDefault="00B135E3" w:rsidP="00142062">
      <w:pPr>
        <w:pStyle w:val="1"/>
        <w:ind w:left="2127"/>
        <w:jc w:val="both"/>
      </w:pPr>
    </w:p>
    <w:p w14:paraId="40319471" w14:textId="77777777" w:rsidR="00B135E3" w:rsidRDefault="006C1394" w:rsidP="00142062">
      <w:pPr>
        <w:pStyle w:val="1"/>
        <w:ind w:left="2268" w:firstLine="284"/>
        <w:jc w:val="both"/>
      </w:pPr>
      <w:r>
        <w:t xml:space="preserve"> </w:t>
      </w:r>
      <w:r w:rsidRPr="000215F8">
        <w:rPr>
          <w:b/>
        </w:rPr>
        <w:t>y</w:t>
      </w:r>
      <w:r>
        <w:t xml:space="preserve"> = error margin expressed in %. </w:t>
      </w:r>
    </w:p>
    <w:p w14:paraId="4918949B" w14:textId="77777777" w:rsidR="00B135E3" w:rsidRDefault="00B135E3" w:rsidP="000215F8">
      <w:pPr>
        <w:pStyle w:val="1"/>
        <w:ind w:left="2268" w:firstLine="284"/>
        <w:jc w:val="both"/>
      </w:pPr>
    </w:p>
    <w:p w14:paraId="4F09EB2E" w14:textId="77777777" w:rsidR="00B135E3" w:rsidRDefault="006C1394" w:rsidP="00B135E3">
      <w:pPr>
        <w:pStyle w:val="1"/>
        <w:ind w:left="2694"/>
        <w:jc w:val="both"/>
      </w:pPr>
      <w:proofErr w:type="spellStart"/>
      <w:r w:rsidRPr="000215F8">
        <w:rPr>
          <w:b/>
        </w:rP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A901AA1" w14:textId="77777777" w:rsidR="00B135E3" w:rsidRDefault="00B135E3" w:rsidP="00142062">
      <w:pPr>
        <w:pStyle w:val="1"/>
        <w:ind w:left="2268"/>
        <w:jc w:val="both"/>
      </w:pPr>
    </w:p>
    <w:p w14:paraId="155A60F1" w14:textId="77777777" w:rsidR="006C1394" w:rsidRDefault="006C1394" w:rsidP="00B135E3">
      <w:pPr>
        <w:pStyle w:val="1"/>
        <w:ind w:left="2694"/>
        <w:jc w:val="both"/>
      </w:pPr>
      <w:proofErr w:type="spellStart"/>
      <w:r w:rsidRPr="000215F8">
        <w:rPr>
          <w:b/>
        </w:rP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45B7D8" w14:textId="77777777" w:rsidR="00B135E3" w:rsidRDefault="00B135E3" w:rsidP="000215F8">
      <w:pPr>
        <w:pStyle w:val="1"/>
        <w:ind w:left="2694" w:hanging="142"/>
        <w:jc w:val="both"/>
      </w:pPr>
    </w:p>
    <w:p w14:paraId="58AABF72" w14:textId="407FDB38" w:rsidR="006C1394" w:rsidRDefault="00B135E3" w:rsidP="00142062">
      <w:pPr>
        <w:pStyle w:val="1"/>
        <w:numPr>
          <w:ilvl w:val="0"/>
          <w:numId w:val="29"/>
        </w:numPr>
        <w:ind w:left="2694" w:hanging="567"/>
        <w:jc w:val="both"/>
      </w:pPr>
      <w:r>
        <w:t xml:space="preserve">The Company will use the latest OBR Forecast of £/€ exchange rate published prior to the </w:t>
      </w:r>
      <w:proofErr w:type="gramStart"/>
      <w:r>
        <w:t>31</w:t>
      </w:r>
      <w:r w:rsidRPr="000215F8">
        <w:rPr>
          <w:rFonts w:ascii="Arial" w:hAnsi="Arial"/>
          <w:vertAlign w:val="superscript"/>
        </w:rPr>
        <w:t>st</w:t>
      </w:r>
      <w:proofErr w:type="gramEnd"/>
      <w:r>
        <w:t xml:space="preserve"> October in the year preceding the relevant </w:t>
      </w:r>
      <w:r w:rsidR="00AD4509" w:rsidRPr="00AD4509">
        <w:rPr>
          <w:b/>
          <w:bCs/>
        </w:rPr>
        <w:t>Financial Year</w:t>
      </w:r>
      <w:r w:rsidR="00AD4509">
        <w:t xml:space="preserve"> </w:t>
      </w:r>
      <w:r>
        <w:t xml:space="preserve">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297F5A6C" w14:textId="77777777" w:rsidR="00B135E3" w:rsidRDefault="00B135E3" w:rsidP="000215F8">
      <w:pPr>
        <w:pStyle w:val="1"/>
        <w:ind w:left="2694"/>
        <w:jc w:val="both"/>
      </w:pPr>
    </w:p>
    <w:p w14:paraId="15BCAB31" w14:textId="77777777" w:rsidR="00B135E3" w:rsidRDefault="00B135E3" w:rsidP="00142062">
      <w:pPr>
        <w:pStyle w:val="1"/>
        <w:numPr>
          <w:ilvl w:val="0"/>
          <w:numId w:val="29"/>
        </w:numPr>
        <w:ind w:left="2694" w:hanging="567"/>
        <w:jc w:val="both"/>
      </w:pPr>
      <w:r>
        <w:t xml:space="preserve">The Adjustment Tariff used in the calculation will be either: </w:t>
      </w:r>
    </w:p>
    <w:p w14:paraId="020034FF" w14:textId="77777777" w:rsidR="00B135E3" w:rsidRDefault="00B135E3" w:rsidP="000215F8">
      <w:pPr>
        <w:pStyle w:val="1"/>
        <w:jc w:val="both"/>
      </w:pPr>
    </w:p>
    <w:p w14:paraId="5CFDC4F8" w14:textId="4644ED9E" w:rsidR="00B135E3" w:rsidRDefault="00B135E3" w:rsidP="000215F8">
      <w:pPr>
        <w:pStyle w:val="1"/>
        <w:ind w:left="2410" w:hanging="284"/>
        <w:jc w:val="both"/>
      </w:pPr>
      <w:r>
        <w:lastRenderedPageBreak/>
        <w:t>1. a negative £/kW tariff that reduces annual average TNUoS charges to Generators to below the risk adjusted upper limit of the Limiting Regulation in accordance with 14.14.5 (vi).</w:t>
      </w:r>
    </w:p>
    <w:p w14:paraId="0E7A4FFE" w14:textId="77777777" w:rsidR="00B135E3" w:rsidRPr="000215F8" w:rsidRDefault="00B135E3" w:rsidP="00142062">
      <w:pPr>
        <w:pStyle w:val="ListParagraph"/>
        <w:rPr>
          <w:rFonts w:ascii="Arial" w:hAnsi="Arial" w:cs="Arial"/>
          <w:sz w:val="22"/>
          <w:szCs w:val="22"/>
        </w:rPr>
      </w:pPr>
      <w:r w:rsidRPr="000215F8">
        <w:rPr>
          <w:rFonts w:ascii="Arial" w:hAnsi="Arial" w:cs="Arial"/>
          <w:sz w:val="22"/>
          <w:szCs w:val="22"/>
        </w:rPr>
        <w:t>OR</w:t>
      </w:r>
    </w:p>
    <w:p w14:paraId="055B6AFD" w14:textId="77777777" w:rsidR="00B135E3" w:rsidRDefault="00B135E3" w:rsidP="00142062">
      <w:pPr>
        <w:pStyle w:val="ListParagraph"/>
      </w:pPr>
    </w:p>
    <w:p w14:paraId="1F2429BA" w14:textId="77777777" w:rsidR="00B135E3" w:rsidRDefault="00B135E3" w:rsidP="000215F8">
      <w:pPr>
        <w:pStyle w:val="ListParagraph"/>
        <w:ind w:left="2410" w:hanging="283"/>
        <w:jc w:val="both"/>
        <w:rPr>
          <w:rFonts w:ascii="Arial" w:hAnsi="Arial" w:cs="Arial"/>
          <w:sz w:val="22"/>
          <w:szCs w:val="22"/>
        </w:rPr>
      </w:pPr>
      <w:r w:rsidRPr="000215F8">
        <w:rPr>
          <w:rFonts w:ascii="Arial" w:hAnsi="Arial" w:cs="Arial"/>
          <w:sz w:val="22"/>
          <w:szCs w:val="22"/>
        </w:rPr>
        <w:t>2. a positive £/kW tariff that increases annual average TNUoS charges to Generators to above the lower limit of the Limiting Regulation in accordance with 14.14.5 (vi).</w:t>
      </w:r>
    </w:p>
    <w:p w14:paraId="496198CA" w14:textId="77777777" w:rsidR="00B135E3" w:rsidRPr="000215F8" w:rsidRDefault="00B135E3" w:rsidP="000215F8">
      <w:pPr>
        <w:pStyle w:val="ListParagraph"/>
        <w:ind w:left="2410" w:hanging="283"/>
        <w:rPr>
          <w:rFonts w:ascii="Arial" w:hAnsi="Arial" w:cs="Arial"/>
          <w:szCs w:val="22"/>
        </w:rPr>
      </w:pPr>
    </w:p>
    <w:p w14:paraId="402F5D84" w14:textId="77777777" w:rsidR="00B135E3" w:rsidRDefault="00B135E3" w:rsidP="00142062">
      <w:pPr>
        <w:pStyle w:val="1"/>
        <w:ind w:firstLine="2127"/>
        <w:jc w:val="both"/>
      </w:pPr>
      <w:r>
        <w:t>Expressed in either case as:</w:t>
      </w:r>
    </w:p>
    <w:p w14:paraId="74236C83" w14:textId="77777777" w:rsidR="00B135E3" w:rsidRDefault="00B135E3" w:rsidP="00142062">
      <w:pPr>
        <w:pStyle w:val="1"/>
        <w:ind w:firstLine="2127"/>
        <w:jc w:val="both"/>
      </w:pPr>
    </w:p>
    <w:p w14:paraId="0E06DC72" w14:textId="77777777" w:rsidR="00B135E3" w:rsidRDefault="00B135E3" w:rsidP="00B135E3">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3843C8D2" w14:textId="4BA9E50A" w:rsidR="00B135E3" w:rsidRDefault="00B135E3" w:rsidP="0014206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sidR="008D0E58">
        <w:rPr>
          <w:rFonts w:ascii="Cambria Math" w:hAnsi="Cambria Math" w:cs="Cambria Math"/>
        </w:rPr>
        <w:t>y</w:t>
      </w:r>
    </w:p>
    <w:p w14:paraId="1B7BFE1A" w14:textId="77777777" w:rsidR="00B135E3" w:rsidRDefault="00B135E3" w:rsidP="00142062">
      <w:pPr>
        <w:pStyle w:val="1"/>
        <w:jc w:val="both"/>
        <w:rPr>
          <w:rFonts w:ascii="Tahoma" w:hAnsi="Tahoma" w:cs="Tahoma"/>
        </w:rPr>
      </w:pPr>
    </w:p>
    <w:p w14:paraId="7ECFEECD" w14:textId="77777777" w:rsidR="00B135E3" w:rsidRDefault="00B135E3" w:rsidP="00142062">
      <w:pPr>
        <w:pStyle w:val="1"/>
        <w:ind w:firstLine="1985"/>
        <w:jc w:val="both"/>
      </w:pPr>
      <w:proofErr w:type="gramStart"/>
      <w:r>
        <w:t>Where;</w:t>
      </w:r>
      <w:proofErr w:type="gramEnd"/>
      <w:r>
        <w:t xml:space="preserve"> </w:t>
      </w:r>
    </w:p>
    <w:p w14:paraId="0A0939FE" w14:textId="5F46AC51" w:rsidR="00B135E3" w:rsidRDefault="00B135E3" w:rsidP="000215F8">
      <w:pPr>
        <w:pStyle w:val="1"/>
        <w:ind w:firstLine="1276"/>
        <w:jc w:val="both"/>
      </w:pPr>
      <w:r>
        <w:t xml:space="preserve">    </w:t>
      </w:r>
      <w:proofErr w:type="spellStart"/>
      <w:proofErr w:type="gramStart"/>
      <w:r>
        <w:t>Cap</w:t>
      </w:r>
      <w:r>
        <w:rPr>
          <w:rFonts w:ascii="Arial" w:hAnsi="Arial"/>
          <w:vertAlign w:val="subscript"/>
        </w:rPr>
        <w:t>EC</w:t>
      </w:r>
      <w:proofErr w:type="spellEnd"/>
      <w:r>
        <w:t xml:space="preserve"> </w:t>
      </w:r>
      <w:r w:rsidR="00142062">
        <w:t xml:space="preserve"> </w:t>
      </w:r>
      <w:r>
        <w:t>=</w:t>
      </w:r>
      <w:proofErr w:type="gramEnd"/>
      <w:r>
        <w:t xml:space="preserve"> Upper limit of the range specified in the Limiting Regulation </w:t>
      </w:r>
    </w:p>
    <w:p w14:paraId="1F028125" w14:textId="036E7B11" w:rsidR="00B135E3" w:rsidRDefault="00B135E3" w:rsidP="000215F8">
      <w:pPr>
        <w:pStyle w:val="1"/>
        <w:ind w:firstLine="1560"/>
        <w:jc w:val="both"/>
      </w:pPr>
      <w:r>
        <w:t xml:space="preserve">y          </w:t>
      </w:r>
      <w:r w:rsidR="00142062">
        <w:t xml:space="preserve"> </w:t>
      </w:r>
      <w:r>
        <w:t xml:space="preserve">= Error margin built in to adjust </w:t>
      </w:r>
      <w:proofErr w:type="spellStart"/>
      <w:r w:rsidR="00F20735">
        <w:rPr>
          <w:rFonts w:ascii="Arial" w:hAnsi="Arial"/>
        </w:rPr>
        <w:t>Cap</w:t>
      </w:r>
      <w:r w:rsidR="00F20735">
        <w:rPr>
          <w:rFonts w:ascii="Arial" w:hAnsi="Arial"/>
          <w:vertAlign w:val="subscript"/>
        </w:rPr>
        <w:t>EC</w:t>
      </w:r>
      <w:proofErr w:type="spellEnd"/>
    </w:p>
    <w:p w14:paraId="3E2120F0" w14:textId="50C94CF7" w:rsidR="00B135E3" w:rsidRDefault="00B135E3" w:rsidP="000215F8">
      <w:pPr>
        <w:pStyle w:val="1"/>
        <w:ind w:left="2552" w:hanging="992"/>
        <w:jc w:val="both"/>
      </w:pPr>
      <w:r>
        <w:t xml:space="preserve"> GO</w:t>
      </w:r>
      <w:r w:rsidR="00142062">
        <w:t xml:space="preserve">     </w:t>
      </w:r>
      <w:r>
        <w:t>= Forecast GB Generation Output for generation liable for Transmission charges (</w:t>
      </w:r>
      <w:proofErr w:type="gramStart"/>
      <w:r>
        <w:t>i.e.</w:t>
      </w:r>
      <w:proofErr w:type="gramEnd"/>
      <w:r>
        <w:t xml:space="preserve"> energy injected into the transmission network in MWh) for the </w:t>
      </w:r>
      <w:r w:rsidR="00AD4509" w:rsidRPr="00AD4509">
        <w:rPr>
          <w:b/>
          <w:bCs/>
        </w:rPr>
        <w:t>Financial Year</w:t>
      </w:r>
    </w:p>
    <w:p w14:paraId="17F96F62" w14:textId="2F506AA4" w:rsidR="00B135E3" w:rsidRDefault="00B135E3" w:rsidP="00142062">
      <w:pPr>
        <w:pStyle w:val="1"/>
        <w:ind w:left="2552" w:hanging="1134"/>
        <w:jc w:val="both"/>
      </w:pPr>
      <w:r>
        <w:t xml:space="preserve"> ER </w:t>
      </w:r>
      <w:r w:rsidR="00142062">
        <w:t xml:space="preserve">     </w:t>
      </w:r>
      <w:r>
        <w:t xml:space="preserve">= The latest OBR Forecast €/£ Exchange Rate published prior to the </w:t>
      </w:r>
      <w:proofErr w:type="gramStart"/>
      <w:r>
        <w:t>31</w:t>
      </w:r>
      <w:r w:rsidR="00FC04C1" w:rsidRPr="001D4399">
        <w:rPr>
          <w:rFonts w:ascii="Arial" w:hAnsi="Arial"/>
          <w:vertAlign w:val="superscript"/>
        </w:rPr>
        <w:t>st</w:t>
      </w:r>
      <w:proofErr w:type="gramEnd"/>
      <w:r w:rsidR="00FC04C1">
        <w:rPr>
          <w:rFonts w:ascii="Arial" w:hAnsi="Arial"/>
        </w:rPr>
        <w:t xml:space="preserve"> </w:t>
      </w:r>
      <w:r>
        <w:t xml:space="preserve">October in the year preceding the relevant </w:t>
      </w:r>
      <w:r w:rsidR="00AD4509" w:rsidRPr="00AD4509">
        <w:rPr>
          <w:b/>
          <w:bCs/>
        </w:rPr>
        <w:t>Financial Year</w:t>
      </w:r>
    </w:p>
    <w:p w14:paraId="5732AE0F" w14:textId="2B12D20E" w:rsidR="00142062" w:rsidRDefault="00142062" w:rsidP="00142062">
      <w:pPr>
        <w:pStyle w:val="1"/>
        <w:ind w:left="2552" w:hanging="1134"/>
        <w:jc w:val="both"/>
      </w:pPr>
      <w:proofErr w:type="spellStart"/>
      <w:r>
        <w:t>GCharge</w:t>
      </w:r>
      <w:proofErr w:type="spellEnd"/>
      <w:r>
        <w:t xml:space="preserve"> (Forecast) =The total forecast TNUoS revenue to be recovered from Generators in the </w:t>
      </w:r>
      <w:r w:rsidR="00AD4509" w:rsidRPr="00AD4509">
        <w:rPr>
          <w:b/>
          <w:bCs/>
        </w:rPr>
        <w:t>Financial Year</w:t>
      </w:r>
      <w:r w:rsidR="00AD4509">
        <w:t xml:space="preserve"> </w:t>
      </w:r>
      <w:r>
        <w:t xml:space="preserve">minus Charges for Physical Assets Required for Connection. </w:t>
      </w:r>
    </w:p>
    <w:p w14:paraId="4E4C5CC6" w14:textId="77777777" w:rsidR="00142062" w:rsidRDefault="00142062" w:rsidP="00142062">
      <w:pPr>
        <w:pStyle w:val="1"/>
        <w:ind w:left="2552" w:hanging="1134"/>
        <w:jc w:val="both"/>
      </w:pPr>
      <w:proofErr w:type="spellStart"/>
      <w:r>
        <w:t>AdjRevenue</w:t>
      </w:r>
      <w:proofErr w:type="spellEnd"/>
      <w:r>
        <w:t xml:space="preserve"> = Adjustment Revenue </w:t>
      </w:r>
    </w:p>
    <w:p w14:paraId="62900446" w14:textId="77777777" w:rsidR="00142062" w:rsidRDefault="00142062" w:rsidP="00142062">
      <w:pPr>
        <w:pStyle w:val="1"/>
        <w:ind w:left="2552" w:hanging="1134"/>
        <w:jc w:val="both"/>
      </w:pPr>
      <w:r>
        <w:t xml:space="preserve">Chargeable Capacity = as per paragraph 14.18.6 </w:t>
      </w:r>
    </w:p>
    <w:p w14:paraId="4A00E44B" w14:textId="77777777" w:rsidR="00142062" w:rsidRDefault="00142062" w:rsidP="000215F8">
      <w:pPr>
        <w:pStyle w:val="1"/>
        <w:ind w:left="2552" w:hanging="1134"/>
        <w:jc w:val="both"/>
      </w:pPr>
      <w:proofErr w:type="spellStart"/>
      <w:r>
        <w:t>AdjTariff</w:t>
      </w:r>
      <w:proofErr w:type="spellEnd"/>
      <w:r>
        <w:t xml:space="preserve"> = Any Adjustment Tariff required to remain compliant with the Limiting Regulation.</w:t>
      </w:r>
    </w:p>
    <w:p w14:paraId="1F42FC8C" w14:textId="77777777" w:rsidR="00B135E3" w:rsidRDefault="00B135E3" w:rsidP="000215F8">
      <w:pPr>
        <w:pStyle w:val="ListParagraph"/>
      </w:pPr>
    </w:p>
    <w:p w14:paraId="7A6EBFAB" w14:textId="77777777" w:rsidR="006661FE" w:rsidRDefault="006661FE" w:rsidP="006661FE">
      <w:pPr>
        <w:pStyle w:val="1"/>
        <w:jc w:val="both"/>
      </w:pPr>
    </w:p>
    <w:p w14:paraId="6D584D01" w14:textId="77777777" w:rsidR="006661FE" w:rsidRDefault="006661FE" w:rsidP="006661FE">
      <w:pPr>
        <w:pStyle w:val="1"/>
        <w:jc w:val="both"/>
      </w:pPr>
    </w:p>
    <w:p w14:paraId="6F8F027E" w14:textId="4C44204C" w:rsidR="006661FE" w:rsidRDefault="006661FE" w:rsidP="002439CF">
      <w:pPr>
        <w:pStyle w:val="1"/>
        <w:numPr>
          <w:ilvl w:val="0"/>
          <w:numId w:val="67"/>
        </w:numPr>
        <w:tabs>
          <w:tab w:val="clear" w:pos="1440"/>
        </w:tabs>
        <w:ind w:left="2160"/>
        <w:jc w:val="both"/>
      </w:pPr>
      <w:r w:rsidRPr="008035A1">
        <w:t>The</w:t>
      </w:r>
      <w:r w:rsidR="00D13808">
        <w:t xml:space="preserve"> currently applicable</w:t>
      </w:r>
      <w:r w:rsidRPr="008035A1">
        <w:t xml:space="preserve"> number of generation zones</w:t>
      </w:r>
      <w:r w:rsidR="00363C46">
        <w:t>, determined in accordance with 14.15.37 and</w:t>
      </w:r>
      <w:r w:rsidRPr="008035A1">
        <w:t xml:space="preserve"> using the criteria outlined in paragraph </w:t>
      </w:r>
      <w:r w:rsidRPr="009B0384">
        <w:t>14.15.</w:t>
      </w:r>
      <w:r w:rsidR="008035A1" w:rsidRPr="009B0384">
        <w:t>42</w:t>
      </w:r>
      <w:r w:rsidR="008F1087">
        <w:t xml:space="preserve">, is detailed in </w:t>
      </w:r>
      <w:r w:rsidR="008F1087" w:rsidRPr="00840FA6">
        <w:rPr>
          <w:b/>
        </w:rPr>
        <w:t xml:space="preserve">The Company’s Statement </w:t>
      </w:r>
      <w:r w:rsidR="000C7487" w:rsidRPr="00840FA6">
        <w:rPr>
          <w:b/>
        </w:rPr>
        <w:t>of</w:t>
      </w:r>
      <w:r w:rsidR="008F1087" w:rsidRPr="00840FA6">
        <w:rPr>
          <w:b/>
        </w:rPr>
        <w:t xml:space="preserve"> Use of System Charges</w:t>
      </w:r>
      <w:r w:rsidR="008F1087">
        <w:t xml:space="preserve"> </w:t>
      </w:r>
      <w:r w:rsidR="000C7487">
        <w:t xml:space="preserve">which is available </w:t>
      </w:r>
      <w:r w:rsidR="00DF576B">
        <w:t xml:space="preserve">from the </w:t>
      </w:r>
      <w:r w:rsidR="00DF576B" w:rsidRPr="00840FA6">
        <w:rPr>
          <w:b/>
        </w:rPr>
        <w:t>Charging website</w:t>
      </w:r>
      <w:r w:rsidR="00F2345C">
        <w:t xml:space="preserve"> and</w:t>
      </w:r>
      <w:r>
        <w:t xml:space="preserve"> </w:t>
      </w:r>
      <w:r w:rsidRPr="00840FA6">
        <w:t>has been determined as 2</w:t>
      </w:r>
      <w:r w:rsidR="003C143D" w:rsidRPr="00840FA6">
        <w:t>7</w:t>
      </w:r>
      <w:r w:rsidRPr="00840FA6">
        <w:t>.</w:t>
      </w:r>
    </w:p>
    <w:p w14:paraId="5C5F8199" w14:textId="77777777" w:rsidR="006661FE" w:rsidRDefault="006661FE" w:rsidP="006661FE">
      <w:pPr>
        <w:pStyle w:val="1"/>
        <w:jc w:val="both"/>
      </w:pPr>
    </w:p>
    <w:p w14:paraId="56FBC517" w14:textId="77777777" w:rsidR="006661FE" w:rsidRDefault="006661FE" w:rsidP="002439CF">
      <w:pPr>
        <w:pStyle w:val="1"/>
        <w:numPr>
          <w:ilvl w:val="0"/>
          <w:numId w:val="67"/>
        </w:numPr>
        <w:tabs>
          <w:tab w:val="clear" w:pos="1440"/>
        </w:tabs>
        <w:ind w:left="2160"/>
        <w:jc w:val="both"/>
      </w:pPr>
      <w:r>
        <w:t xml:space="preserve">The number of demand zones has been determined as 14, corresponding to the 14 GSP groups. </w:t>
      </w:r>
    </w:p>
    <w:p w14:paraId="13C4DC86" w14:textId="77777777" w:rsidR="006661FE" w:rsidRDefault="006661FE" w:rsidP="006661FE">
      <w:pPr>
        <w:pStyle w:val="1"/>
        <w:jc w:val="both"/>
      </w:pPr>
    </w:p>
    <w:p w14:paraId="024CBA01" w14:textId="77777777" w:rsidR="006661FE" w:rsidRPr="002338F3" w:rsidRDefault="006661FE" w:rsidP="006661FE">
      <w:pPr>
        <w:numPr>
          <w:ilvl w:val="0"/>
          <w:numId w:val="88"/>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54886A1D" w14:textId="77777777" w:rsidR="006661FE" w:rsidRPr="002338F3" w:rsidRDefault="006661FE" w:rsidP="006661FE">
      <w:pPr>
        <w:pStyle w:val="1"/>
        <w:jc w:val="both"/>
        <w:rPr>
          <w:rFonts w:cs="Arial"/>
          <w:szCs w:val="22"/>
        </w:rPr>
      </w:pPr>
    </w:p>
    <w:p w14:paraId="105BCBC2"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The Company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The Company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 xml:space="preserve">both the </w:t>
      </w:r>
      <w:r w:rsidR="00E554C1">
        <w:rPr>
          <w:rFonts w:ascii="Arial" w:hAnsi="Arial" w:cs="Arial"/>
          <w:sz w:val="22"/>
          <w:szCs w:val="22"/>
        </w:rPr>
        <w:lastRenderedPageBreak/>
        <w:t>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w:t>
      </w:r>
      <w:proofErr w:type="gramStart"/>
      <w:r w:rsidRPr="002338F3">
        <w:rPr>
          <w:rFonts w:ascii="Arial" w:hAnsi="Arial" w:cs="Arial"/>
          <w:sz w:val="22"/>
          <w:szCs w:val="22"/>
        </w:rPr>
        <w:t>i.e.</w:t>
      </w:r>
      <w:proofErr w:type="gramEnd"/>
      <w:r w:rsidRPr="002338F3">
        <w:rPr>
          <w:rFonts w:ascii="Arial" w:hAnsi="Arial" w:cs="Arial"/>
          <w:sz w:val="22"/>
          <w:szCs w:val="22"/>
        </w:rPr>
        <w:t xml:space="preserve"> for any changes in generation and demand on the system, The Company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2CA48734" w14:textId="77777777" w:rsidR="006661FE" w:rsidRDefault="006661FE" w:rsidP="006661FE">
      <w:pPr>
        <w:pStyle w:val="1"/>
        <w:jc w:val="both"/>
      </w:pPr>
    </w:p>
    <w:p w14:paraId="3EE3926F" w14:textId="77777777" w:rsidR="006661FE" w:rsidRDefault="006661FE" w:rsidP="006661FE">
      <w:pPr>
        <w:pStyle w:val="1"/>
        <w:numPr>
          <w:ilvl w:val="0"/>
          <w:numId w:val="88"/>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3B757D2C" w14:textId="77777777" w:rsidR="00264B18" w:rsidRDefault="00264B18" w:rsidP="000B6C0D">
      <w:pPr>
        <w:pStyle w:val="1"/>
        <w:ind w:left="1627"/>
        <w:jc w:val="both"/>
      </w:pPr>
    </w:p>
    <w:p w14:paraId="254FDA73" w14:textId="77777777" w:rsidR="00264B18" w:rsidRDefault="00264B18" w:rsidP="00264B18">
      <w:pPr>
        <w:pStyle w:val="1"/>
        <w:numPr>
          <w:ilvl w:val="0"/>
          <w:numId w:val="88"/>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037C42FA" w14:textId="77777777" w:rsidR="00264B18" w:rsidRDefault="00264B18" w:rsidP="00264B18">
      <w:pPr>
        <w:pStyle w:val="1"/>
        <w:ind w:left="720"/>
        <w:jc w:val="both"/>
      </w:pPr>
    </w:p>
    <w:p w14:paraId="51221216" w14:textId="77777777" w:rsidR="00264B18" w:rsidRDefault="00264B18" w:rsidP="00264B18">
      <w:pPr>
        <w:pStyle w:val="1"/>
        <w:numPr>
          <w:ilvl w:val="0"/>
          <w:numId w:val="88"/>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231CC8B6" w14:textId="77777777" w:rsidR="00347AC7" w:rsidRDefault="00347AC7" w:rsidP="000B6C0D">
      <w:pPr>
        <w:pStyle w:val="ListParagraph"/>
      </w:pPr>
    </w:p>
    <w:p w14:paraId="224CA51E" w14:textId="77777777" w:rsidR="00891D82" w:rsidRDefault="00891D82" w:rsidP="00891D82">
      <w:pPr>
        <w:pStyle w:val="1"/>
        <w:numPr>
          <w:ilvl w:val="0"/>
          <w:numId w:val="88"/>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71672FCF" w14:textId="77777777" w:rsidR="00891D82" w:rsidRDefault="00891D82" w:rsidP="00891D82">
      <w:pPr>
        <w:pStyle w:val="1"/>
        <w:ind w:left="568"/>
        <w:jc w:val="both"/>
      </w:pPr>
    </w:p>
    <w:p w14:paraId="1EA21615" w14:textId="77777777" w:rsidR="00891D82" w:rsidRDefault="00891D82" w:rsidP="00891D82">
      <w:pPr>
        <w:pStyle w:val="1"/>
        <w:numPr>
          <w:ilvl w:val="0"/>
          <w:numId w:val="88"/>
        </w:numPr>
        <w:jc w:val="both"/>
      </w:pPr>
      <w:r>
        <w:t xml:space="preserve">In setting and reviewing these charges The Company has </w:t>
      </w:r>
      <w:proofErr w:type="gramStart"/>
      <w:r>
        <w:t>a number of</w:t>
      </w:r>
      <w:proofErr w:type="gramEnd"/>
      <w:r>
        <w:t xml:space="preserve"> further objectives. These are to:</w:t>
      </w:r>
    </w:p>
    <w:p w14:paraId="4B35DD19" w14:textId="77777777" w:rsidR="006661FE" w:rsidRDefault="006661FE" w:rsidP="006661FE">
      <w:pPr>
        <w:pStyle w:val="1"/>
        <w:jc w:val="both"/>
      </w:pPr>
    </w:p>
    <w:p w14:paraId="6C6FEE22"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1D0F7754"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7561976C"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BFAF62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5C13F69" w14:textId="77777777" w:rsidR="006661FE" w:rsidRDefault="006661FE" w:rsidP="006661FE">
      <w:pPr>
        <w:pStyle w:val="1"/>
        <w:jc w:val="both"/>
      </w:pPr>
    </w:p>
    <w:p w14:paraId="01AA5672" w14:textId="77777777" w:rsidR="006661FE" w:rsidRDefault="006661FE" w:rsidP="000B6C0D">
      <w:pPr>
        <w:pStyle w:val="1"/>
        <w:numPr>
          <w:ilvl w:val="0"/>
          <w:numId w:val="88"/>
        </w:numPr>
        <w:jc w:val="both"/>
      </w:pPr>
      <w:r>
        <w:t xml:space="preserve">Condition C13 of </w:t>
      </w:r>
      <w:r w:rsidR="00C41DDA">
        <w:t>the</w:t>
      </w:r>
      <w:r>
        <w:t xml:space="preserve"> Transmission Licence governs the adjustment to Use of System charges for small generators. Under the condition, The Company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w:t>
      </w:r>
      <w:r>
        <w:lastRenderedPageBreak/>
        <w:t>year. For the avoidance of doubt, Condition C13 does not form part of the Use of System Charging Methodology.</w:t>
      </w:r>
    </w:p>
    <w:p w14:paraId="7EC308D6" w14:textId="77777777" w:rsidR="006661FE" w:rsidRDefault="006661FE" w:rsidP="006661FE">
      <w:pPr>
        <w:pStyle w:val="1"/>
        <w:jc w:val="both"/>
      </w:pPr>
    </w:p>
    <w:p w14:paraId="1B36E724" w14:textId="77777777" w:rsidR="006661FE" w:rsidRDefault="006661FE" w:rsidP="000B6C0D">
      <w:pPr>
        <w:pStyle w:val="1"/>
        <w:numPr>
          <w:ilvl w:val="0"/>
          <w:numId w:val="88"/>
        </w:numPr>
        <w:jc w:val="both"/>
      </w:pPr>
      <w:r>
        <w:t xml:space="preserve">The Company will typically calculate TNUoS tariffs annually, publishing final tariffs in respect of a </w:t>
      </w:r>
      <w:r w:rsidRPr="00AD4509">
        <w:rPr>
          <w:b/>
          <w:bCs/>
        </w:rPr>
        <w:t>Financial Year</w:t>
      </w:r>
      <w:r>
        <w:t xml:space="preserve"> by the end of the preceding January. </w:t>
      </w:r>
      <w:proofErr w:type="gramStart"/>
      <w:r>
        <w:t>However</w:t>
      </w:r>
      <w:proofErr w:type="gramEnd"/>
      <w:r>
        <w:t xml:space="preserve"> The Company may update the tariffs part way through a </w:t>
      </w:r>
      <w:r w:rsidRPr="00AD4509">
        <w:rPr>
          <w:b/>
          <w:bCs/>
        </w:rPr>
        <w:t>Financial Year</w:t>
      </w:r>
      <w:r>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46843D9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187" w:name="_Hlt501800266"/>
      <w:bookmarkStart w:id="188" w:name="_Hlt506958549"/>
      <w:bookmarkStart w:id="189" w:name="_Hlt531602422"/>
      <w:bookmarkStart w:id="190" w:name="_Ref492170858"/>
      <w:bookmarkStart w:id="191" w:name="_Ref501800370"/>
      <w:bookmarkStart w:id="192" w:name="_Ref506633072"/>
      <w:bookmarkStart w:id="193" w:name="_Ref531602385"/>
      <w:bookmarkStart w:id="194" w:name="_Toc32201075"/>
      <w:bookmarkStart w:id="195" w:name="_Toc49661106"/>
      <w:bookmarkEnd w:id="187"/>
      <w:bookmarkEnd w:id="188"/>
      <w:bookmarkEnd w:id="189"/>
      <w:r>
        <w:br w:type="page"/>
      </w:r>
      <w:bookmarkStart w:id="196"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90"/>
      <w:bookmarkEnd w:id="191"/>
      <w:bookmarkEnd w:id="192"/>
      <w:bookmarkEnd w:id="193"/>
      <w:bookmarkEnd w:id="194"/>
      <w:bookmarkEnd w:id="195"/>
      <w:bookmarkEnd w:id="196"/>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22BE9B4" w14:textId="128875F4" w:rsidR="006661FE" w:rsidRDefault="006661FE" w:rsidP="006661FE">
      <w:pPr>
        <w:pStyle w:val="1"/>
        <w:numPr>
          <w:ilvl w:val="0"/>
          <w:numId w:val="77"/>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97" w:name="_Hlt501802899"/>
      <w:bookmarkEnd w:id="197"/>
      <w:r>
        <w:t>g element related to the provision of residual revenue recovery</w:t>
      </w:r>
      <w:r w:rsidR="00281D43">
        <w:t xml:space="preserve"> from demand only</w:t>
      </w:r>
      <w:r>
        <w:t>. The combination of both these elements forms the TNUoS tariff.</w:t>
      </w:r>
    </w:p>
    <w:p w14:paraId="39B16858" w14:textId="77777777" w:rsidR="006661FE" w:rsidRDefault="006661FE" w:rsidP="006661FE">
      <w:pPr>
        <w:pStyle w:val="1"/>
        <w:jc w:val="both"/>
      </w:pPr>
    </w:p>
    <w:p w14:paraId="65FCDC85" w14:textId="77777777" w:rsidR="00347AC7" w:rsidRDefault="006661FE" w:rsidP="006661FE">
      <w:pPr>
        <w:pStyle w:val="1"/>
        <w:numPr>
          <w:ilvl w:val="0"/>
          <w:numId w:val="77"/>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30A4D161" w14:textId="77777777" w:rsidR="00347AC7" w:rsidRDefault="00347AC7" w:rsidP="000B6C0D">
      <w:pPr>
        <w:pStyle w:val="ListParagraph"/>
      </w:pPr>
    </w:p>
    <w:p w14:paraId="3E0141C4" w14:textId="77777777" w:rsidR="00347AC7" w:rsidRDefault="00347AC7" w:rsidP="000B6C0D">
      <w:pPr>
        <w:pStyle w:val="1"/>
        <w:numPr>
          <w:ilvl w:val="0"/>
          <w:numId w:val="96"/>
        </w:numPr>
        <w:jc w:val="both"/>
      </w:pPr>
      <w:r>
        <w:t>Wider Peak Secur</w:t>
      </w:r>
      <w:r w:rsidR="00E554C1">
        <w:t>i</w:t>
      </w:r>
      <w:r>
        <w:t>ty Component</w:t>
      </w:r>
    </w:p>
    <w:p w14:paraId="5144D9A3" w14:textId="77777777" w:rsidR="00347AC7" w:rsidRDefault="00347AC7" w:rsidP="000B6C0D">
      <w:pPr>
        <w:pStyle w:val="1"/>
        <w:numPr>
          <w:ilvl w:val="0"/>
          <w:numId w:val="96"/>
        </w:numPr>
        <w:jc w:val="both"/>
      </w:pPr>
      <w:r>
        <w:t xml:space="preserve">Wider </w:t>
      </w:r>
      <w:r w:rsidR="00BC5703">
        <w:t xml:space="preserve">Year </w:t>
      </w:r>
      <w:r w:rsidR="00D91593">
        <w:t>Round Not-shared component</w:t>
      </w:r>
    </w:p>
    <w:p w14:paraId="595E2F76" w14:textId="77777777" w:rsidR="00D91593" w:rsidRDefault="00D91593" w:rsidP="000B6C0D">
      <w:pPr>
        <w:pStyle w:val="1"/>
        <w:numPr>
          <w:ilvl w:val="0"/>
          <w:numId w:val="96"/>
        </w:numPr>
        <w:jc w:val="both"/>
      </w:pPr>
      <w:r>
        <w:t xml:space="preserve">Wider </w:t>
      </w:r>
      <w:proofErr w:type="gramStart"/>
      <w:r>
        <w:t>Year Round</w:t>
      </w:r>
      <w:proofErr w:type="gramEnd"/>
      <w:r>
        <w:t xml:space="preserve"> component </w:t>
      </w:r>
    </w:p>
    <w:p w14:paraId="0D4F9544" w14:textId="77777777" w:rsidR="00D91593" w:rsidRDefault="00D91593" w:rsidP="00D91593">
      <w:pPr>
        <w:pStyle w:val="1"/>
        <w:ind w:left="1627"/>
        <w:jc w:val="both"/>
      </w:pPr>
    </w:p>
    <w:p w14:paraId="411E0B8C" w14:textId="77777777" w:rsidR="00D91593" w:rsidRDefault="00D91593" w:rsidP="00D91593">
      <w:pPr>
        <w:pStyle w:val="1"/>
        <w:ind w:left="1627"/>
        <w:jc w:val="both"/>
      </w:pPr>
    </w:p>
    <w:p w14:paraId="38ADDC64"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00ECBCB4" w14:textId="77777777" w:rsidR="00D91593" w:rsidRDefault="00D91593" w:rsidP="00D91593">
      <w:pPr>
        <w:pStyle w:val="1"/>
        <w:ind w:left="1627"/>
        <w:jc w:val="both"/>
      </w:pPr>
    </w:p>
    <w:p w14:paraId="150FE6BD" w14:textId="77777777" w:rsidR="00D91593" w:rsidRDefault="00D91593" w:rsidP="00D91593">
      <w:pPr>
        <w:pStyle w:val="1"/>
        <w:ind w:left="1627"/>
        <w:jc w:val="both"/>
      </w:pPr>
      <w:r>
        <w:t xml:space="preserve">Two </w:t>
      </w:r>
      <w:r w:rsidR="006661FE">
        <w:t xml:space="preserve">local </w:t>
      </w:r>
      <w:r>
        <w:t xml:space="preserve">components – </w:t>
      </w:r>
    </w:p>
    <w:p w14:paraId="1E138D9F" w14:textId="77777777" w:rsidR="00D91593" w:rsidRDefault="00D91593" w:rsidP="00D91593">
      <w:pPr>
        <w:pStyle w:val="1"/>
        <w:ind w:left="1627"/>
        <w:jc w:val="both"/>
      </w:pPr>
    </w:p>
    <w:p w14:paraId="6F2CCB23" w14:textId="77777777" w:rsidR="00D91593" w:rsidRDefault="00D91593" w:rsidP="000B6C0D">
      <w:pPr>
        <w:pStyle w:val="1"/>
        <w:numPr>
          <w:ilvl w:val="0"/>
          <w:numId w:val="97"/>
        </w:numPr>
        <w:jc w:val="both"/>
      </w:pPr>
      <w:r>
        <w:t xml:space="preserve">Local </w:t>
      </w:r>
      <w:r w:rsidR="006661FE">
        <w:t>substation</w:t>
      </w:r>
      <w:r>
        <w:t>,</w:t>
      </w:r>
      <w:r w:rsidR="006661FE">
        <w:t xml:space="preserve"> and </w:t>
      </w:r>
    </w:p>
    <w:p w14:paraId="2479F304" w14:textId="77777777" w:rsidR="00D91593" w:rsidRDefault="00D91593" w:rsidP="000B6C0D">
      <w:pPr>
        <w:pStyle w:val="1"/>
        <w:numPr>
          <w:ilvl w:val="0"/>
          <w:numId w:val="97"/>
        </w:numPr>
        <w:jc w:val="both"/>
      </w:pPr>
      <w:r>
        <w:t xml:space="preserve">Local </w:t>
      </w:r>
      <w:r w:rsidR="006661FE">
        <w:t xml:space="preserve">circuit </w:t>
      </w:r>
    </w:p>
    <w:p w14:paraId="756CB4E5" w14:textId="77777777" w:rsidR="00D91593" w:rsidRDefault="00D91593" w:rsidP="000B6C0D">
      <w:pPr>
        <w:pStyle w:val="1"/>
        <w:ind w:left="1987"/>
        <w:jc w:val="both"/>
      </w:pPr>
    </w:p>
    <w:p w14:paraId="6664AA3A" w14:textId="77777777" w:rsidR="0084619F" w:rsidRDefault="0084619F" w:rsidP="000B6C0D">
      <w:pPr>
        <w:pStyle w:val="1"/>
        <w:ind w:left="1627"/>
        <w:jc w:val="both"/>
      </w:pPr>
      <w:r>
        <w:t xml:space="preserve">These components </w:t>
      </w:r>
      <w:r w:rsidR="006661FE">
        <w:t xml:space="preserve">reflect the costs of the local network.  </w:t>
      </w:r>
    </w:p>
    <w:p w14:paraId="3EE368C8" w14:textId="77777777" w:rsidR="0084619F" w:rsidRDefault="0084619F" w:rsidP="000B6C0D">
      <w:pPr>
        <w:pStyle w:val="1"/>
        <w:ind w:left="1987"/>
        <w:jc w:val="both"/>
      </w:pPr>
    </w:p>
    <w:p w14:paraId="3537A835" w14:textId="5C0D0481" w:rsidR="006661FE" w:rsidRDefault="006661FE" w:rsidP="000B6C0D">
      <w:pPr>
        <w:pStyle w:val="1"/>
        <w:ind w:left="1627"/>
        <w:jc w:val="both"/>
      </w:pPr>
      <w:r>
        <w:t xml:space="preserve">Accordingly, the wider tariff </w:t>
      </w:r>
      <w:bookmarkStart w:id="198" w:name="OLE_LINK10"/>
      <w:bookmarkStart w:id="199" w:name="OLE_LINK11"/>
      <w:r>
        <w:t xml:space="preserve">represents the combined effect of the </w:t>
      </w:r>
      <w:r w:rsidR="0084619F">
        <w:t xml:space="preserve">three </w:t>
      </w:r>
      <w:r>
        <w:t>wider locational tariff component</w:t>
      </w:r>
      <w:r w:rsidR="0048210A">
        <w:t>s</w:t>
      </w:r>
      <w:r>
        <w:t xml:space="preserve"> </w:t>
      </w:r>
      <w:bookmarkEnd w:id="198"/>
      <w:bookmarkEnd w:id="199"/>
      <w:r>
        <w:t>and the local tariff represents the combination of the two local locational tariff components.</w:t>
      </w:r>
    </w:p>
    <w:p w14:paraId="143FBC85" w14:textId="0540FC3E" w:rsidR="00F21E03" w:rsidRDefault="00F21E03" w:rsidP="000B6C0D">
      <w:pPr>
        <w:pStyle w:val="1"/>
        <w:ind w:left="1627"/>
        <w:jc w:val="both"/>
      </w:pPr>
    </w:p>
    <w:p w14:paraId="52CD3F4F" w14:textId="5C25F458" w:rsidR="00F21E03" w:rsidRDefault="00F21E03" w:rsidP="00F21E03">
      <w:pPr>
        <w:pStyle w:val="1"/>
        <w:ind w:left="1627"/>
        <w:jc w:val="both"/>
      </w:pPr>
      <w:r>
        <w:t>Finally, an Adjustment Tariff component may also be charged to Generators as per paragraph 14.14.5.</w:t>
      </w:r>
    </w:p>
    <w:bookmarkEnd w:id="182"/>
    <w:p w14:paraId="29198342" w14:textId="77777777" w:rsidR="00F21E03" w:rsidRDefault="00F21E03" w:rsidP="000B6C0D">
      <w:pPr>
        <w:pStyle w:val="1"/>
        <w:ind w:left="1627"/>
        <w:jc w:val="both"/>
      </w:pPr>
    </w:p>
    <w:p w14:paraId="333CD425" w14:textId="5D0614FA" w:rsidR="006661FE" w:rsidDel="00281EF0" w:rsidRDefault="006661FE" w:rsidP="006661FE">
      <w:pPr>
        <w:pStyle w:val="1"/>
        <w:jc w:val="both"/>
        <w:rPr>
          <w:del w:id="200" w:author="Author"/>
        </w:rPr>
      </w:pPr>
    </w:p>
    <w:p w14:paraId="3FA34F95" w14:textId="77777777" w:rsidR="006661FE" w:rsidRDefault="006661FE" w:rsidP="00175A9A">
      <w:pPr>
        <w:pStyle w:val="1"/>
        <w:numPr>
          <w:ilvl w:val="0"/>
          <w:numId w:val="77"/>
        </w:numPr>
        <w:ind w:left="907"/>
        <w:jc w:val="both"/>
      </w:pPr>
      <w:r>
        <w:t>The process for calculating the TNUoS tariff is described below.</w:t>
      </w:r>
    </w:p>
    <w:p w14:paraId="7730CD2F"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63C7DE9" w14:textId="77777777" w:rsidR="006661FE" w:rsidRDefault="006661FE" w:rsidP="006661FE">
      <w:pPr>
        <w:pStyle w:val="Heading2"/>
      </w:pPr>
      <w:bookmarkStart w:id="201" w:name="_Toc32201076"/>
      <w:bookmarkStart w:id="202" w:name="_Toc49661107"/>
      <w:bookmarkStart w:id="203" w:name="_Toc274049678"/>
      <w:r>
        <w:t>The Transport Model</w:t>
      </w:r>
      <w:bookmarkEnd w:id="201"/>
      <w:bookmarkEnd w:id="202"/>
      <w:bookmarkEnd w:id="203"/>
    </w:p>
    <w:p w14:paraId="79B7149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F9E6AA7" w14:textId="77777777" w:rsidR="006661FE" w:rsidRPr="006661FE" w:rsidRDefault="006661FE" w:rsidP="006661FE">
      <w:pPr>
        <w:pStyle w:val="Heading3"/>
        <w:ind w:left="709"/>
        <w:jc w:val="both"/>
        <w:rPr>
          <w:rFonts w:ascii="Arial" w:hAnsi="Arial" w:cs="Arial"/>
          <w:b/>
        </w:rPr>
      </w:pPr>
      <w:bookmarkStart w:id="204" w:name="_Toc49661108"/>
      <w:bookmarkStart w:id="205" w:name="_Toc274049679"/>
      <w:r w:rsidRPr="006661FE">
        <w:rPr>
          <w:rFonts w:ascii="Arial" w:hAnsi="Arial" w:cs="Arial"/>
          <w:b/>
        </w:rPr>
        <w:t>Model Inputs</w:t>
      </w:r>
      <w:bookmarkEnd w:id="204"/>
      <w:bookmarkEnd w:id="205"/>
    </w:p>
    <w:p w14:paraId="7B6E7BAE"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588BBB85" w14:textId="4D6F1258" w:rsidR="006661FE" w:rsidRDefault="006661FE" w:rsidP="00175A9A">
      <w:pPr>
        <w:pStyle w:val="1"/>
        <w:numPr>
          <w:ilvl w:val="0"/>
          <w:numId w:val="77"/>
        </w:numPr>
        <w:ind w:left="907"/>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ins w:id="206" w:author="Mott(ESO), Paul" w:date="2023-04-14T22:03:00Z">
        <w:r w:rsidR="00871211">
          <w:t>£/</w:t>
        </w:r>
      </w:ins>
      <w:r>
        <w:t>MW</w:t>
      </w:r>
      <w:ins w:id="207" w:author="Mott(ESO), Paul" w:date="2023-04-14T22:03:00Z">
        <w:r w:rsidR="00871211">
          <w:t>/</w:t>
        </w:r>
      </w:ins>
      <w:r>
        <w:t>km</w:t>
      </w:r>
      <w:r>
        <w:fldChar w:fldCharType="begin"/>
      </w:r>
      <w:r>
        <w:instrText xml:space="preserve"> XE "MWkm" </w:instrText>
      </w:r>
      <w:r>
        <w:fldChar w:fldCharType="end"/>
      </w:r>
      <w:r>
        <w:t xml:space="preserve">.  This is the concept that ICRP uses to calculate marginal costs of investment. </w:t>
      </w:r>
      <w:ins w:id="208" w:author="Author">
        <w:del w:id="209" w:author="Author">
          <w:r w:rsidR="00764094" w:rsidDel="008D7934">
            <w:delText xml:space="preserve"> </w:delText>
          </w:r>
        </w:del>
        <w:r w:rsidR="00764094">
          <w:t xml:space="preserve">The investment may take the form of entire new </w:t>
        </w:r>
        <w:proofErr w:type="gramStart"/>
        <w:r w:rsidR="00764094">
          <w:t xml:space="preserve">circuits, </w:t>
        </w:r>
        <w:r w:rsidR="00096C3A">
          <w:t>or</w:t>
        </w:r>
        <w:proofErr w:type="gramEnd"/>
        <w:r w:rsidR="00096C3A">
          <w:t xml:space="preserve"> may take the form of reinforcements of existing circuits to add additional capacity, or add </w:t>
        </w:r>
        <w:r w:rsidR="00096C3A">
          <w:lastRenderedPageBreak/>
          <w:t xml:space="preserve">asset </w:t>
        </w:r>
        <w:proofErr w:type="spellStart"/>
        <w:r w:rsidR="00096C3A">
          <w:t>life</w:t>
        </w:r>
        <w:bookmarkStart w:id="210" w:name="_Hlk129796332"/>
        <w:r w:rsidR="00096C3A">
          <w:t>.</w:t>
        </w:r>
        <w:del w:id="211" w:author="Mott(ESO), Paul" w:date="2023-04-14T22:05:00Z">
          <w:r w:rsidR="00096C3A" w:rsidDel="005E06FF">
            <w:delText xml:space="preserve"> </w:delText>
          </w:r>
        </w:del>
        <w:bookmarkEnd w:id="210"/>
        <w:del w:id="212" w:author="Author">
          <w:r w:rsidR="00096C3A" w:rsidDel="00E63A77">
            <w:delText xml:space="preserve"> </w:delText>
          </w:r>
        </w:del>
      </w:ins>
      <w:del w:id="213" w:author="Author">
        <w:r w:rsidDel="00E63A77">
          <w:delText xml:space="preserve"> </w:delText>
        </w:r>
      </w:del>
      <w:r>
        <w:t>Hence</w:t>
      </w:r>
      <w:proofErr w:type="spellEnd"/>
      <w:r>
        <w:t>, marginal costs are estimated initially in terms of increases or decreases in units of kilometres (km) of the transmission system for a 1 MW injection to the system.</w:t>
      </w:r>
    </w:p>
    <w:p w14:paraId="03A5BA28" w14:textId="77777777" w:rsidR="006661FE" w:rsidRDefault="006661FE" w:rsidP="00175A9A">
      <w:pPr>
        <w:pStyle w:val="1"/>
        <w:ind w:left="907"/>
        <w:jc w:val="both"/>
      </w:pPr>
    </w:p>
    <w:p w14:paraId="07E34609" w14:textId="77777777" w:rsidR="006661FE" w:rsidRDefault="006661FE" w:rsidP="00175A9A">
      <w:pPr>
        <w:pStyle w:val="1"/>
        <w:numPr>
          <w:ilvl w:val="0"/>
          <w:numId w:val="77"/>
        </w:numPr>
        <w:ind w:left="907"/>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35026EE8" w14:textId="77777777" w:rsidR="006661FE" w:rsidRDefault="006661FE" w:rsidP="00175A9A">
      <w:pPr>
        <w:pStyle w:val="1"/>
        <w:ind w:left="907"/>
        <w:jc w:val="both"/>
      </w:pPr>
    </w:p>
    <w:p w14:paraId="3965977E" w14:textId="77777777" w:rsidR="006661FE" w:rsidRDefault="006661FE" w:rsidP="003E0742">
      <w:pPr>
        <w:pStyle w:val="1"/>
        <w:numPr>
          <w:ilvl w:val="0"/>
          <w:numId w:val="47"/>
        </w:numPr>
        <w:tabs>
          <w:tab w:val="clear" w:pos="360"/>
          <w:tab w:val="num" w:pos="1134"/>
        </w:tabs>
        <w:ind w:left="907" w:hanging="425"/>
        <w:jc w:val="both"/>
      </w:pPr>
      <w:r>
        <w:t>Nodal generation information</w:t>
      </w:r>
      <w:r w:rsidR="0084619F" w:rsidRPr="0084619F">
        <w:t xml:space="preserve"> </w:t>
      </w:r>
      <w:r w:rsidR="0084619F">
        <w:t>per node (TEC, plant type and SQSS scaling factors)</w:t>
      </w:r>
    </w:p>
    <w:p w14:paraId="0971951E" w14:textId="77777777" w:rsidR="006661FE" w:rsidRDefault="006661FE" w:rsidP="003E0742">
      <w:pPr>
        <w:pStyle w:val="1"/>
        <w:numPr>
          <w:ilvl w:val="0"/>
          <w:numId w:val="48"/>
        </w:numPr>
        <w:tabs>
          <w:tab w:val="clear" w:pos="360"/>
          <w:tab w:val="num" w:pos="1134"/>
        </w:tabs>
        <w:ind w:left="907" w:hanging="425"/>
        <w:jc w:val="both"/>
      </w:pPr>
      <w:r>
        <w:t xml:space="preserve">Nodal </w:t>
      </w:r>
      <w:r w:rsidR="004633BA">
        <w:t xml:space="preserve">net </w:t>
      </w:r>
      <w:r>
        <w:t>demand information</w:t>
      </w:r>
    </w:p>
    <w:p w14:paraId="6572594B" w14:textId="77777777" w:rsidR="006661FE" w:rsidRDefault="006661FE" w:rsidP="003E0742">
      <w:pPr>
        <w:pStyle w:val="1"/>
        <w:numPr>
          <w:ilvl w:val="0"/>
          <w:numId w:val="49"/>
        </w:numPr>
        <w:tabs>
          <w:tab w:val="clear" w:pos="360"/>
          <w:tab w:val="num" w:pos="1134"/>
        </w:tabs>
        <w:ind w:left="907" w:hanging="425"/>
        <w:jc w:val="both"/>
      </w:pPr>
      <w:r>
        <w:t>Transmission circuits between these nodes</w:t>
      </w:r>
    </w:p>
    <w:p w14:paraId="6ED87154" w14:textId="77777777" w:rsidR="006661FE" w:rsidRDefault="006661FE" w:rsidP="003E0742">
      <w:pPr>
        <w:pStyle w:val="1"/>
        <w:numPr>
          <w:ilvl w:val="0"/>
          <w:numId w:val="50"/>
        </w:numPr>
        <w:tabs>
          <w:tab w:val="clear" w:pos="360"/>
          <w:tab w:val="num" w:pos="1134"/>
        </w:tabs>
        <w:ind w:left="907" w:hanging="425"/>
        <w:jc w:val="both"/>
      </w:pPr>
      <w:r>
        <w:t>The associated lengths of these routes, the proportion of which is overhead line or cable and the respective voltage level</w:t>
      </w:r>
    </w:p>
    <w:p w14:paraId="3AD5AF00" w14:textId="7A81007D" w:rsidR="0043147E" w:rsidRDefault="006661FE" w:rsidP="0043147E">
      <w:pPr>
        <w:pStyle w:val="1"/>
        <w:ind w:left="907"/>
        <w:jc w:val="both"/>
        <w:rPr>
          <w:ins w:id="214" w:author="Mott(ESO), Paul" w:date="2023-04-17T00:17:00Z"/>
        </w:rPr>
      </w:pPr>
      <w:r w:rsidRPr="002A4448">
        <w:t xml:space="preserve">The </w:t>
      </w:r>
      <w:ins w:id="215" w:author="Mott(ESO), Paul" w:date="2023-04-14T22:12:00Z">
        <w:r w:rsidR="008010FB">
          <w:t xml:space="preserve">£/MW/km </w:t>
        </w:r>
      </w:ins>
      <w:ins w:id="216" w:author="Mott(ESO), Paul" w:date="2023-03-15T18:14:00Z">
        <w:r w:rsidR="00175A9A">
          <w:t xml:space="preserve">expansion </w:t>
        </w:r>
      </w:ins>
      <w:r w:rsidR="0084619F" w:rsidRPr="002A4448">
        <w:t>cost</w:t>
      </w:r>
      <w:ins w:id="217" w:author="Author">
        <w:r w:rsidR="00B77BBE" w:rsidRPr="002A4448">
          <w:t xml:space="preserve">s </w:t>
        </w:r>
        <w:del w:id="218" w:author="Mott(ESO), Paul" w:date="2023-04-14T22:07:00Z">
          <w:r w:rsidR="00B77BBE" w:rsidRPr="002A4448" w:rsidDel="00AD0978">
            <w:delText>per MW per km</w:delText>
          </w:r>
        </w:del>
      </w:ins>
      <w:ins w:id="219" w:author="Mott(ESO), Paul" w:date="2023-04-14T22:07:00Z">
        <w:r w:rsidR="00AD0978">
          <w:t>in</w:t>
        </w:r>
      </w:ins>
      <w:r w:rsidR="0084619F" w:rsidRPr="002A4448">
        <w:t xml:space="preserve"> </w:t>
      </w:r>
      <w:del w:id="220" w:author="Author">
        <w:r w:rsidRPr="002A4448" w:rsidDel="00B77BBE">
          <w:delText xml:space="preserve">ratio </w:delText>
        </w:r>
      </w:del>
      <w:ins w:id="221" w:author="Mott(ESO), Paul" w:date="2023-04-14T22:07:00Z">
        <w:r w:rsidR="00250147">
          <w:t>for</w:t>
        </w:r>
      </w:ins>
      <w:del w:id="222" w:author="Mott(ESO), Paul" w:date="2023-04-14T22:07:00Z">
        <w:r w:rsidRPr="002A4448" w:rsidDel="00250147">
          <w:delText>of</w:delText>
        </w:r>
      </w:del>
      <w:r w:rsidRPr="002A4448">
        <w:t xml:space="preserve"> each of 132kV overhead line, 132kV </w:t>
      </w:r>
      <w:r w:rsidR="0084619F" w:rsidRPr="002A4448">
        <w:t xml:space="preserve">underground </w:t>
      </w:r>
      <w:r w:rsidRPr="002A4448">
        <w:t xml:space="preserve">cable, 275kV overhead line, 275kV </w:t>
      </w:r>
      <w:r w:rsidR="0084619F" w:rsidRPr="002A4448">
        <w:t xml:space="preserve">underground </w:t>
      </w:r>
      <w:r w:rsidRPr="002A4448">
        <w:t xml:space="preserve">cable and 400kV </w:t>
      </w:r>
      <w:r w:rsidR="0048210A" w:rsidRPr="002A4448">
        <w:t xml:space="preserve">underground </w:t>
      </w:r>
      <w:r w:rsidRPr="002A4448">
        <w:t>cable</w:t>
      </w:r>
      <w:ins w:id="223" w:author="Mott(ESO), Paul" w:date="2023-04-17T00:17:00Z">
        <w:r w:rsidR="0043147E">
          <w:t xml:space="preserve">, </w:t>
        </w:r>
      </w:ins>
      <w:ins w:id="224" w:author="Mott(ESO), Paul" w:date="2023-04-14T22:06:00Z">
        <w:r w:rsidR="00657649">
          <w:t xml:space="preserve">400 kV overhead </w:t>
        </w:r>
        <w:proofErr w:type="gramStart"/>
        <w:r w:rsidR="00657649">
          <w:t>line</w:t>
        </w:r>
      </w:ins>
      <w:ins w:id="225" w:author="Mott(ESO), Paul" w:date="2023-04-14T22:07:00Z">
        <w:r w:rsidR="00AD0978">
          <w:t xml:space="preserve">, </w:t>
        </w:r>
      </w:ins>
      <w:r w:rsidRPr="002A4448">
        <w:t xml:space="preserve"> </w:t>
      </w:r>
      <w:ins w:id="226" w:author="Mott(ESO), Paul" w:date="2023-04-17T00:17:00Z">
        <w:r w:rsidR="0043147E">
          <w:t>Onshore</w:t>
        </w:r>
        <w:proofErr w:type="gramEnd"/>
        <w:r w:rsidR="0043147E">
          <w:t xml:space="preserve"> substation equipment, </w:t>
        </w:r>
      </w:ins>
    </w:p>
    <w:p w14:paraId="70C8075B" w14:textId="19550360" w:rsidR="00816309" w:rsidRPr="00816309" w:rsidRDefault="0043147E" w:rsidP="002B2E12">
      <w:pPr>
        <w:pStyle w:val="1"/>
        <w:ind w:left="907"/>
        <w:jc w:val="both"/>
        <w:rPr>
          <w:ins w:id="227" w:author="Author"/>
        </w:rPr>
      </w:pPr>
      <w:ins w:id="228" w:author="Mott(ESO), Paul" w:date="2023-04-17T00:17:00Z">
        <w:r>
          <w:t>Transformers, and Quadrature boosters</w:t>
        </w:r>
        <w:r w:rsidR="00302CFB">
          <w:t xml:space="preserve">, </w:t>
        </w:r>
      </w:ins>
      <w:del w:id="229" w:author="Mott(ESO), Paul" w:date="2023-03-14T23:07:00Z">
        <w:r w:rsidR="006661FE" w:rsidRPr="002A4448" w:rsidDel="00767B8A">
          <w:delText xml:space="preserve">to 400kV overhead line </w:delText>
        </w:r>
      </w:del>
      <w:del w:id="230" w:author="Author">
        <w:r w:rsidR="006661FE" w:rsidRPr="002A4448" w:rsidDel="00B77BBE">
          <w:delText>to give circuit expansion factors</w:delText>
        </w:r>
      </w:del>
      <w:ins w:id="231" w:author="Mott(ESO), Paul" w:date="2023-04-14T22:07:00Z">
        <w:r w:rsidR="00AD0978">
          <w:t xml:space="preserve">described as expansion </w:t>
        </w:r>
      </w:ins>
      <w:ins w:id="232" w:author="Mott(ESO), Paul" w:date="2023-03-15T18:14:00Z">
        <w:r w:rsidR="00175A9A">
          <w:t>const</w:t>
        </w:r>
      </w:ins>
      <w:ins w:id="233" w:author="Mott(ESO), Paul" w:date="2023-03-15T18:15:00Z">
        <w:r w:rsidR="00175A9A">
          <w:t>ants</w:t>
        </w:r>
      </w:ins>
      <w:ins w:id="234" w:author="Mott(ESO), Paul" w:date="2023-04-14T22:07:00Z">
        <w:r w:rsidR="00AD0978">
          <w:t xml:space="preserve"> for each of these asset classes</w:t>
        </w:r>
      </w:ins>
    </w:p>
    <w:p w14:paraId="6FD6BDF9" w14:textId="31CC6487" w:rsidR="00F22F29" w:rsidRDefault="00F22F29" w:rsidP="003E0742">
      <w:pPr>
        <w:pStyle w:val="1"/>
        <w:ind w:left="907"/>
        <w:jc w:val="both"/>
      </w:pPr>
    </w:p>
    <w:p w14:paraId="5F389C7E" w14:textId="18FC13C2" w:rsidR="00940F3A" w:rsidRPr="002A4448" w:rsidRDefault="00940F3A" w:rsidP="003E0742">
      <w:pPr>
        <w:pStyle w:val="1"/>
        <w:numPr>
          <w:ilvl w:val="0"/>
          <w:numId w:val="50"/>
        </w:numPr>
        <w:tabs>
          <w:tab w:val="clear" w:pos="360"/>
          <w:tab w:val="num" w:pos="1134"/>
        </w:tabs>
        <w:ind w:left="907" w:hanging="425"/>
        <w:jc w:val="both"/>
      </w:pPr>
      <w:r w:rsidRPr="002A4448">
        <w:t xml:space="preserve">The </w:t>
      </w:r>
      <w:del w:id="235" w:author="Author">
        <w:r w:rsidRPr="002A4448" w:rsidDel="00B77BBE">
          <w:delText xml:space="preserve">cost </w:delText>
        </w:r>
      </w:del>
      <w:ins w:id="236" w:author="Author">
        <w:del w:id="237" w:author="Mott(ESO), Paul" w:date="2023-04-14T22:11:00Z">
          <w:r w:rsidR="00B77BBE" w:rsidRPr="002A4448" w:rsidDel="00A52775">
            <w:delText>costs per MW per km</w:delText>
          </w:r>
        </w:del>
      </w:ins>
      <w:ins w:id="238" w:author="Mott(ESO), Paul" w:date="2023-04-14T22:11:00Z">
        <w:r w:rsidR="00A52775">
          <w:t xml:space="preserve"> £/MW/km </w:t>
        </w:r>
      </w:ins>
      <w:ins w:id="239" w:author="Mott(ESO), Paul" w:date="2023-04-14T22:12:00Z">
        <w:r w:rsidR="008010FB">
          <w:t xml:space="preserve">expansion </w:t>
        </w:r>
      </w:ins>
      <w:ins w:id="240" w:author="Mott(ESO), Paul" w:date="2023-04-14T22:11:00Z">
        <w:r w:rsidR="00A52775">
          <w:t>costs</w:t>
        </w:r>
      </w:ins>
      <w:ins w:id="241" w:author="Author">
        <w:r w:rsidR="00B77BBE" w:rsidRPr="002A4448">
          <w:t xml:space="preserve"> </w:t>
        </w:r>
      </w:ins>
      <w:del w:id="242" w:author="Author">
        <w:r w:rsidRPr="002A4448" w:rsidDel="00B77BBE">
          <w:delText xml:space="preserve">ratio </w:delText>
        </w:r>
      </w:del>
      <w:r w:rsidRPr="002A4448">
        <w:t xml:space="preserve">of each separate sub-sea AC circuit and HVDC circuit </w:t>
      </w:r>
      <w:del w:id="243" w:author="Author">
        <w:r w:rsidRPr="002A4448" w:rsidDel="00B77BBE">
          <w:delText xml:space="preserve">to 400kV overhead line to give circuit expansion factors </w:delText>
        </w:r>
      </w:del>
    </w:p>
    <w:p w14:paraId="19D8763A" w14:textId="77777777" w:rsidR="006661FE" w:rsidRDefault="006661FE" w:rsidP="003E0742">
      <w:pPr>
        <w:pStyle w:val="1"/>
        <w:numPr>
          <w:ilvl w:val="0"/>
          <w:numId w:val="50"/>
        </w:numPr>
        <w:tabs>
          <w:tab w:val="clear" w:pos="360"/>
          <w:tab w:val="num" w:pos="1134"/>
        </w:tabs>
        <w:ind w:left="907" w:hanging="425"/>
        <w:jc w:val="both"/>
      </w:pPr>
      <w:r w:rsidRPr="00B35B63">
        <w:t>132kV overhead circuit capacity and single/double route construction information is used in the calculation of a generator</w:t>
      </w:r>
      <w:r>
        <w:t>’</w:t>
      </w:r>
      <w:r w:rsidRPr="00B35B63">
        <w:t>s local charge.</w:t>
      </w:r>
    </w:p>
    <w:p w14:paraId="203C55F4" w14:textId="77777777" w:rsidR="006661FE" w:rsidRDefault="006661FE" w:rsidP="002A4448">
      <w:pPr>
        <w:pStyle w:val="1"/>
        <w:numPr>
          <w:ilvl w:val="0"/>
          <w:numId w:val="51"/>
        </w:numPr>
        <w:tabs>
          <w:tab w:val="num" w:pos="1134"/>
        </w:tabs>
        <w:ind w:left="907" w:hanging="425"/>
        <w:jc w:val="both"/>
      </w:pPr>
      <w:r>
        <w:t>Offshore transmission cost and circuit/substation data</w:t>
      </w:r>
    </w:p>
    <w:p w14:paraId="45BA4509" w14:textId="77777777" w:rsidR="006661FE" w:rsidRDefault="006661FE" w:rsidP="002A4448">
      <w:pPr>
        <w:pStyle w:val="1"/>
        <w:ind w:left="907"/>
        <w:jc w:val="both"/>
      </w:pPr>
    </w:p>
    <w:p w14:paraId="15F74A7B" w14:textId="6BCEC3FF" w:rsidR="006661FE" w:rsidRDefault="006661FE" w:rsidP="002A4448">
      <w:pPr>
        <w:pStyle w:val="1"/>
        <w:numPr>
          <w:ilvl w:val="0"/>
          <w:numId w:val="77"/>
        </w:numPr>
        <w:ind w:left="907"/>
        <w:jc w:val="both"/>
      </w:pPr>
      <w:r>
        <w:t xml:space="preserve">For a given </w:t>
      </w:r>
      <w:r w:rsidR="00AD4509" w:rsidRPr="00AD4509">
        <w:rPr>
          <w:b/>
          <w:bCs/>
        </w:rPr>
        <w:t>Financial Year</w:t>
      </w:r>
      <w:r w:rsidR="00AD4509">
        <w:t xml:space="preserve"> </w:t>
      </w:r>
      <w:r>
        <w:t xml:space="preserve">"t",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AF10CDA" w14:textId="21754642" w:rsidR="00940F3A" w:rsidRDefault="00940F3A" w:rsidP="002A4448">
      <w:pPr>
        <w:pStyle w:val="1"/>
        <w:numPr>
          <w:ilvl w:val="0"/>
          <w:numId w:val="77"/>
        </w:numPr>
        <w:tabs>
          <w:tab w:val="num" w:pos="1080"/>
        </w:tabs>
        <w:ind w:left="907"/>
        <w:jc w:val="both"/>
      </w:pPr>
      <w:bookmarkStart w:id="244"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244"/>
    </w:p>
    <w:p w14:paraId="1C86DB91" w14:textId="77777777" w:rsidR="00940F3A" w:rsidRDefault="00940F3A" w:rsidP="002A4448">
      <w:pPr>
        <w:pStyle w:val="1"/>
        <w:ind w:left="907"/>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2407"/>
        <w:gridCol w:w="2407"/>
      </w:tblGrid>
      <w:tr w:rsidR="00940F3A" w14:paraId="48BF3C2F" w14:textId="77777777" w:rsidTr="000C6F2B">
        <w:tc>
          <w:tcPr>
            <w:tcW w:w="2520" w:type="dxa"/>
            <w:vAlign w:val="center"/>
          </w:tcPr>
          <w:p w14:paraId="7CA21161" w14:textId="77777777" w:rsidR="00940F3A" w:rsidRPr="00874A70" w:rsidRDefault="00940F3A" w:rsidP="002A4448">
            <w:pPr>
              <w:pStyle w:val="1"/>
              <w:ind w:left="907"/>
              <w:jc w:val="center"/>
              <w:rPr>
                <w:b/>
                <w:szCs w:val="22"/>
              </w:rPr>
            </w:pPr>
            <w:r w:rsidRPr="00874A70">
              <w:rPr>
                <w:b/>
                <w:szCs w:val="22"/>
              </w:rPr>
              <w:t>Generation Plant Type</w:t>
            </w:r>
          </w:p>
        </w:tc>
        <w:tc>
          <w:tcPr>
            <w:tcW w:w="2400" w:type="dxa"/>
            <w:vAlign w:val="center"/>
          </w:tcPr>
          <w:p w14:paraId="7081AFEB" w14:textId="77777777" w:rsidR="00940F3A" w:rsidRPr="00874A70" w:rsidRDefault="00940F3A" w:rsidP="002A4448">
            <w:pPr>
              <w:pStyle w:val="1"/>
              <w:ind w:left="907"/>
              <w:jc w:val="center"/>
              <w:rPr>
                <w:b/>
                <w:szCs w:val="22"/>
              </w:rPr>
            </w:pPr>
            <w:r w:rsidRPr="00874A70">
              <w:rPr>
                <w:b/>
                <w:szCs w:val="22"/>
              </w:rPr>
              <w:t>Peak Security Background</w:t>
            </w:r>
          </w:p>
        </w:tc>
        <w:tc>
          <w:tcPr>
            <w:tcW w:w="2280" w:type="dxa"/>
            <w:vAlign w:val="center"/>
          </w:tcPr>
          <w:p w14:paraId="3A46C9FA" w14:textId="77777777" w:rsidR="00940F3A" w:rsidRPr="00874A70" w:rsidRDefault="00940F3A" w:rsidP="002A4448">
            <w:pPr>
              <w:pStyle w:val="1"/>
              <w:ind w:left="907"/>
              <w:jc w:val="center"/>
              <w:rPr>
                <w:b/>
                <w:szCs w:val="22"/>
              </w:rPr>
            </w:pPr>
            <w:proofErr w:type="gramStart"/>
            <w:r w:rsidRPr="00874A70">
              <w:rPr>
                <w:b/>
                <w:szCs w:val="22"/>
              </w:rPr>
              <w:t>Year Round</w:t>
            </w:r>
            <w:proofErr w:type="gramEnd"/>
            <w:r w:rsidRPr="00874A70">
              <w:rPr>
                <w:b/>
                <w:szCs w:val="22"/>
              </w:rPr>
              <w:t xml:space="preserve"> Background</w:t>
            </w:r>
          </w:p>
        </w:tc>
      </w:tr>
      <w:tr w:rsidR="00940F3A" w14:paraId="14051329" w14:textId="77777777" w:rsidTr="000C6F2B">
        <w:tc>
          <w:tcPr>
            <w:tcW w:w="2520" w:type="dxa"/>
          </w:tcPr>
          <w:p w14:paraId="6B74B209" w14:textId="77777777" w:rsidR="00940F3A" w:rsidRPr="00874A70" w:rsidRDefault="00940F3A" w:rsidP="003E0742">
            <w:pPr>
              <w:pStyle w:val="1"/>
              <w:ind w:left="907"/>
              <w:jc w:val="both"/>
              <w:rPr>
                <w:szCs w:val="22"/>
              </w:rPr>
            </w:pPr>
            <w:r w:rsidRPr="00874A70">
              <w:rPr>
                <w:szCs w:val="22"/>
              </w:rPr>
              <w:t>Intermittent</w:t>
            </w:r>
          </w:p>
        </w:tc>
        <w:tc>
          <w:tcPr>
            <w:tcW w:w="2400" w:type="dxa"/>
          </w:tcPr>
          <w:p w14:paraId="76DEF0BD" w14:textId="77777777" w:rsidR="00940F3A" w:rsidRPr="00874A70" w:rsidRDefault="00940F3A" w:rsidP="003E0742">
            <w:pPr>
              <w:pStyle w:val="1"/>
              <w:ind w:left="907"/>
              <w:jc w:val="center"/>
              <w:rPr>
                <w:szCs w:val="22"/>
              </w:rPr>
            </w:pPr>
            <w:r w:rsidRPr="00874A70">
              <w:rPr>
                <w:szCs w:val="22"/>
              </w:rPr>
              <w:t>Fixed (0%)</w:t>
            </w:r>
          </w:p>
        </w:tc>
        <w:tc>
          <w:tcPr>
            <w:tcW w:w="2280" w:type="dxa"/>
          </w:tcPr>
          <w:p w14:paraId="61C66B09" w14:textId="77777777" w:rsidR="00940F3A" w:rsidRPr="00874A70" w:rsidRDefault="00940F3A" w:rsidP="003E0742">
            <w:pPr>
              <w:pStyle w:val="1"/>
              <w:ind w:left="907"/>
              <w:jc w:val="center"/>
              <w:rPr>
                <w:szCs w:val="22"/>
              </w:rPr>
            </w:pPr>
            <w:r w:rsidRPr="00874A70">
              <w:rPr>
                <w:szCs w:val="22"/>
              </w:rPr>
              <w:t>Fixed (70%)</w:t>
            </w:r>
          </w:p>
        </w:tc>
      </w:tr>
      <w:tr w:rsidR="00940F3A" w14:paraId="510D22B9" w14:textId="77777777" w:rsidTr="000C6F2B">
        <w:tc>
          <w:tcPr>
            <w:tcW w:w="2520" w:type="dxa"/>
          </w:tcPr>
          <w:p w14:paraId="21BCCC09" w14:textId="77777777" w:rsidR="00940F3A" w:rsidRPr="00874A70" w:rsidRDefault="00940F3A" w:rsidP="003E0742">
            <w:pPr>
              <w:pStyle w:val="1"/>
              <w:ind w:left="907"/>
              <w:jc w:val="both"/>
              <w:rPr>
                <w:szCs w:val="22"/>
              </w:rPr>
            </w:pPr>
            <w:r w:rsidRPr="00874A70">
              <w:rPr>
                <w:szCs w:val="22"/>
              </w:rPr>
              <w:t>Nuclear &amp; CCS</w:t>
            </w:r>
          </w:p>
        </w:tc>
        <w:tc>
          <w:tcPr>
            <w:tcW w:w="2400" w:type="dxa"/>
          </w:tcPr>
          <w:p w14:paraId="62EC3B53" w14:textId="77777777" w:rsidR="00940F3A" w:rsidRPr="00874A70" w:rsidRDefault="00940F3A" w:rsidP="003E0742">
            <w:pPr>
              <w:pStyle w:val="1"/>
              <w:ind w:left="907"/>
              <w:jc w:val="center"/>
              <w:rPr>
                <w:szCs w:val="22"/>
              </w:rPr>
            </w:pPr>
            <w:r w:rsidRPr="00874A70">
              <w:rPr>
                <w:szCs w:val="22"/>
              </w:rPr>
              <w:t>Variable</w:t>
            </w:r>
          </w:p>
        </w:tc>
        <w:tc>
          <w:tcPr>
            <w:tcW w:w="2280" w:type="dxa"/>
          </w:tcPr>
          <w:p w14:paraId="1BACD8FD" w14:textId="77777777" w:rsidR="00940F3A" w:rsidRPr="00874A70" w:rsidRDefault="00940F3A" w:rsidP="003E0742">
            <w:pPr>
              <w:pStyle w:val="1"/>
              <w:ind w:left="907"/>
              <w:jc w:val="center"/>
              <w:rPr>
                <w:szCs w:val="22"/>
              </w:rPr>
            </w:pPr>
            <w:r w:rsidRPr="00874A70">
              <w:rPr>
                <w:szCs w:val="22"/>
              </w:rPr>
              <w:t>Fixed (85%)</w:t>
            </w:r>
          </w:p>
        </w:tc>
      </w:tr>
      <w:tr w:rsidR="00940F3A" w14:paraId="51563913" w14:textId="77777777" w:rsidTr="000C6F2B">
        <w:tc>
          <w:tcPr>
            <w:tcW w:w="2520" w:type="dxa"/>
          </w:tcPr>
          <w:p w14:paraId="7FF9F19D" w14:textId="77777777" w:rsidR="00940F3A" w:rsidRPr="00874A70" w:rsidRDefault="00940F3A" w:rsidP="003E0742">
            <w:pPr>
              <w:pStyle w:val="1"/>
              <w:ind w:left="907"/>
              <w:jc w:val="both"/>
              <w:rPr>
                <w:szCs w:val="22"/>
              </w:rPr>
            </w:pPr>
            <w:r w:rsidRPr="00874A70">
              <w:rPr>
                <w:szCs w:val="22"/>
              </w:rPr>
              <w:t>Interconnectors</w:t>
            </w:r>
          </w:p>
        </w:tc>
        <w:tc>
          <w:tcPr>
            <w:tcW w:w="2400" w:type="dxa"/>
          </w:tcPr>
          <w:p w14:paraId="32B70F25" w14:textId="77777777" w:rsidR="00940F3A" w:rsidRPr="00874A70" w:rsidRDefault="00940F3A" w:rsidP="003E0742">
            <w:pPr>
              <w:pStyle w:val="1"/>
              <w:ind w:left="907"/>
              <w:jc w:val="center"/>
              <w:rPr>
                <w:szCs w:val="22"/>
              </w:rPr>
            </w:pPr>
            <w:r w:rsidRPr="00874A70">
              <w:rPr>
                <w:szCs w:val="22"/>
              </w:rPr>
              <w:t>Fixed (0%)</w:t>
            </w:r>
          </w:p>
        </w:tc>
        <w:tc>
          <w:tcPr>
            <w:tcW w:w="2280" w:type="dxa"/>
          </w:tcPr>
          <w:p w14:paraId="33CCC2B4" w14:textId="77777777" w:rsidR="00940F3A" w:rsidRPr="00874A70" w:rsidRDefault="00940F3A" w:rsidP="003E0742">
            <w:pPr>
              <w:pStyle w:val="1"/>
              <w:ind w:left="907"/>
              <w:jc w:val="center"/>
              <w:rPr>
                <w:szCs w:val="22"/>
              </w:rPr>
            </w:pPr>
            <w:r w:rsidRPr="00874A70">
              <w:rPr>
                <w:szCs w:val="22"/>
              </w:rPr>
              <w:t>Fixed (100%)</w:t>
            </w:r>
          </w:p>
        </w:tc>
      </w:tr>
      <w:tr w:rsidR="00940F3A" w14:paraId="16B9CA9C" w14:textId="77777777" w:rsidTr="000C6F2B">
        <w:tc>
          <w:tcPr>
            <w:tcW w:w="2520" w:type="dxa"/>
          </w:tcPr>
          <w:p w14:paraId="73D864E4" w14:textId="77777777" w:rsidR="00940F3A" w:rsidRPr="00874A70" w:rsidRDefault="00940F3A" w:rsidP="003E0742">
            <w:pPr>
              <w:pStyle w:val="1"/>
              <w:ind w:left="907"/>
              <w:jc w:val="both"/>
              <w:rPr>
                <w:szCs w:val="22"/>
              </w:rPr>
            </w:pPr>
            <w:r w:rsidRPr="00874A70">
              <w:rPr>
                <w:szCs w:val="22"/>
              </w:rPr>
              <w:t>Hydro</w:t>
            </w:r>
          </w:p>
        </w:tc>
        <w:tc>
          <w:tcPr>
            <w:tcW w:w="2400" w:type="dxa"/>
          </w:tcPr>
          <w:p w14:paraId="4FA37A9C" w14:textId="77777777" w:rsidR="00940F3A" w:rsidRPr="00874A70" w:rsidRDefault="00940F3A" w:rsidP="003E0742">
            <w:pPr>
              <w:pStyle w:val="1"/>
              <w:ind w:left="907"/>
              <w:jc w:val="center"/>
              <w:rPr>
                <w:szCs w:val="22"/>
              </w:rPr>
            </w:pPr>
            <w:r w:rsidRPr="00874A70">
              <w:rPr>
                <w:szCs w:val="22"/>
              </w:rPr>
              <w:t>Variable</w:t>
            </w:r>
          </w:p>
        </w:tc>
        <w:tc>
          <w:tcPr>
            <w:tcW w:w="2280" w:type="dxa"/>
          </w:tcPr>
          <w:p w14:paraId="4DA38F35" w14:textId="77777777" w:rsidR="00940F3A" w:rsidRPr="00874A70" w:rsidRDefault="00940F3A" w:rsidP="003E0742">
            <w:pPr>
              <w:pStyle w:val="1"/>
              <w:ind w:left="907"/>
              <w:jc w:val="center"/>
              <w:rPr>
                <w:szCs w:val="22"/>
              </w:rPr>
            </w:pPr>
            <w:r w:rsidRPr="00874A70">
              <w:rPr>
                <w:szCs w:val="22"/>
              </w:rPr>
              <w:t>Variable</w:t>
            </w:r>
          </w:p>
        </w:tc>
      </w:tr>
      <w:tr w:rsidR="00940F3A" w14:paraId="4B60A6EA" w14:textId="77777777" w:rsidTr="000C6F2B">
        <w:tc>
          <w:tcPr>
            <w:tcW w:w="2520" w:type="dxa"/>
          </w:tcPr>
          <w:p w14:paraId="709E7ACA" w14:textId="77777777" w:rsidR="00940F3A" w:rsidRPr="00874A70" w:rsidRDefault="00940F3A" w:rsidP="003E0742">
            <w:pPr>
              <w:pStyle w:val="1"/>
              <w:ind w:left="907"/>
              <w:jc w:val="both"/>
              <w:rPr>
                <w:szCs w:val="22"/>
              </w:rPr>
            </w:pPr>
            <w:r w:rsidRPr="00874A70">
              <w:rPr>
                <w:szCs w:val="22"/>
              </w:rPr>
              <w:t>Pumped Storage</w:t>
            </w:r>
          </w:p>
        </w:tc>
        <w:tc>
          <w:tcPr>
            <w:tcW w:w="2400" w:type="dxa"/>
          </w:tcPr>
          <w:p w14:paraId="0AD99976" w14:textId="77777777" w:rsidR="00940F3A" w:rsidRPr="00874A70" w:rsidRDefault="00940F3A" w:rsidP="003E0742">
            <w:pPr>
              <w:pStyle w:val="1"/>
              <w:ind w:left="907"/>
              <w:jc w:val="center"/>
              <w:rPr>
                <w:szCs w:val="22"/>
              </w:rPr>
            </w:pPr>
            <w:r w:rsidRPr="00874A70">
              <w:rPr>
                <w:szCs w:val="22"/>
              </w:rPr>
              <w:t>Variable</w:t>
            </w:r>
          </w:p>
        </w:tc>
        <w:tc>
          <w:tcPr>
            <w:tcW w:w="2280" w:type="dxa"/>
          </w:tcPr>
          <w:p w14:paraId="58E103EE" w14:textId="77777777" w:rsidR="00940F3A" w:rsidRPr="00874A70" w:rsidRDefault="00940F3A" w:rsidP="003E0742">
            <w:pPr>
              <w:pStyle w:val="1"/>
              <w:ind w:left="907"/>
              <w:jc w:val="center"/>
              <w:rPr>
                <w:szCs w:val="22"/>
              </w:rPr>
            </w:pPr>
            <w:r w:rsidRPr="00874A70">
              <w:rPr>
                <w:szCs w:val="22"/>
              </w:rPr>
              <w:t>Fixed (50%)</w:t>
            </w:r>
          </w:p>
        </w:tc>
      </w:tr>
      <w:tr w:rsidR="00940F3A" w14:paraId="543179D4" w14:textId="77777777" w:rsidTr="000C6F2B">
        <w:tc>
          <w:tcPr>
            <w:tcW w:w="2520" w:type="dxa"/>
          </w:tcPr>
          <w:p w14:paraId="55F03699" w14:textId="77777777" w:rsidR="00940F3A" w:rsidRPr="00874A70" w:rsidRDefault="00940F3A" w:rsidP="003E0742">
            <w:pPr>
              <w:pStyle w:val="1"/>
              <w:ind w:left="907"/>
              <w:jc w:val="both"/>
              <w:rPr>
                <w:szCs w:val="22"/>
              </w:rPr>
            </w:pPr>
            <w:r w:rsidRPr="00874A70">
              <w:rPr>
                <w:szCs w:val="22"/>
              </w:rPr>
              <w:t>Peaking</w:t>
            </w:r>
          </w:p>
        </w:tc>
        <w:tc>
          <w:tcPr>
            <w:tcW w:w="2400" w:type="dxa"/>
          </w:tcPr>
          <w:p w14:paraId="7B6B7261" w14:textId="77777777" w:rsidR="00940F3A" w:rsidRPr="00874A70" w:rsidRDefault="00940F3A" w:rsidP="003E0742">
            <w:pPr>
              <w:pStyle w:val="1"/>
              <w:ind w:left="907"/>
              <w:jc w:val="center"/>
              <w:rPr>
                <w:szCs w:val="22"/>
              </w:rPr>
            </w:pPr>
            <w:r w:rsidRPr="00874A70">
              <w:rPr>
                <w:szCs w:val="22"/>
              </w:rPr>
              <w:t>Variable</w:t>
            </w:r>
          </w:p>
        </w:tc>
        <w:tc>
          <w:tcPr>
            <w:tcW w:w="2280" w:type="dxa"/>
          </w:tcPr>
          <w:p w14:paraId="640FFB88" w14:textId="77777777" w:rsidR="00940F3A" w:rsidRPr="00874A70" w:rsidRDefault="00940F3A" w:rsidP="003E0742">
            <w:pPr>
              <w:pStyle w:val="1"/>
              <w:ind w:left="907"/>
              <w:jc w:val="center"/>
              <w:rPr>
                <w:szCs w:val="22"/>
              </w:rPr>
            </w:pPr>
            <w:proofErr w:type="gramStart"/>
            <w:r w:rsidRPr="00874A70">
              <w:rPr>
                <w:szCs w:val="22"/>
              </w:rPr>
              <w:t>Fixed  (</w:t>
            </w:r>
            <w:proofErr w:type="gramEnd"/>
            <w:r w:rsidRPr="00874A70">
              <w:rPr>
                <w:szCs w:val="22"/>
              </w:rPr>
              <w:t>0%)</w:t>
            </w:r>
          </w:p>
        </w:tc>
      </w:tr>
      <w:tr w:rsidR="00940F3A" w14:paraId="707A61E1" w14:textId="77777777" w:rsidTr="000C6F2B">
        <w:tc>
          <w:tcPr>
            <w:tcW w:w="2520" w:type="dxa"/>
          </w:tcPr>
          <w:p w14:paraId="091BA9AA" w14:textId="77777777" w:rsidR="00940F3A" w:rsidRPr="00874A70" w:rsidRDefault="00940F3A" w:rsidP="00767BF0">
            <w:pPr>
              <w:pStyle w:val="1"/>
              <w:ind w:left="907"/>
              <w:jc w:val="both"/>
              <w:rPr>
                <w:szCs w:val="22"/>
              </w:rPr>
            </w:pPr>
            <w:r w:rsidRPr="00874A70">
              <w:rPr>
                <w:szCs w:val="22"/>
              </w:rPr>
              <w:t>Other (Conventional)</w:t>
            </w:r>
          </w:p>
        </w:tc>
        <w:tc>
          <w:tcPr>
            <w:tcW w:w="2400" w:type="dxa"/>
          </w:tcPr>
          <w:p w14:paraId="0548849A" w14:textId="77777777" w:rsidR="00940F3A" w:rsidRPr="00874A70" w:rsidRDefault="00940F3A" w:rsidP="00767BF0">
            <w:pPr>
              <w:pStyle w:val="1"/>
              <w:ind w:left="907"/>
              <w:jc w:val="center"/>
              <w:rPr>
                <w:szCs w:val="22"/>
              </w:rPr>
            </w:pPr>
            <w:r w:rsidRPr="00874A70">
              <w:rPr>
                <w:szCs w:val="22"/>
              </w:rPr>
              <w:t>Variable</w:t>
            </w:r>
          </w:p>
        </w:tc>
        <w:tc>
          <w:tcPr>
            <w:tcW w:w="2280" w:type="dxa"/>
          </w:tcPr>
          <w:p w14:paraId="4A13B101" w14:textId="77777777" w:rsidR="00940F3A" w:rsidRPr="00874A70" w:rsidRDefault="00940F3A" w:rsidP="00767BF0">
            <w:pPr>
              <w:pStyle w:val="1"/>
              <w:ind w:left="907"/>
              <w:jc w:val="center"/>
              <w:rPr>
                <w:szCs w:val="22"/>
              </w:rPr>
            </w:pPr>
            <w:r w:rsidRPr="00874A70">
              <w:rPr>
                <w:szCs w:val="22"/>
              </w:rPr>
              <w:t>Variable</w:t>
            </w:r>
          </w:p>
        </w:tc>
      </w:tr>
    </w:tbl>
    <w:p w14:paraId="2209F1DF" w14:textId="77777777" w:rsidR="00940F3A" w:rsidRDefault="00940F3A" w:rsidP="00767BF0">
      <w:pPr>
        <w:pStyle w:val="1"/>
        <w:ind w:left="907"/>
        <w:jc w:val="both"/>
      </w:pPr>
    </w:p>
    <w:p w14:paraId="7290B8AC" w14:textId="77777777" w:rsidR="00940F3A" w:rsidRDefault="00940F3A" w:rsidP="00767BF0">
      <w:pPr>
        <w:pStyle w:val="1"/>
        <w:ind w:left="907"/>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35099552" w14:textId="77777777" w:rsidR="00940F3A" w:rsidRDefault="00940F3A" w:rsidP="00767BF0">
      <w:pPr>
        <w:pStyle w:val="1"/>
        <w:ind w:left="907"/>
        <w:jc w:val="both"/>
      </w:pPr>
    </w:p>
    <w:p w14:paraId="4BB247ED" w14:textId="77777777" w:rsidR="00940F3A" w:rsidRDefault="00C41DDA" w:rsidP="00767BF0">
      <w:pPr>
        <w:pStyle w:val="1"/>
        <w:numPr>
          <w:ilvl w:val="0"/>
          <w:numId w:val="77"/>
        </w:numPr>
        <w:tabs>
          <w:tab w:val="num" w:pos="1080"/>
        </w:tabs>
        <w:ind w:left="907"/>
        <w:jc w:val="both"/>
      </w:pPr>
      <w: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117E2079" w14:textId="77777777" w:rsidR="00940F3A" w:rsidRDefault="00940F3A" w:rsidP="00767BF0">
      <w:pPr>
        <w:pStyle w:val="1"/>
        <w:ind w:left="907"/>
        <w:jc w:val="both"/>
      </w:pPr>
    </w:p>
    <w:p w14:paraId="2EB07F79" w14:textId="77777777" w:rsidR="006661FE" w:rsidRDefault="006661FE" w:rsidP="00767BF0">
      <w:pPr>
        <w:pStyle w:val="1"/>
        <w:ind w:left="907"/>
        <w:jc w:val="both"/>
      </w:pPr>
    </w:p>
    <w:p w14:paraId="441723AB" w14:textId="77777777" w:rsidR="006661FE" w:rsidRDefault="006661FE" w:rsidP="00767BF0">
      <w:pPr>
        <w:pStyle w:val="1"/>
        <w:numPr>
          <w:ilvl w:val="0"/>
          <w:numId w:val="77"/>
        </w:numPr>
        <w:ind w:left="907"/>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46C02160" w14:textId="77777777" w:rsidR="006661FE" w:rsidRDefault="006661FE" w:rsidP="00767BF0">
      <w:pPr>
        <w:ind w:left="907"/>
        <w:rPr>
          <w:rFonts w:ascii="Arial" w:hAnsi="Arial"/>
        </w:rPr>
      </w:pPr>
    </w:p>
    <w:p w14:paraId="53CD39F0" w14:textId="4EC36E36" w:rsidR="006661FE" w:rsidRDefault="00A43F37" w:rsidP="00767BF0">
      <w:pPr>
        <w:pStyle w:val="1"/>
        <w:numPr>
          <w:ilvl w:val="0"/>
          <w:numId w:val="77"/>
        </w:numPr>
        <w:ind w:left="907"/>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D4509" w:rsidRPr="00AD4509">
        <w:rPr>
          <w:b/>
          <w:bCs/>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The Company will use the best information available.</w:t>
      </w:r>
    </w:p>
    <w:p w14:paraId="033492C5" w14:textId="77777777" w:rsidR="006661FE" w:rsidRDefault="006661FE" w:rsidP="00767BF0">
      <w:pPr>
        <w:pStyle w:val="1"/>
        <w:ind w:left="907"/>
        <w:jc w:val="both"/>
      </w:pPr>
    </w:p>
    <w:p w14:paraId="12EF363C" w14:textId="77777777" w:rsidR="006661FE" w:rsidRDefault="006661FE" w:rsidP="00767BF0">
      <w:pPr>
        <w:pStyle w:val="1"/>
        <w:numPr>
          <w:ilvl w:val="0"/>
          <w:numId w:val="77"/>
        </w:numPr>
        <w:ind w:left="907"/>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7E0044C8" w14:textId="77777777" w:rsidR="003D1763" w:rsidRDefault="003D1763" w:rsidP="00767BF0">
      <w:pPr>
        <w:pStyle w:val="ListParagraph"/>
        <w:ind w:left="907"/>
      </w:pPr>
    </w:p>
    <w:p w14:paraId="7E5BBE8A" w14:textId="75A1DD9C" w:rsidR="00BA595E" w:rsidRDefault="003D1763" w:rsidP="00A35128">
      <w:pPr>
        <w:pStyle w:val="1"/>
        <w:numPr>
          <w:ilvl w:val="0"/>
          <w:numId w:val="77"/>
        </w:numPr>
        <w:tabs>
          <w:tab w:val="num" w:pos="1080"/>
        </w:tabs>
        <w:ind w:left="907"/>
        <w:jc w:val="both"/>
      </w:pPr>
      <w:r>
        <w:t xml:space="preserve">For HVDC circuits, the impedance will be calculated to provide flows based on a ratio of the capacity provided by the HVDC link relative to the capacities on all major transmission system boundaries that it parallels.   </w:t>
      </w:r>
    </w:p>
    <w:p w14:paraId="36C40884" w14:textId="77777777" w:rsidR="003D1763" w:rsidDel="00FB1D43" w:rsidRDefault="003D1763" w:rsidP="00A35128">
      <w:pPr>
        <w:pStyle w:val="1"/>
        <w:ind w:left="567"/>
        <w:jc w:val="both"/>
        <w:rPr>
          <w:del w:id="245" w:author="Mott(ESO), Paul" w:date="2023-03-14T23:22:00Z"/>
        </w:rPr>
      </w:pPr>
    </w:p>
    <w:p w14:paraId="198777F6" w14:textId="77777777" w:rsidR="006661FE" w:rsidDel="008976CB" w:rsidRDefault="006661FE" w:rsidP="008976CB">
      <w:pPr>
        <w:pStyle w:val="1"/>
        <w:jc w:val="both"/>
        <w:rPr>
          <w:del w:id="246" w:author="Mott(ESO), Paul" w:date="2023-03-14T23:08:00Z"/>
        </w:rPr>
      </w:pPr>
    </w:p>
    <w:p w14:paraId="6520D4AB" w14:textId="19904ADC" w:rsidR="00207A09" w:rsidDel="00FB1D43" w:rsidRDefault="00FB1D43" w:rsidP="00FB1D43">
      <w:pPr>
        <w:pStyle w:val="1"/>
        <w:jc w:val="both"/>
        <w:rPr>
          <w:del w:id="247" w:author="Mott(ESO), Paul" w:date="2023-03-14T23:22:00Z"/>
        </w:rPr>
      </w:pPr>
      <w:ins w:id="248" w:author="Mott(ESO), Paul" w:date="2023-03-14T23:23:00Z">
        <w:r>
          <w:t xml:space="preserve">14.15.13 </w:t>
        </w:r>
      </w:ins>
      <w:r w:rsidR="00BA595E">
        <w:t xml:space="preserve">The transport model employs the use of </w:t>
      </w:r>
      <w:ins w:id="249" w:author="Mott(ESO), Paul" w:date="2023-03-14T23:20:00Z">
        <w:r w:rsidR="00BA595E">
          <w:t xml:space="preserve">different </w:t>
        </w:r>
      </w:ins>
      <w:del w:id="250" w:author="Mott(ESO), Paul" w:date="2023-03-14T23:20:00Z">
        <w:r w:rsidR="00BA595E" w:rsidDel="00BA595E">
          <w:delText xml:space="preserve">circuit </w:delText>
        </w:r>
      </w:del>
      <w:r w:rsidR="00BA595E">
        <w:t xml:space="preserve">expansion </w:t>
      </w:r>
      <w:ins w:id="251" w:author="Mott(ESO), Paul" w:date="2023-03-14T23:20:00Z">
        <w:r w:rsidR="00BA595E" w:rsidRPr="0010362D">
          <w:rPr>
            <w:rFonts w:ascii="Arial" w:hAnsi="Arial"/>
          </w:rPr>
          <w:t>constants</w:t>
        </w:r>
        <w:r w:rsidR="00BA595E" w:rsidRPr="0010362D" w:rsidDel="00D1442D">
          <w:rPr>
            <w:rFonts w:ascii="Arial" w:hAnsi="Arial" w:cs="Arial"/>
          </w:rPr>
          <w:t xml:space="preserve"> </w:t>
        </w:r>
      </w:ins>
      <w:del w:id="252" w:author="Mott(ESO), Paul" w:date="2023-03-14T23:20:00Z">
        <w:r w:rsidR="00BA595E" w:rsidDel="00BA595E">
          <w:delText xml:space="preserve">factors </w:delText>
        </w:r>
      </w:del>
      <w:r w:rsidR="00BA595E">
        <w:t>to</w:t>
      </w:r>
      <w:r w:rsidR="00BA595E">
        <w:fldChar w:fldCharType="begin"/>
      </w:r>
      <w:r w:rsidR="00BA595E">
        <w:instrText xml:space="preserve"> XE "cable factor" </w:instrText>
      </w:r>
      <w:r w:rsidR="00BA595E">
        <w:fldChar w:fldCharType="end"/>
      </w:r>
      <w:r w:rsidR="00BA595E">
        <w:t xml:space="preserve"> reflect the difference in cost</w:t>
      </w:r>
      <w:ins w:id="253" w:author="Mott(ESO), Paul" w:date="2023-03-14T23:20:00Z">
        <w:r w:rsidR="00BA595E">
          <w:t>s</w:t>
        </w:r>
      </w:ins>
      <w:r w:rsidR="00BA595E">
        <w:t xml:space="preserve"> between (</w:t>
      </w:r>
      <w:proofErr w:type="spellStart"/>
      <w:r w:rsidR="00BA595E">
        <w:t>i</w:t>
      </w:r>
      <w:proofErr w:type="spellEnd"/>
      <w:r w:rsidR="00BA595E">
        <w:t xml:space="preserve">) AC Circuits and HVDC circuits, (ii) underground and sub-sea circuits, (iii) cabled circuits and overhead line circuits, (iv) 132kV and 275kV circuits, (v) 275kV circuits and 400kV circuits, and (vi) </w:t>
      </w:r>
      <w:del w:id="254" w:author="Mott(ESO), Paul" w:date="2023-03-14T23:20:00Z">
        <w:r w:rsidR="00BA595E" w:rsidDel="00BA595E">
          <w:delText xml:space="preserve">uses </w:delText>
        </w:r>
      </w:del>
      <w:r w:rsidR="00BA595E">
        <w:t>400kV overhead line</w:t>
      </w:r>
      <w:ins w:id="255" w:author="Mott(ESO), Paul" w:date="2023-03-15T18:17:00Z">
        <w:r w:rsidR="003742D0">
          <w:t>s</w:t>
        </w:r>
      </w:ins>
      <w:del w:id="256" w:author="Mott(ESO), Paul" w:date="2023-03-14T23:20:00Z">
        <w:r w:rsidR="00BA595E" w:rsidDel="00BA595E">
          <w:delText xml:space="preserve"> (i.e. the 400kV overhead line expansion factor is 1).  As the transport model</w:delText>
        </w:r>
        <w:r w:rsidR="00BA595E" w:rsidDel="00BA595E">
          <w:fldChar w:fldCharType="begin"/>
        </w:r>
        <w:r w:rsidR="00BA595E" w:rsidDel="00BA595E">
          <w:delInstrText xml:space="preserve"> XE "transport model" </w:delInstrText>
        </w:r>
        <w:r w:rsidR="00BA595E" w:rsidDel="00BA595E">
          <w:fldChar w:fldCharType="end"/>
        </w:r>
        <w:r w:rsidR="00BA595E" w:rsidDel="00BA595E">
          <w:delText xml:space="preserve"> expresses cost as marginal km (irrespective of cables or overhead lines), some account needs to be made of the fact that investment in these other types of circuit (specifically HVDC and sub-sea cables of various voltages, 400kV underground cable, 275kV overhead line, 275kV underground cable, 132kV overhead line and 132kV underground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w:delText>
        </w:r>
      </w:del>
      <w:r w:rsidR="00BA595E">
        <w:t>.  When calculating the local circuit tariff for a generator, a</w:t>
      </w:r>
      <w:r w:rsidR="00BA595E" w:rsidRPr="005443AC">
        <w:t xml:space="preserve">lternative 132kV </w:t>
      </w:r>
      <w:r w:rsidR="00BA595E">
        <w:t xml:space="preserve">and offshore </w:t>
      </w:r>
      <w:r w:rsidR="00BA595E" w:rsidRPr="005443AC">
        <w:t xml:space="preserve">expansion </w:t>
      </w:r>
      <w:del w:id="257" w:author="Mott(ESO), Paul" w:date="2023-03-14T23:21:00Z">
        <w:r w:rsidR="00BA595E" w:rsidRPr="005443AC" w:rsidDel="00BA595E">
          <w:delText xml:space="preserve">factors </w:delText>
        </w:r>
      </w:del>
      <w:ins w:id="258" w:author="Mott(ESO), Paul" w:date="2023-03-14T23:21:00Z">
        <w:r w:rsidR="00BA595E">
          <w:t>constants</w:t>
        </w:r>
        <w:r w:rsidR="00BA595E" w:rsidRPr="005443AC">
          <w:t xml:space="preserve"> </w:t>
        </w:r>
      </w:ins>
      <w:r w:rsidR="00BA595E">
        <w:t>to those used in the remainder of the tariff calculation are applied to the generator’s</w:t>
      </w:r>
      <w:r w:rsidR="00BA595E" w:rsidRPr="005443AC">
        <w:t xml:space="preserve"> local circuits</w:t>
      </w:r>
      <w:ins w:id="259" w:author="Aristodemou, Alex - UK Legal" w:date="2023-03-29T11:34:00Z">
        <w:r w:rsidR="00017CDE">
          <w:t>.</w:t>
        </w:r>
      </w:ins>
    </w:p>
    <w:p w14:paraId="1E56BAC3" w14:textId="77777777" w:rsidR="00FB1D43" w:rsidRDefault="00FB1D43" w:rsidP="00FB1D43">
      <w:pPr>
        <w:pStyle w:val="1"/>
        <w:jc w:val="both"/>
        <w:rPr>
          <w:ins w:id="260" w:author="Mott(ESO), Paul" w:date="2023-03-14T23:23:00Z"/>
        </w:rPr>
      </w:pPr>
    </w:p>
    <w:p w14:paraId="3E3F8A0E" w14:textId="54BFE348" w:rsidR="00BA595E" w:rsidRDefault="00BA595E" w:rsidP="009C4625">
      <w:pPr>
        <w:pStyle w:val="1"/>
        <w:numPr>
          <w:ilvl w:val="0"/>
          <w:numId w:val="171"/>
        </w:numPr>
        <w:jc w:val="both"/>
      </w:pPr>
      <w:r>
        <w:t xml:space="preserve">The circuit </w:t>
      </w:r>
      <w:r w:rsidRPr="0010362D">
        <w:rPr>
          <w:rFonts w:ascii="Arial" w:hAnsi="Arial"/>
        </w:rPr>
        <w:t xml:space="preserve">expansion </w:t>
      </w:r>
      <w:del w:id="261" w:author="Mott(ESO), Paul" w:date="2023-03-14T23:21:00Z">
        <w:r w:rsidRPr="0010362D" w:rsidDel="00BA595E">
          <w:rPr>
            <w:rFonts w:ascii="Arial" w:hAnsi="Arial"/>
          </w:rPr>
          <w:delText>factors</w:delText>
        </w:r>
        <w:r w:rsidRPr="0010362D" w:rsidDel="00BA595E">
          <w:rPr>
            <w:rFonts w:ascii="Arial" w:hAnsi="Arial" w:cs="Arial"/>
          </w:rPr>
          <w:delText xml:space="preserve"> </w:delText>
        </w:r>
      </w:del>
      <w:ins w:id="262" w:author="Mott(ESO), Paul" w:date="2023-03-14T23:21:00Z">
        <w:r w:rsidRPr="0010362D">
          <w:rPr>
            <w:rFonts w:ascii="Arial" w:hAnsi="Arial"/>
          </w:rPr>
          <w:t>constants</w:t>
        </w:r>
        <w:r w:rsidRPr="0010362D" w:rsidDel="00D1442D">
          <w:rPr>
            <w:rFonts w:ascii="Arial" w:hAnsi="Arial" w:cs="Arial"/>
          </w:rPr>
          <w:t xml:space="preserve"> </w:t>
        </w:r>
      </w:ins>
      <w:r>
        <w:t xml:space="preserve">for HVDC circuits and AC subsea cables are determined on a </w:t>
      </w:r>
      <w:proofErr w:type="gramStart"/>
      <w:r>
        <w:t>case by case</w:t>
      </w:r>
      <w:proofErr w:type="gramEnd"/>
      <w:r>
        <w:t xml:space="preserve"> basis using the costs which are specific to individual projects containing HVDC or AC subsea circuits. </w:t>
      </w:r>
    </w:p>
    <w:p w14:paraId="1B9B10E8" w14:textId="26A01B4C" w:rsidR="00BA595E" w:rsidRDefault="00BA595E" w:rsidP="00207A09">
      <w:pPr>
        <w:pStyle w:val="1"/>
        <w:jc w:val="both"/>
      </w:pPr>
    </w:p>
    <w:p w14:paraId="5196531F" w14:textId="77777777" w:rsidR="008976CB" w:rsidRPr="008976CB" w:rsidRDefault="008976CB" w:rsidP="00890D76">
      <w:pPr>
        <w:pStyle w:val="1"/>
        <w:jc w:val="both"/>
        <w:rPr>
          <w:b/>
          <w:bCs/>
        </w:rPr>
      </w:pPr>
    </w:p>
    <w:p w14:paraId="7DC72079" w14:textId="77777777" w:rsidR="00125177" w:rsidRDefault="00125177" w:rsidP="00890D76">
      <w:pPr>
        <w:pStyle w:val="1"/>
        <w:ind w:left="907"/>
        <w:jc w:val="both"/>
      </w:pPr>
    </w:p>
    <w:p w14:paraId="5B35D018" w14:textId="77777777" w:rsidR="00125177" w:rsidRPr="00125177" w:rsidRDefault="00125177" w:rsidP="00890D76">
      <w:pPr>
        <w:pStyle w:val="1"/>
        <w:ind w:left="907"/>
        <w:jc w:val="both"/>
        <w:rPr>
          <w:b/>
        </w:rPr>
      </w:pPr>
      <w:r>
        <w:rPr>
          <w:b/>
        </w:rPr>
        <w:tab/>
      </w:r>
      <w:r w:rsidRPr="009B0384">
        <w:rPr>
          <w:b/>
        </w:rPr>
        <w:t>Adjustments to Model Inputs associated with One-off Works</w:t>
      </w:r>
    </w:p>
    <w:p w14:paraId="3A7D1896" w14:textId="77777777" w:rsidR="00125177" w:rsidRDefault="00125177" w:rsidP="00890D76">
      <w:pPr>
        <w:pStyle w:val="1"/>
        <w:ind w:left="907"/>
        <w:jc w:val="both"/>
      </w:pPr>
    </w:p>
    <w:p w14:paraId="6C251399" w14:textId="77777777" w:rsidR="00125177" w:rsidRPr="00B779DB" w:rsidRDefault="00125177" w:rsidP="009C4625">
      <w:pPr>
        <w:pStyle w:val="1"/>
        <w:numPr>
          <w:ilvl w:val="0"/>
          <w:numId w:val="171"/>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The Company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656DBE01" w14:textId="77777777" w:rsidR="00125177" w:rsidRPr="00B779DB" w:rsidRDefault="00125177" w:rsidP="00A35128">
      <w:pPr>
        <w:pStyle w:val="1"/>
        <w:ind w:left="907"/>
        <w:jc w:val="both"/>
      </w:pPr>
    </w:p>
    <w:p w14:paraId="3E1F1C15" w14:textId="77777777" w:rsidR="00125177" w:rsidRPr="00BF295A" w:rsidRDefault="00125177" w:rsidP="009C4625">
      <w:pPr>
        <w:pStyle w:val="1"/>
        <w:numPr>
          <w:ilvl w:val="0"/>
          <w:numId w:val="171"/>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4A8524CD" w14:textId="77777777" w:rsidR="00125177" w:rsidRPr="00BF295A" w:rsidRDefault="00125177" w:rsidP="006524B6">
      <w:pPr>
        <w:pStyle w:val="1"/>
        <w:ind w:left="907"/>
        <w:jc w:val="both"/>
      </w:pPr>
    </w:p>
    <w:p w14:paraId="70E197C6" w14:textId="77777777" w:rsidR="00125177" w:rsidRPr="00E622C1" w:rsidRDefault="00125177" w:rsidP="009C4625">
      <w:pPr>
        <w:pStyle w:val="1"/>
        <w:numPr>
          <w:ilvl w:val="0"/>
          <w:numId w:val="171"/>
        </w:numPr>
        <w:jc w:val="both"/>
      </w:pPr>
      <w:r w:rsidRPr="00BF295A">
        <w:t xml:space="preserve">Such adjustment shall be made following a User’s request, which </w:t>
      </w:r>
      <w:r w:rsidRPr="00C52A02">
        <w:t>must be received by The Company no later than the second occurrence of 31</w:t>
      </w:r>
      <w:r w:rsidRPr="00E622C1">
        <w:rPr>
          <w:vertAlign w:val="superscript"/>
        </w:rPr>
        <w:t>st</w:t>
      </w:r>
      <w:r w:rsidRPr="00E622C1">
        <w:t xml:space="preserve"> December following the implementation of CUSC Modification CMP203.</w:t>
      </w:r>
    </w:p>
    <w:p w14:paraId="198875D4" w14:textId="77777777" w:rsidR="00125177" w:rsidRPr="00A51DF5" w:rsidRDefault="00125177" w:rsidP="006524B6">
      <w:pPr>
        <w:pStyle w:val="1"/>
        <w:ind w:left="907"/>
        <w:jc w:val="both"/>
      </w:pPr>
    </w:p>
    <w:p w14:paraId="231CF2E6" w14:textId="77777777" w:rsidR="00125177" w:rsidRPr="00BF295A" w:rsidRDefault="00125177" w:rsidP="009C4625">
      <w:pPr>
        <w:pStyle w:val="1"/>
        <w:numPr>
          <w:ilvl w:val="0"/>
          <w:numId w:val="171"/>
        </w:numPr>
        <w:jc w:val="both"/>
      </w:pPr>
      <w:r w:rsidRPr="00A51DF5">
        <w:t xml:space="preserve">The Company shall only make an adjustment to the transport model inputs, under paragraph </w:t>
      </w:r>
      <w:r w:rsidRPr="009B0384">
        <w:t>14.15.1</w:t>
      </w:r>
      <w:r w:rsidR="007E41E1" w:rsidRPr="007E41E1">
        <w:t>6</w:t>
      </w:r>
      <w:r w:rsidRPr="00824A12">
        <w:t xml:space="preserve"> </w:t>
      </w:r>
      <w:r w:rsidRPr="00BF295A">
        <w:t xml:space="preserve">where the charge was paid to the relevant TO prior to 1st April 2005 where evidence has been provided by the User that satisfies The Company that works equivalent to those under paragraph </w:t>
      </w:r>
      <w:r w:rsidRPr="009B0384">
        <w:t>14.15.1</w:t>
      </w:r>
      <w:r w:rsidR="007E41E1" w:rsidRPr="007E41E1">
        <w:t>5</w:t>
      </w:r>
      <w:r w:rsidRPr="00824A12">
        <w:t xml:space="preserve"> were funded by the Use</w:t>
      </w:r>
      <w:r w:rsidRPr="00BF295A">
        <w:t>r.</w:t>
      </w:r>
    </w:p>
    <w:p w14:paraId="289F33D4" w14:textId="77777777" w:rsidR="00125177" w:rsidRPr="00BF295A" w:rsidRDefault="00125177" w:rsidP="006524B6">
      <w:pPr>
        <w:pStyle w:val="1"/>
        <w:ind w:left="907"/>
        <w:jc w:val="both"/>
      </w:pPr>
    </w:p>
    <w:p w14:paraId="7E94106C" w14:textId="77777777" w:rsidR="00125177" w:rsidRPr="00E622C1" w:rsidRDefault="00125177" w:rsidP="009C4625">
      <w:pPr>
        <w:pStyle w:val="1"/>
        <w:numPr>
          <w:ilvl w:val="0"/>
          <w:numId w:val="171"/>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The Company, The Company shall (upon the User’s request and subject to the User’s payment of reasonable costs incurred by The Company in doing so) use its reasonable endeavours to assist the </w:t>
      </w:r>
      <w:r w:rsidRPr="00C52A02">
        <w:rPr>
          <w:rFonts w:ascii="Arial" w:hAnsi="Arial" w:cs="Arial"/>
          <w:szCs w:val="22"/>
        </w:rPr>
        <w:t>User in obtaining any evidence The Company or a TO may have to support its position.</w:t>
      </w:r>
    </w:p>
    <w:p w14:paraId="1146F939" w14:textId="77777777" w:rsidR="00125177" w:rsidRPr="00A51DF5" w:rsidRDefault="00125177" w:rsidP="006524B6">
      <w:pPr>
        <w:pStyle w:val="1"/>
        <w:ind w:left="907"/>
        <w:jc w:val="both"/>
      </w:pPr>
    </w:p>
    <w:p w14:paraId="6AD3A817" w14:textId="1422AC18" w:rsidR="00125177" w:rsidRDefault="00125177" w:rsidP="009C4625">
      <w:pPr>
        <w:pStyle w:val="1"/>
        <w:numPr>
          <w:ilvl w:val="0"/>
          <w:numId w:val="171"/>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D4509" w:rsidRPr="00AD4509">
        <w:rPr>
          <w:b/>
          <w:bCs/>
        </w:rPr>
        <w:t>Financial Year</w:t>
      </w:r>
      <w:r w:rsidRPr="00BF295A">
        <w:t xml:space="preserve">, and The Company is satisfied based on the accompanying evidence provided to The Company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54E476E3" w14:textId="77777777" w:rsidR="00125177" w:rsidRDefault="00125177" w:rsidP="002201DB">
      <w:pPr>
        <w:pStyle w:val="1"/>
        <w:ind w:left="907"/>
        <w:jc w:val="both"/>
      </w:pPr>
    </w:p>
    <w:p w14:paraId="5BB1B81B" w14:textId="77777777" w:rsidR="00125177" w:rsidRDefault="00125177" w:rsidP="009C4625">
      <w:pPr>
        <w:pStyle w:val="1"/>
        <w:numPr>
          <w:ilvl w:val="0"/>
          <w:numId w:val="171"/>
        </w:numPr>
        <w:jc w:val="both"/>
      </w:pPr>
      <w:r>
        <w:t>The following table provides examples of works for which adjustments to transport model inputs would typically apply:</w:t>
      </w:r>
    </w:p>
    <w:p w14:paraId="4BF0D540" w14:textId="77777777" w:rsidR="00125177" w:rsidRDefault="00125177" w:rsidP="002201DB">
      <w:pPr>
        <w:pStyle w:val="1"/>
        <w:ind w:left="907"/>
        <w:jc w:val="both"/>
      </w:pPr>
    </w:p>
    <w:tbl>
      <w:tblPr>
        <w:tblW w:w="7655" w:type="dxa"/>
        <w:tblInd w:w="1809" w:type="dxa"/>
        <w:tblLook w:val="01E0" w:firstRow="1" w:lastRow="1" w:firstColumn="1" w:lastColumn="1" w:noHBand="0" w:noVBand="0"/>
      </w:tblPr>
      <w:tblGrid>
        <w:gridCol w:w="1478"/>
        <w:gridCol w:w="3045"/>
        <w:gridCol w:w="3132"/>
      </w:tblGrid>
      <w:tr w:rsidR="00125177" w:rsidRPr="00E35882" w14:paraId="3BD5EE75" w14:textId="77777777" w:rsidTr="00626FF4">
        <w:trPr>
          <w:trHeight w:val="513"/>
          <w:tblHeader/>
        </w:trPr>
        <w:tc>
          <w:tcPr>
            <w:tcW w:w="603" w:type="dxa"/>
            <w:tcBorders>
              <w:top w:val="single" w:sz="4" w:space="0" w:color="auto"/>
              <w:left w:val="single" w:sz="4" w:space="0" w:color="auto"/>
              <w:bottom w:val="single" w:sz="4" w:space="0" w:color="auto"/>
            </w:tcBorders>
          </w:tcPr>
          <w:p w14:paraId="7131D23C"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F5B4DC5"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CC34FB8"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Adjustments</w:t>
            </w:r>
          </w:p>
        </w:tc>
      </w:tr>
      <w:tr w:rsidR="00125177" w:rsidRPr="00E35882" w14:paraId="537ADC36"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1929C337"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1</w:t>
            </w:r>
          </w:p>
        </w:tc>
        <w:tc>
          <w:tcPr>
            <w:tcW w:w="3340" w:type="dxa"/>
          </w:tcPr>
          <w:p w14:paraId="7232DE1C"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247FBCCD"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E35882" w14:paraId="6F7E6FA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2B5EF85B"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2</w:t>
            </w:r>
          </w:p>
        </w:tc>
        <w:tc>
          <w:tcPr>
            <w:tcW w:w="3340" w:type="dxa"/>
          </w:tcPr>
          <w:p w14:paraId="756A94BF" w14:textId="77777777" w:rsidR="00125177" w:rsidRPr="00EC2712" w:rsidRDefault="00125177" w:rsidP="002201DB">
            <w:pPr>
              <w:ind w:left="907"/>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14D94D7D"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E35882" w14:paraId="4617C65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608F33AF"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lastRenderedPageBreak/>
              <w:t>3</w:t>
            </w:r>
          </w:p>
        </w:tc>
        <w:tc>
          <w:tcPr>
            <w:tcW w:w="3340" w:type="dxa"/>
          </w:tcPr>
          <w:p w14:paraId="70BEB9E1" w14:textId="77777777" w:rsidR="00125177" w:rsidRPr="00EC2712" w:rsidRDefault="00125177" w:rsidP="002201DB">
            <w:pPr>
              <w:ind w:left="907"/>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5FEDEFDC"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E35882" w14:paraId="38452C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19206494"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4</w:t>
            </w:r>
          </w:p>
        </w:tc>
        <w:tc>
          <w:tcPr>
            <w:tcW w:w="3340" w:type="dxa"/>
          </w:tcPr>
          <w:p w14:paraId="0ABF3000"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63A1263F" w14:textId="483584FB"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lower voltage circuits result in a </w:t>
            </w:r>
            <w:r w:rsidRPr="0091541B">
              <w:rPr>
                <w:rFonts w:ascii="Arial" w:hAnsi="Arial" w:cs="Arial"/>
                <w:iCs/>
                <w:sz w:val="22"/>
                <w:szCs w:val="22"/>
              </w:rPr>
              <w:t xml:space="preserve">higher expansion </w:t>
            </w:r>
            <w:del w:id="263" w:author="Author">
              <w:r w:rsidRPr="0091541B" w:rsidDel="004A6D3A">
                <w:rPr>
                  <w:rFonts w:ascii="Arial" w:hAnsi="Arial" w:cs="Arial"/>
                  <w:iCs/>
                  <w:sz w:val="22"/>
                  <w:szCs w:val="22"/>
                </w:rPr>
                <w:delText xml:space="preserve">factor </w:delText>
              </w:r>
            </w:del>
            <w:ins w:id="264" w:author="Author">
              <w:r w:rsidR="004A6D3A" w:rsidRPr="0091541B">
                <w:rPr>
                  <w:rFonts w:ascii="Arial" w:hAnsi="Arial" w:cs="Arial"/>
                  <w:iCs/>
                  <w:sz w:val="22"/>
                  <w:szCs w:val="22"/>
                </w:rPr>
                <w:t>constant for this asset class</w:t>
              </w:r>
            </w:ins>
            <w:del w:id="265" w:author="Author">
              <w:r w:rsidRPr="0091541B" w:rsidDel="004A6D3A">
                <w:rPr>
                  <w:rFonts w:ascii="Arial" w:hAnsi="Arial" w:cs="Arial"/>
                  <w:iCs/>
                  <w:sz w:val="22"/>
                  <w:szCs w:val="22"/>
                </w:rPr>
                <w:delText>being used</w:delText>
              </w:r>
            </w:del>
            <w:r w:rsidRPr="0091541B">
              <w:rPr>
                <w:rFonts w:ascii="Arial" w:hAnsi="Arial" w:cs="Arial"/>
                <w:iCs/>
                <w:sz w:val="22"/>
                <w:szCs w:val="22"/>
              </w:rPr>
              <w:t>, the circuits would</w:t>
            </w:r>
            <w:r w:rsidRPr="00EC2712">
              <w:rPr>
                <w:rFonts w:ascii="Arial" w:hAnsi="Arial" w:cs="Arial"/>
                <w:iCs/>
                <w:sz w:val="22"/>
                <w:szCs w:val="22"/>
              </w:rPr>
              <w:t xml:space="preserve">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50BDC79E" w14:textId="77777777" w:rsidR="00125177" w:rsidRDefault="00125177" w:rsidP="002201DB">
      <w:pPr>
        <w:pStyle w:val="1"/>
        <w:ind w:left="907"/>
        <w:jc w:val="both"/>
      </w:pPr>
    </w:p>
    <w:p w14:paraId="1B9FD47D" w14:textId="77777777" w:rsidR="00125177" w:rsidRDefault="00125177" w:rsidP="009C4625">
      <w:pPr>
        <w:pStyle w:val="1"/>
        <w:numPr>
          <w:ilvl w:val="0"/>
          <w:numId w:val="171"/>
        </w:numPr>
        <w:jc w:val="both"/>
      </w:pPr>
      <w:r>
        <w:t>The following table provides examples of works for which adjustments to transport model typically would not apply:</w:t>
      </w:r>
    </w:p>
    <w:p w14:paraId="5DA77BF3" w14:textId="77777777" w:rsidR="00125177" w:rsidRDefault="00125177" w:rsidP="002201DB">
      <w:pPr>
        <w:pStyle w:val="1"/>
        <w:ind w:left="907"/>
        <w:jc w:val="both"/>
      </w:pPr>
    </w:p>
    <w:tbl>
      <w:tblPr>
        <w:tblpPr w:leftFromText="180" w:rightFromText="180" w:vertAnchor="text" w:tblpX="1809" w:tblpY="1"/>
        <w:tblOverlap w:val="never"/>
        <w:tblW w:w="7621" w:type="dxa"/>
        <w:tblLook w:val="01E0" w:firstRow="1" w:lastRow="1" w:firstColumn="1" w:lastColumn="1" w:noHBand="0" w:noVBand="0"/>
      </w:tblPr>
      <w:tblGrid>
        <w:gridCol w:w="1478"/>
        <w:gridCol w:w="3003"/>
        <w:gridCol w:w="3140"/>
      </w:tblGrid>
      <w:tr w:rsidR="00125177" w:rsidRPr="008B03FC" w14:paraId="2D2DFA6A" w14:textId="77777777" w:rsidTr="00626FF4">
        <w:trPr>
          <w:trHeight w:val="771"/>
          <w:tblHeader/>
        </w:trPr>
        <w:tc>
          <w:tcPr>
            <w:tcW w:w="603" w:type="dxa"/>
            <w:tcBorders>
              <w:top w:val="single" w:sz="4" w:space="0" w:color="auto"/>
              <w:left w:val="single" w:sz="4" w:space="0" w:color="auto"/>
              <w:bottom w:val="single" w:sz="4" w:space="0" w:color="auto"/>
            </w:tcBorders>
          </w:tcPr>
          <w:p w14:paraId="7D4B107C"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43C464E0"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605EBAB7"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Reasoning</w:t>
            </w:r>
          </w:p>
        </w:tc>
      </w:tr>
      <w:tr w:rsidR="00125177" w:rsidRPr="008B03FC" w14:paraId="1FE9B08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57EC789E" w14:textId="77777777" w:rsidR="00125177" w:rsidRPr="00677208" w:rsidRDefault="00125177" w:rsidP="002201DB">
            <w:pPr>
              <w:ind w:left="907"/>
              <w:rPr>
                <w:rFonts w:ascii="Arial" w:hAnsi="Arial" w:cs="Arial"/>
                <w:iCs/>
                <w:sz w:val="22"/>
                <w:szCs w:val="22"/>
              </w:rPr>
            </w:pPr>
            <w:r>
              <w:rPr>
                <w:rFonts w:ascii="Arial" w:hAnsi="Arial" w:cs="Arial"/>
                <w:iCs/>
                <w:sz w:val="22"/>
                <w:szCs w:val="22"/>
              </w:rPr>
              <w:t>1</w:t>
            </w:r>
          </w:p>
        </w:tc>
        <w:tc>
          <w:tcPr>
            <w:tcW w:w="3333" w:type="dxa"/>
          </w:tcPr>
          <w:p w14:paraId="25DC2383"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4B1177" w14:textId="6338BADC" w:rsidR="00125177" w:rsidRPr="00677208" w:rsidRDefault="00125177" w:rsidP="002201DB">
            <w:pPr>
              <w:ind w:left="907"/>
              <w:rPr>
                <w:rFonts w:ascii="Arial" w:hAnsi="Arial" w:cs="Arial"/>
                <w:iCs/>
                <w:sz w:val="22"/>
                <w:szCs w:val="22"/>
              </w:rPr>
            </w:pPr>
            <w:r w:rsidRPr="0091541B">
              <w:rPr>
                <w:rFonts w:ascii="Arial" w:hAnsi="Arial" w:cs="Arial"/>
                <w:iCs/>
                <w:sz w:val="22"/>
                <w:szCs w:val="22"/>
              </w:rPr>
              <w:t xml:space="preserve">Cable expansion </w:t>
            </w:r>
            <w:del w:id="266" w:author="Author">
              <w:r w:rsidRPr="0091541B" w:rsidDel="004A6D3A">
                <w:rPr>
                  <w:rFonts w:ascii="Arial" w:hAnsi="Arial" w:cs="Arial"/>
                  <w:iCs/>
                  <w:sz w:val="22"/>
                  <w:szCs w:val="22"/>
                </w:rPr>
                <w:delText xml:space="preserve">factors </w:delText>
              </w:r>
            </w:del>
            <w:ins w:id="267" w:author="Author">
              <w:r w:rsidR="004A6D3A" w:rsidRPr="0091541B">
                <w:rPr>
                  <w:rFonts w:ascii="Arial" w:hAnsi="Arial" w:cs="Arial"/>
                  <w:iCs/>
                  <w:sz w:val="22"/>
                  <w:szCs w:val="22"/>
                </w:rPr>
                <w:t>constants</w:t>
              </w:r>
              <w:r w:rsidR="004A6D3A" w:rsidRPr="00677208">
                <w:rPr>
                  <w:rFonts w:ascii="Arial" w:hAnsi="Arial" w:cs="Arial"/>
                  <w:iCs/>
                  <w:sz w:val="22"/>
                  <w:szCs w:val="22"/>
                </w:rPr>
                <w:t xml:space="preserve"> </w:t>
              </w:r>
            </w:ins>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6036E01"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3265B59" w14:textId="77777777" w:rsidR="00125177" w:rsidRPr="00677208" w:rsidRDefault="00125177" w:rsidP="002201DB">
            <w:pPr>
              <w:ind w:left="907"/>
              <w:rPr>
                <w:rFonts w:ascii="Arial" w:hAnsi="Arial" w:cs="Arial"/>
                <w:iCs/>
                <w:sz w:val="22"/>
                <w:szCs w:val="22"/>
              </w:rPr>
            </w:pPr>
            <w:r>
              <w:rPr>
                <w:rFonts w:ascii="Arial" w:hAnsi="Arial" w:cs="Arial"/>
                <w:iCs/>
                <w:sz w:val="22"/>
                <w:szCs w:val="22"/>
              </w:rPr>
              <w:t>2</w:t>
            </w:r>
          </w:p>
        </w:tc>
        <w:tc>
          <w:tcPr>
            <w:tcW w:w="3333" w:type="dxa"/>
          </w:tcPr>
          <w:p w14:paraId="518B4E88"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68509224" w14:textId="4E0CAC1E" w:rsidR="00125177" w:rsidRPr="00677208" w:rsidRDefault="00125177" w:rsidP="002201DB">
            <w:pPr>
              <w:ind w:left="907"/>
              <w:rPr>
                <w:rFonts w:ascii="Arial" w:hAnsi="Arial" w:cs="Arial"/>
                <w:iCs/>
                <w:sz w:val="22"/>
                <w:szCs w:val="22"/>
              </w:rPr>
            </w:pPr>
            <w:r w:rsidRPr="0091541B">
              <w:rPr>
                <w:rFonts w:ascii="Arial" w:hAnsi="Arial" w:cs="Arial"/>
                <w:iCs/>
                <w:sz w:val="22"/>
                <w:szCs w:val="22"/>
              </w:rPr>
              <w:t xml:space="preserve">Circuit </w:t>
            </w:r>
            <w:proofErr w:type="gramStart"/>
            <w:r w:rsidRPr="0091541B">
              <w:rPr>
                <w:rFonts w:ascii="Arial" w:hAnsi="Arial" w:cs="Arial"/>
                <w:iCs/>
                <w:sz w:val="22"/>
                <w:szCs w:val="22"/>
              </w:rPr>
              <w:t xml:space="preserve">expansion </w:t>
            </w:r>
            <w:ins w:id="268" w:author="Author">
              <w:r w:rsidR="004A6D3A" w:rsidRPr="0091541B">
                <w:rPr>
                  <w:rFonts w:ascii="Arial" w:hAnsi="Arial" w:cs="Arial"/>
                  <w:iCs/>
                  <w:sz w:val="22"/>
                  <w:szCs w:val="22"/>
                </w:rPr>
                <w:t xml:space="preserve"> constants</w:t>
              </w:r>
              <w:proofErr w:type="gramEnd"/>
              <w:r w:rsidR="004A6D3A" w:rsidRPr="0091541B" w:rsidDel="004A6D3A">
                <w:rPr>
                  <w:rFonts w:ascii="Arial" w:hAnsi="Arial" w:cs="Arial"/>
                  <w:iCs/>
                  <w:sz w:val="22"/>
                  <w:szCs w:val="22"/>
                </w:rPr>
                <w:t xml:space="preserve"> </w:t>
              </w:r>
            </w:ins>
            <w:del w:id="269" w:author="Author">
              <w:r w:rsidRPr="0091541B" w:rsidDel="004A6D3A">
                <w:rPr>
                  <w:rFonts w:ascii="Arial" w:hAnsi="Arial" w:cs="Arial"/>
                  <w:iCs/>
                  <w:sz w:val="22"/>
                  <w:szCs w:val="22"/>
                </w:rPr>
                <w:delText>factors</w:delText>
              </w:r>
              <w:r w:rsidRPr="00677208" w:rsidDel="004A6D3A">
                <w:rPr>
                  <w:rFonts w:ascii="Arial" w:hAnsi="Arial" w:cs="Arial"/>
                  <w:iCs/>
                  <w:sz w:val="22"/>
                  <w:szCs w:val="22"/>
                </w:rPr>
                <w:delText xml:space="preserve"> </w:delText>
              </w:r>
            </w:del>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25831CF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7CA01106" w14:textId="77777777" w:rsidR="00125177" w:rsidRPr="00677208" w:rsidRDefault="00125177" w:rsidP="002201DB">
            <w:pPr>
              <w:ind w:left="907"/>
              <w:rPr>
                <w:rFonts w:ascii="Arial" w:hAnsi="Arial" w:cs="Arial"/>
                <w:iCs/>
                <w:sz w:val="22"/>
                <w:szCs w:val="22"/>
              </w:rPr>
            </w:pPr>
            <w:r>
              <w:rPr>
                <w:rFonts w:ascii="Arial" w:hAnsi="Arial" w:cs="Arial"/>
                <w:iCs/>
                <w:sz w:val="22"/>
                <w:szCs w:val="22"/>
              </w:rPr>
              <w:t>3</w:t>
            </w:r>
          </w:p>
        </w:tc>
        <w:tc>
          <w:tcPr>
            <w:tcW w:w="3333" w:type="dxa"/>
          </w:tcPr>
          <w:p w14:paraId="23BA0C57"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33783482" w14:textId="45C93021" w:rsidR="00125177" w:rsidRPr="00677208" w:rsidRDefault="00125177" w:rsidP="002201DB">
            <w:pPr>
              <w:ind w:left="907"/>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w:t>
            </w:r>
            <w:proofErr w:type="gramStart"/>
            <w:r w:rsidRPr="00677208">
              <w:rPr>
                <w:rFonts w:ascii="Arial" w:hAnsi="Arial" w:cs="Arial"/>
                <w:iCs/>
                <w:sz w:val="22"/>
                <w:szCs w:val="22"/>
              </w:rPr>
              <w:t xml:space="preserve">expansion </w:t>
            </w:r>
            <w:ins w:id="270" w:author="Author">
              <w:r w:rsidR="004A6D3A">
                <w:rPr>
                  <w:rFonts w:ascii="Arial" w:hAnsi="Arial" w:cs="Arial"/>
                  <w:iCs/>
                  <w:sz w:val="22"/>
                  <w:szCs w:val="22"/>
                </w:rPr>
                <w:t xml:space="preserve"> constants</w:t>
              </w:r>
              <w:proofErr w:type="gramEnd"/>
              <w:r w:rsidR="004A6D3A" w:rsidRPr="00677208" w:rsidDel="004A6D3A">
                <w:rPr>
                  <w:rFonts w:ascii="Arial" w:hAnsi="Arial" w:cs="Arial"/>
                  <w:iCs/>
                  <w:sz w:val="22"/>
                  <w:szCs w:val="22"/>
                </w:rPr>
                <w:t xml:space="preserve"> </w:t>
              </w:r>
            </w:ins>
            <w:del w:id="271" w:author="Author">
              <w:r w:rsidRPr="00677208" w:rsidDel="004A6D3A">
                <w:rPr>
                  <w:rFonts w:ascii="Arial" w:hAnsi="Arial" w:cs="Arial"/>
                  <w:iCs/>
                  <w:sz w:val="22"/>
                  <w:szCs w:val="22"/>
                </w:rPr>
                <w:delText xml:space="preserve">factors </w:delText>
              </w:r>
            </w:del>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197041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31FB2359" w14:textId="77777777" w:rsidR="00125177" w:rsidRPr="00677208" w:rsidRDefault="00125177" w:rsidP="002201DB">
            <w:pPr>
              <w:ind w:left="907"/>
              <w:rPr>
                <w:rFonts w:ascii="Arial" w:hAnsi="Arial" w:cs="Arial"/>
                <w:iCs/>
                <w:sz w:val="22"/>
                <w:szCs w:val="22"/>
              </w:rPr>
            </w:pPr>
            <w:r>
              <w:rPr>
                <w:rFonts w:ascii="Arial" w:hAnsi="Arial" w:cs="Arial"/>
                <w:iCs/>
                <w:sz w:val="22"/>
                <w:szCs w:val="22"/>
              </w:rPr>
              <w:lastRenderedPageBreak/>
              <w:t>4</w:t>
            </w:r>
          </w:p>
        </w:tc>
        <w:tc>
          <w:tcPr>
            <w:tcW w:w="3333" w:type="dxa"/>
          </w:tcPr>
          <w:p w14:paraId="0A87CB3A"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168C24E6"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738C78EE"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28243D5" w14:textId="77777777" w:rsidR="00125177" w:rsidRPr="00677208" w:rsidRDefault="00125177" w:rsidP="002201DB">
            <w:pPr>
              <w:ind w:left="907"/>
              <w:rPr>
                <w:rFonts w:ascii="Arial" w:hAnsi="Arial" w:cs="Arial"/>
                <w:iCs/>
                <w:sz w:val="22"/>
                <w:szCs w:val="22"/>
              </w:rPr>
            </w:pPr>
            <w:r>
              <w:rPr>
                <w:rFonts w:ascii="Arial" w:hAnsi="Arial" w:cs="Arial"/>
                <w:iCs/>
                <w:sz w:val="22"/>
                <w:szCs w:val="22"/>
              </w:rPr>
              <w:t>5</w:t>
            </w:r>
          </w:p>
        </w:tc>
        <w:tc>
          <w:tcPr>
            <w:tcW w:w="3333" w:type="dxa"/>
          </w:tcPr>
          <w:p w14:paraId="5A70F0FC"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substation works - Changes to connection assets (</w:t>
            </w:r>
            <w:proofErr w:type="gramStart"/>
            <w:r w:rsidRPr="00677208">
              <w:rPr>
                <w:rFonts w:ascii="Arial" w:hAnsi="Arial" w:cs="Arial"/>
                <w:iCs/>
                <w:sz w:val="22"/>
                <w:szCs w:val="22"/>
              </w:rPr>
              <w:t>e.g.</w:t>
            </w:r>
            <w:proofErr w:type="gramEnd"/>
            <w:r w:rsidRPr="00677208">
              <w:rPr>
                <w:rFonts w:ascii="Arial" w:hAnsi="Arial" w:cs="Arial"/>
                <w:iCs/>
                <w:sz w:val="22"/>
                <w:szCs w:val="22"/>
              </w:rPr>
              <w:t xml:space="preserve"> HV-LV transformers and associated switchgear), metering, additional LV supplies, additional protection equipment, additional building works, etc.</w:t>
            </w:r>
          </w:p>
        </w:tc>
        <w:tc>
          <w:tcPr>
            <w:tcW w:w="3685" w:type="dxa"/>
          </w:tcPr>
          <w:p w14:paraId="39D9CCA4"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6912A87"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6F083BFE" w14:textId="77777777" w:rsidR="00125177" w:rsidRPr="00677208" w:rsidRDefault="00125177" w:rsidP="002201DB">
            <w:pPr>
              <w:ind w:left="907"/>
              <w:rPr>
                <w:rFonts w:ascii="Arial" w:hAnsi="Arial" w:cs="Arial"/>
                <w:iCs/>
                <w:sz w:val="22"/>
                <w:szCs w:val="22"/>
              </w:rPr>
            </w:pPr>
            <w:r>
              <w:rPr>
                <w:rFonts w:ascii="Arial" w:hAnsi="Arial" w:cs="Arial"/>
                <w:iCs/>
                <w:sz w:val="22"/>
                <w:szCs w:val="22"/>
              </w:rPr>
              <w:t>6</w:t>
            </w:r>
          </w:p>
        </w:tc>
        <w:tc>
          <w:tcPr>
            <w:tcW w:w="3333" w:type="dxa"/>
          </w:tcPr>
          <w:p w14:paraId="29F27117"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54E955E6"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374CC06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A194BF1" w14:textId="77777777" w:rsidR="00125177" w:rsidRPr="00677208" w:rsidRDefault="00125177" w:rsidP="002201DB">
            <w:pPr>
              <w:ind w:left="907"/>
              <w:rPr>
                <w:rFonts w:ascii="Arial" w:hAnsi="Arial" w:cs="Arial"/>
                <w:iCs/>
                <w:sz w:val="22"/>
                <w:szCs w:val="22"/>
              </w:rPr>
            </w:pPr>
            <w:r>
              <w:rPr>
                <w:rFonts w:ascii="Arial" w:hAnsi="Arial" w:cs="Arial"/>
                <w:iCs/>
                <w:sz w:val="22"/>
                <w:szCs w:val="22"/>
              </w:rPr>
              <w:t>7</w:t>
            </w:r>
          </w:p>
        </w:tc>
        <w:tc>
          <w:tcPr>
            <w:tcW w:w="3333" w:type="dxa"/>
          </w:tcPr>
          <w:p w14:paraId="178340A8"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1543A49"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63E36D2C"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167E5756" w14:textId="77777777" w:rsidR="00125177" w:rsidRPr="00677208" w:rsidRDefault="00125177" w:rsidP="002201DB">
            <w:pPr>
              <w:ind w:left="907"/>
              <w:rPr>
                <w:rFonts w:ascii="Arial" w:hAnsi="Arial" w:cs="Arial"/>
                <w:iCs/>
                <w:sz w:val="22"/>
                <w:szCs w:val="22"/>
              </w:rPr>
            </w:pPr>
            <w:r>
              <w:rPr>
                <w:rFonts w:ascii="Arial" w:hAnsi="Arial" w:cs="Arial"/>
                <w:iCs/>
                <w:sz w:val="22"/>
                <w:szCs w:val="22"/>
              </w:rPr>
              <w:t>8</w:t>
            </w:r>
          </w:p>
        </w:tc>
        <w:tc>
          <w:tcPr>
            <w:tcW w:w="3333" w:type="dxa"/>
          </w:tcPr>
          <w:p w14:paraId="07E933E5" w14:textId="53C04B3B" w:rsidR="00125177" w:rsidRPr="00677208" w:rsidRDefault="00125177" w:rsidP="002201DB">
            <w:pPr>
              <w:ind w:left="907"/>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18788DC5" w14:textId="0F447140" w:rsidR="00125177" w:rsidRPr="00677208" w:rsidRDefault="00125177" w:rsidP="002201DB">
            <w:pPr>
              <w:ind w:left="907"/>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4B32802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26E00A13" w14:textId="77777777" w:rsidR="00125177" w:rsidRPr="00677208" w:rsidRDefault="00125177" w:rsidP="002201DB">
            <w:pPr>
              <w:ind w:left="907"/>
              <w:rPr>
                <w:rFonts w:ascii="Arial" w:hAnsi="Arial" w:cs="Arial"/>
                <w:iCs/>
                <w:sz w:val="22"/>
                <w:szCs w:val="22"/>
              </w:rPr>
            </w:pPr>
            <w:r>
              <w:rPr>
                <w:rFonts w:ascii="Arial" w:hAnsi="Arial" w:cs="Arial"/>
                <w:iCs/>
                <w:sz w:val="22"/>
                <w:szCs w:val="22"/>
              </w:rPr>
              <w:lastRenderedPageBreak/>
              <w:t>9</w:t>
            </w:r>
          </w:p>
        </w:tc>
        <w:tc>
          <w:tcPr>
            <w:tcW w:w="3333" w:type="dxa"/>
          </w:tcPr>
          <w:p w14:paraId="7BEF539D"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Engineering/</w:t>
            </w:r>
          </w:p>
          <w:p w14:paraId="2767B0A3"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4FF027C5"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0F33E421"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B6ABB2B"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789B5582" w14:textId="77777777" w:rsidR="00125177" w:rsidRPr="009B0384" w:rsidRDefault="00125177" w:rsidP="002201DB">
            <w:pPr>
              <w:ind w:left="907"/>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7A2C43D9"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13F9BD2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54C3890C"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6C6D8100" w14:textId="77777777" w:rsidR="00125177" w:rsidRPr="007E41E1" w:rsidRDefault="00125177" w:rsidP="002201DB">
            <w:pPr>
              <w:ind w:left="907"/>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FFACF91"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6EDB3678" w14:textId="77777777" w:rsidR="00125177" w:rsidRDefault="00125177" w:rsidP="002201DB">
      <w:pPr>
        <w:pStyle w:val="1"/>
        <w:ind w:left="907"/>
        <w:jc w:val="both"/>
      </w:pPr>
      <w:r>
        <w:br w:type="textWrapping" w:clear="all"/>
      </w:r>
    </w:p>
    <w:p w14:paraId="6AC5929A" w14:textId="77777777" w:rsidR="00125177" w:rsidRDefault="00125177" w:rsidP="002201DB">
      <w:pPr>
        <w:pStyle w:val="1"/>
        <w:ind w:left="907"/>
        <w:jc w:val="both"/>
      </w:pPr>
    </w:p>
    <w:p w14:paraId="38960546" w14:textId="7D2F8F8A" w:rsidR="00125177" w:rsidRDefault="00125177" w:rsidP="009C4625">
      <w:pPr>
        <w:pStyle w:val="1"/>
        <w:numPr>
          <w:ilvl w:val="0"/>
          <w:numId w:val="171"/>
        </w:numPr>
        <w:jc w:val="both"/>
      </w:pPr>
      <w:r w:rsidRPr="00825406">
        <w:t xml:space="preserve">The Company shall publish any adjusted </w:t>
      </w:r>
      <w:r>
        <w:t>transport model inputs</w:t>
      </w:r>
      <w:r w:rsidRPr="00825406">
        <w:t xml:space="preserve"> that it intends to use in the calculation of TNUoS tariffs effective from the year commencing on the following 1</w:t>
      </w:r>
      <w:r w:rsidRPr="000E2F7F">
        <w:rPr>
          <w:vertAlign w:val="superscript"/>
        </w:rPr>
        <w:t>st</w:t>
      </w:r>
      <w:r>
        <w:t xml:space="preserve"> </w:t>
      </w:r>
      <w:r w:rsidRPr="00825406">
        <w:t>April</w:t>
      </w:r>
      <w:del w:id="272" w:author="Mott(ESO), Paul" w:date="2023-03-14T23:26:00Z">
        <w:r w:rsidRPr="00825406" w:rsidDel="00BB2D42">
          <w:delText xml:space="preserve"> in the NETS</w:delText>
        </w:r>
      </w:del>
      <w:ins w:id="273" w:author="Mott(ESO), Paul" w:date="2023-05-18T13:59:00Z">
        <w:r w:rsidR="00B0139A">
          <w:t>`</w:t>
        </w:r>
      </w:ins>
      <w:del w:id="274" w:author="Mott(ESO), Paul" w:date="2023-03-14T23:26:00Z">
        <w:r w:rsidRPr="00825406" w:rsidDel="00BB2D42">
          <w:delText xml:space="preserve"> Seven Year Statement October Update</w:delText>
        </w:r>
      </w:del>
      <w:r w:rsidRPr="00825406">
        <w:t xml:space="preserve">. Any further adjustments that The Company makes shall be published by The Company upon </w:t>
      </w:r>
      <w:ins w:id="275" w:author="Author">
        <w:r w:rsidR="00CF1305">
          <w:t xml:space="preserve">or before </w:t>
        </w:r>
      </w:ins>
      <w:r w:rsidRPr="00825406">
        <w:t xml:space="preserve">the publication of the final TNUoS tariffs for the year concerned. </w:t>
      </w:r>
    </w:p>
    <w:p w14:paraId="6E55147C" w14:textId="77777777" w:rsidR="00125177" w:rsidRDefault="00125177" w:rsidP="00E4427C">
      <w:pPr>
        <w:pStyle w:val="1"/>
        <w:ind w:left="907"/>
        <w:jc w:val="both"/>
      </w:pPr>
    </w:p>
    <w:p w14:paraId="50FFD2E1" w14:textId="77777777" w:rsidR="006661FE" w:rsidRPr="006661FE" w:rsidRDefault="006661FE" w:rsidP="00E4427C">
      <w:pPr>
        <w:pStyle w:val="Heading3"/>
        <w:ind w:left="907"/>
        <w:jc w:val="both"/>
        <w:rPr>
          <w:rFonts w:ascii="Arial" w:hAnsi="Arial" w:cs="Arial"/>
          <w:b/>
        </w:rPr>
      </w:pPr>
      <w:bookmarkStart w:id="276" w:name="_Toc49661109"/>
      <w:bookmarkStart w:id="277" w:name="_Toc274049680"/>
      <w:r w:rsidRPr="006661FE">
        <w:rPr>
          <w:rFonts w:ascii="Arial" w:hAnsi="Arial" w:cs="Arial"/>
          <w:b/>
        </w:rPr>
        <w:t>Model Outputs</w:t>
      </w:r>
      <w:bookmarkEnd w:id="276"/>
      <w:bookmarkEnd w:id="277"/>
    </w:p>
    <w:p w14:paraId="0149E912" w14:textId="77777777" w:rsidR="006661FE" w:rsidRDefault="006661FE" w:rsidP="00E4427C">
      <w:pPr>
        <w:pStyle w:val="1"/>
        <w:ind w:left="907"/>
        <w:jc w:val="both"/>
      </w:pPr>
    </w:p>
    <w:p w14:paraId="0B7EF72A" w14:textId="77777777" w:rsidR="0024046E" w:rsidRDefault="006661FE" w:rsidP="009C4625">
      <w:pPr>
        <w:pStyle w:val="1"/>
        <w:numPr>
          <w:ilvl w:val="0"/>
          <w:numId w:val="171"/>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20DCAC66" w14:textId="77777777" w:rsidR="00F31F49" w:rsidRDefault="00F31F49" w:rsidP="00E4427C">
      <w:pPr>
        <w:pStyle w:val="1"/>
        <w:ind w:left="907"/>
        <w:jc w:val="both"/>
      </w:pPr>
    </w:p>
    <w:p w14:paraId="4CCE957D" w14:textId="77777777" w:rsidR="00251585" w:rsidRDefault="0024046E" w:rsidP="009C4625">
      <w:pPr>
        <w:pStyle w:val="1"/>
        <w:numPr>
          <w:ilvl w:val="0"/>
          <w:numId w:val="171"/>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2C49C918" w14:textId="77777777" w:rsidR="00251585" w:rsidRDefault="00251585" w:rsidP="00E4427C">
      <w:pPr>
        <w:pStyle w:val="1"/>
        <w:ind w:left="907"/>
        <w:jc w:val="both"/>
      </w:pPr>
    </w:p>
    <w:p w14:paraId="25B47670" w14:textId="2E6C3A15" w:rsidR="006661FE" w:rsidRDefault="00251585" w:rsidP="009C4625">
      <w:pPr>
        <w:pStyle w:val="1"/>
        <w:numPr>
          <w:ilvl w:val="0"/>
          <w:numId w:val="171"/>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w:t>
      </w:r>
      <w:r>
        <w:lastRenderedPageBreak/>
        <w:t xml:space="preserve">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xml:space="preserve">, using the relevant circuit expansion </w:t>
      </w:r>
      <w:del w:id="278" w:author="Mott(ESO), Paul" w:date="2023-03-14T23:28:00Z">
        <w:r w:rsidR="006661FE" w:rsidDel="00912006">
          <w:delText xml:space="preserve">factors </w:delText>
        </w:r>
      </w:del>
      <w:ins w:id="279" w:author="Mott(ESO), Paul" w:date="2023-03-14T23:28:00Z">
        <w:r w:rsidR="00912006">
          <w:t xml:space="preserve">constants </w:t>
        </w:r>
      </w:ins>
      <w:r w:rsidR="006661FE">
        <w:t>as appropriate</w:t>
      </w:r>
      <w:r w:rsidR="006661FE">
        <w:fldChar w:fldCharType="begin"/>
      </w:r>
      <w:r w:rsidR="006661FE">
        <w:instrText xml:space="preserve"> XE "MWkm" </w:instrText>
      </w:r>
      <w:r w:rsidR="006661FE">
        <w:fldChar w:fldCharType="end"/>
      </w:r>
      <w:r w:rsidR="006661FE">
        <w:t>.</w:t>
      </w:r>
    </w:p>
    <w:p w14:paraId="17305C90" w14:textId="77777777" w:rsidR="006661FE" w:rsidRDefault="006661FE" w:rsidP="005B1A26">
      <w:pPr>
        <w:pStyle w:val="1"/>
        <w:ind w:left="907"/>
        <w:jc w:val="both"/>
      </w:pPr>
    </w:p>
    <w:p w14:paraId="355BCACB" w14:textId="77777777" w:rsidR="00251585" w:rsidRDefault="006661FE" w:rsidP="009C4625">
      <w:pPr>
        <w:pStyle w:val="1"/>
        <w:numPr>
          <w:ilvl w:val="0"/>
          <w:numId w:val="171"/>
        </w:numPr>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 xml:space="preserve">demand of 600MW would contain 1% of the offtake </w:t>
      </w:r>
      <w:proofErr w:type="gramStart"/>
      <w:r w:rsidR="00251585">
        <w:t>i.e.</w:t>
      </w:r>
      <w:proofErr w:type="gramEnd"/>
      <w:r w:rsidR="00251585">
        <w:t xml:space="preserve"> 0.01MW.</w:t>
      </w:r>
    </w:p>
    <w:p w14:paraId="1D7F965B" w14:textId="77777777" w:rsidR="00251585" w:rsidRDefault="00251585" w:rsidP="005B1A26">
      <w:pPr>
        <w:pStyle w:val="ListParagraph"/>
        <w:ind w:left="907"/>
      </w:pPr>
    </w:p>
    <w:p w14:paraId="42B7D4E9" w14:textId="77777777" w:rsidR="006661FE" w:rsidRDefault="006661FE" w:rsidP="009C4625">
      <w:pPr>
        <w:pStyle w:val="1"/>
        <w:numPr>
          <w:ilvl w:val="0"/>
          <w:numId w:val="171"/>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216FBCCC" w14:textId="77777777" w:rsidR="006661FE" w:rsidRDefault="006661FE" w:rsidP="005B1A26">
      <w:pPr>
        <w:pStyle w:val="1"/>
        <w:ind w:left="907"/>
        <w:jc w:val="both"/>
      </w:pPr>
    </w:p>
    <w:p w14:paraId="56AAA2E4" w14:textId="77777777" w:rsidR="00364974" w:rsidRDefault="006661FE" w:rsidP="009C4625">
      <w:pPr>
        <w:pStyle w:val="1"/>
        <w:numPr>
          <w:ilvl w:val="0"/>
          <w:numId w:val="171"/>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6B37FB4A" w14:textId="77777777" w:rsidR="00364974" w:rsidRDefault="00364974" w:rsidP="005B1A26">
      <w:pPr>
        <w:pStyle w:val="ListParagraph"/>
        <w:ind w:left="907"/>
      </w:pPr>
    </w:p>
    <w:p w14:paraId="5DB02664" w14:textId="0BEC3CA7" w:rsidR="006661FE" w:rsidRDefault="006661FE" w:rsidP="009C4625">
      <w:pPr>
        <w:pStyle w:val="1"/>
        <w:numPr>
          <w:ilvl w:val="0"/>
          <w:numId w:val="171"/>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w:t>
      </w:r>
      <w:del w:id="280" w:author="Mott(ESO), Paul" w:date="2023-03-14T23:28:00Z">
        <w:r w:rsidDel="0094156E">
          <w:delText>factors</w:delText>
        </w:r>
        <w:r w:rsidR="00364974" w:rsidDel="0094156E">
          <w:delText xml:space="preserve"> </w:delText>
        </w:r>
      </w:del>
      <w:ins w:id="281" w:author="Mott(ESO), Paul" w:date="2023-03-14T23:28:00Z">
        <w:r w:rsidR="0094156E">
          <w:t xml:space="preserve">constants </w:t>
        </w:r>
      </w:ins>
      <w:r w:rsidR="00364974">
        <w:t>which</w:t>
      </w:r>
      <w:r>
        <w:t xml:space="preserve"> are applied in calculating that </w:t>
      </w:r>
      <w:proofErr w:type="gramStart"/>
      <w:r>
        <w:t>particular node’s</w:t>
      </w:r>
      <w:proofErr w:type="gramEnd"/>
      <w:r>
        <w:t xml:space="preserve"> marginal km. Any remaining circuits will have the TO specific wider circuit expansion </w:t>
      </w:r>
      <w:ins w:id="282" w:author="Mott(ESO), Paul" w:date="2023-03-14T23:28:00Z">
        <w:r w:rsidR="0094156E">
          <w:t>constants</w:t>
        </w:r>
        <w:r w:rsidR="0094156E" w:rsidDel="0094156E">
          <w:t xml:space="preserve"> </w:t>
        </w:r>
      </w:ins>
      <w:del w:id="283" w:author="Mott(ESO), Paul" w:date="2023-03-14T23:28:00Z">
        <w:r w:rsidDel="0094156E">
          <w:delText xml:space="preserve">factors </w:delText>
        </w:r>
      </w:del>
      <w:r>
        <w:t xml:space="preserve">applied. </w:t>
      </w:r>
    </w:p>
    <w:p w14:paraId="49BDA25E" w14:textId="77777777" w:rsidR="006661FE" w:rsidRDefault="006661FE" w:rsidP="005B1A26">
      <w:pPr>
        <w:pStyle w:val="1"/>
        <w:ind w:left="907"/>
        <w:jc w:val="both"/>
      </w:pPr>
    </w:p>
    <w:p w14:paraId="0B0ADA66" w14:textId="77777777" w:rsidR="006661FE" w:rsidRDefault="006661FE" w:rsidP="009C4625">
      <w:pPr>
        <w:pStyle w:val="1"/>
        <w:numPr>
          <w:ilvl w:val="0"/>
          <w:numId w:val="171"/>
        </w:numPr>
        <w:rPr>
          <w:b/>
        </w:rPr>
      </w:pPr>
      <w:r>
        <w:t>An example is contained in 14.21</w:t>
      </w:r>
      <w:r w:rsidRPr="00212A4A">
        <w:t xml:space="preserve"> Transport Model Example.</w:t>
      </w:r>
    </w:p>
    <w:p w14:paraId="3A694443" w14:textId="77777777" w:rsidR="006661FE" w:rsidRDefault="006661FE" w:rsidP="005B1A26">
      <w:pPr>
        <w:pStyle w:val="Heading2"/>
        <w:ind w:left="907"/>
      </w:pPr>
      <w:bookmarkStart w:id="284" w:name="_Toc32201077"/>
    </w:p>
    <w:p w14:paraId="736C8392" w14:textId="77777777" w:rsidR="006661FE" w:rsidRPr="009470D8" w:rsidRDefault="006661FE" w:rsidP="005B1A26">
      <w:pPr>
        <w:pStyle w:val="Heading2"/>
        <w:ind w:left="907"/>
      </w:pPr>
      <w:bookmarkStart w:id="285" w:name="_Toc274049681"/>
      <w:bookmarkStart w:id="286" w:name="_Toc49661110"/>
      <w:r w:rsidRPr="009470D8">
        <w:t>Calculation of local nodal marginal km</w:t>
      </w:r>
      <w:bookmarkEnd w:id="285"/>
    </w:p>
    <w:p w14:paraId="250071F3" w14:textId="77777777" w:rsidR="006661FE" w:rsidRDefault="006661FE" w:rsidP="005B1A26">
      <w:pPr>
        <w:ind w:left="907"/>
      </w:pPr>
    </w:p>
    <w:p w14:paraId="1D203F23" w14:textId="77777777" w:rsidR="006661FE" w:rsidRPr="00830546" w:rsidRDefault="006661FE" w:rsidP="009C4625">
      <w:pPr>
        <w:pStyle w:val="1"/>
        <w:numPr>
          <w:ilvl w:val="0"/>
          <w:numId w:val="171"/>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7922DC9B" w14:textId="77777777" w:rsidR="006661FE" w:rsidRPr="00830546" w:rsidRDefault="006661FE" w:rsidP="005B1A26">
      <w:pPr>
        <w:pStyle w:val="1"/>
        <w:ind w:left="907"/>
      </w:pPr>
    </w:p>
    <w:p w14:paraId="49761DAB" w14:textId="77777777" w:rsidR="006661FE" w:rsidRPr="00830546" w:rsidRDefault="006661FE" w:rsidP="009C4625">
      <w:pPr>
        <w:pStyle w:val="1"/>
        <w:numPr>
          <w:ilvl w:val="0"/>
          <w:numId w:val="171"/>
        </w:numPr>
        <w:jc w:val="both"/>
      </w:pPr>
      <w:r w:rsidRPr="00830546">
        <w:t>Main Interconnected Transmission System (MITS) nodes are defined as:</w:t>
      </w:r>
    </w:p>
    <w:p w14:paraId="535D1099" w14:textId="77777777" w:rsidR="006661FE" w:rsidRPr="00830546" w:rsidRDefault="006661FE" w:rsidP="005B1A26">
      <w:pPr>
        <w:pStyle w:val="1"/>
        <w:ind w:left="907"/>
      </w:pPr>
    </w:p>
    <w:p w14:paraId="34529181" w14:textId="77777777" w:rsidR="006661FE" w:rsidRDefault="006661FE" w:rsidP="005B1A26">
      <w:pPr>
        <w:pStyle w:val="1"/>
        <w:numPr>
          <w:ilvl w:val="0"/>
          <w:numId w:val="51"/>
        </w:numPr>
        <w:tabs>
          <w:tab w:val="num" w:pos="1440"/>
        </w:tabs>
        <w:ind w:left="907"/>
      </w:pPr>
      <w:r w:rsidRPr="00830546">
        <w:t>Grid Supply Point connection</w:t>
      </w:r>
      <w:r>
        <w:t>s</w:t>
      </w:r>
      <w:r w:rsidRPr="00830546">
        <w:t xml:space="preserve"> with 2 or more transmission circuits connecting at the site</w:t>
      </w:r>
      <w:r>
        <w:t>;</w:t>
      </w:r>
      <w:r w:rsidRPr="00830546">
        <w:t xml:space="preserve"> or</w:t>
      </w:r>
    </w:p>
    <w:p w14:paraId="5EA4C61F" w14:textId="77777777" w:rsidR="006661FE" w:rsidRPr="00830546" w:rsidRDefault="006661FE" w:rsidP="005B1A26">
      <w:pPr>
        <w:pStyle w:val="1"/>
        <w:numPr>
          <w:ilvl w:val="0"/>
          <w:numId w:val="51"/>
        </w:numPr>
        <w:tabs>
          <w:tab w:val="num" w:pos="1440"/>
        </w:tabs>
        <w:ind w:left="907"/>
      </w:pPr>
      <w:r>
        <w:t>connections with m</w:t>
      </w:r>
      <w:r w:rsidRPr="00830546">
        <w:t xml:space="preserve">ore than 4 transmission circuits connecting at the site. </w:t>
      </w:r>
    </w:p>
    <w:p w14:paraId="72517F4E" w14:textId="77777777" w:rsidR="006661FE" w:rsidRPr="00830546" w:rsidRDefault="006661FE" w:rsidP="005B1A26">
      <w:pPr>
        <w:pStyle w:val="1"/>
        <w:tabs>
          <w:tab w:val="num" w:pos="1440"/>
        </w:tabs>
        <w:ind w:left="907"/>
      </w:pPr>
    </w:p>
    <w:p w14:paraId="3B8DD0B1" w14:textId="77777777" w:rsidR="006661FE" w:rsidRPr="00BE547C" w:rsidRDefault="006661FE" w:rsidP="009C4625">
      <w:pPr>
        <w:pStyle w:val="1"/>
        <w:numPr>
          <w:ilvl w:val="0"/>
          <w:numId w:val="171"/>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 xml:space="preserve">ystem between two or </w:t>
      </w:r>
      <w:r w:rsidRPr="00BE547C">
        <w:lastRenderedPageBreak/>
        <w:t>more circuit-breakers which includes transformers, cables and overhead lines but excludes busbars and generation circuits.</w:t>
      </w:r>
    </w:p>
    <w:p w14:paraId="4A8BEBCB" w14:textId="77777777" w:rsidR="006661FE" w:rsidRPr="00830546" w:rsidRDefault="006661FE" w:rsidP="00BE2214">
      <w:pPr>
        <w:pStyle w:val="1"/>
        <w:ind w:left="907"/>
        <w:jc w:val="both"/>
      </w:pPr>
    </w:p>
    <w:p w14:paraId="74E1AE3F" w14:textId="77777777" w:rsidR="006661FE" w:rsidRPr="00830546" w:rsidRDefault="006661FE" w:rsidP="009C4625">
      <w:pPr>
        <w:pStyle w:val="1"/>
        <w:numPr>
          <w:ilvl w:val="0"/>
          <w:numId w:val="171"/>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10E6AF7C" w14:textId="77777777" w:rsidR="006661FE" w:rsidRPr="00830546" w:rsidRDefault="006661FE" w:rsidP="00BE2214">
      <w:pPr>
        <w:pStyle w:val="1"/>
        <w:ind w:left="907"/>
      </w:pPr>
    </w:p>
    <w:p w14:paraId="7CE6E09D" w14:textId="77777777" w:rsidR="006661FE" w:rsidRPr="00830546" w:rsidRDefault="006661FE" w:rsidP="009C4625">
      <w:pPr>
        <w:pStyle w:val="1"/>
        <w:numPr>
          <w:ilvl w:val="0"/>
          <w:numId w:val="171"/>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4043EC8F" w14:textId="77777777" w:rsidR="006661FE" w:rsidRPr="009470D8" w:rsidRDefault="006661FE" w:rsidP="00BE2214">
      <w:pPr>
        <w:ind w:left="907"/>
      </w:pPr>
    </w:p>
    <w:p w14:paraId="08D6F7CE" w14:textId="43DA2D2D" w:rsidR="006661FE" w:rsidRDefault="006661FE" w:rsidP="00BE2214">
      <w:pPr>
        <w:pStyle w:val="Heading2"/>
        <w:ind w:left="907"/>
      </w:pPr>
      <w:bookmarkStart w:id="287" w:name="_Toc274049682"/>
      <w:r>
        <w:t>Calculation of zonal marginal km</w:t>
      </w:r>
      <w:bookmarkEnd w:id="284"/>
      <w:bookmarkEnd w:id="286"/>
      <w:bookmarkEnd w:id="287"/>
    </w:p>
    <w:p w14:paraId="39ED42BF" w14:textId="77777777" w:rsidR="006661FE" w:rsidRDefault="006661FE" w:rsidP="00BE2214">
      <w:pPr>
        <w:pStyle w:val="1"/>
        <w:ind w:left="907"/>
        <w:jc w:val="both"/>
      </w:pPr>
    </w:p>
    <w:p w14:paraId="5E2679F8" w14:textId="331DC8BA" w:rsidR="006661FE" w:rsidRPr="00BF295A" w:rsidRDefault="006661FE" w:rsidP="009C4625">
      <w:pPr>
        <w:pStyle w:val="1"/>
        <w:numPr>
          <w:ilvl w:val="0"/>
          <w:numId w:val="171"/>
        </w:numPr>
        <w:jc w:val="both"/>
      </w:pPr>
      <w:r>
        <w:t xml:space="preserve">Given the requirement for relatively stable cost messages through the ICRP </w:t>
      </w:r>
      <w:r>
        <w:fldChar w:fldCharType="begin"/>
      </w:r>
      <w:r>
        <w:instrText xml:space="preserve"> XE "ICRP" </w:instrText>
      </w:r>
      <w:r>
        <w:fldChar w:fldCharType="end"/>
      </w:r>
      <w:r>
        <w:t xml:space="preserve">methodology and administrative simplicity, nodes are assigned to zones. </w:t>
      </w:r>
      <w:r w:rsidR="0028355C">
        <w:t xml:space="preserve">The currently applicable number of generation zones is detailed in </w:t>
      </w:r>
      <w:r w:rsidR="0028355C" w:rsidRPr="0028520F">
        <w:rPr>
          <w:b/>
        </w:rPr>
        <w:t>The Company's Statement of Use of System Charges</w:t>
      </w:r>
      <w:r w:rsidR="0028355C">
        <w:t xml:space="preserve"> which is available from the </w:t>
      </w:r>
      <w:r w:rsidR="0028355C" w:rsidRPr="0028520F">
        <w:rPr>
          <w:b/>
        </w:rPr>
        <w:t>Charging website.</w:t>
      </w:r>
      <w:r>
        <w:t xml:space="preserve"> </w:t>
      </w:r>
    </w:p>
    <w:p w14:paraId="0521FE1B" w14:textId="77777777" w:rsidR="006661FE" w:rsidRDefault="006661FE" w:rsidP="00BE2214">
      <w:pPr>
        <w:pStyle w:val="1"/>
        <w:ind w:left="907"/>
        <w:jc w:val="both"/>
      </w:pPr>
    </w:p>
    <w:p w14:paraId="041E1194" w14:textId="77777777" w:rsidR="006661FE" w:rsidRDefault="006661FE" w:rsidP="009C4625">
      <w:pPr>
        <w:pStyle w:val="1"/>
        <w:numPr>
          <w:ilvl w:val="0"/>
          <w:numId w:val="171"/>
        </w:numPr>
        <w:jc w:val="both"/>
      </w:pPr>
      <w:r>
        <w:t>Demand zone boundaries have been fixed and relate to the GSP Groups used for energy market settlement purposes.</w:t>
      </w:r>
    </w:p>
    <w:p w14:paraId="1094FDFC" w14:textId="77777777" w:rsidR="006661FE" w:rsidRDefault="006661FE" w:rsidP="00BE2214">
      <w:pPr>
        <w:pStyle w:val="1"/>
        <w:ind w:left="907"/>
        <w:jc w:val="both"/>
      </w:pPr>
    </w:p>
    <w:p w14:paraId="3EE06E42" w14:textId="77777777" w:rsidR="006661FE" w:rsidRDefault="006661FE" w:rsidP="009C4625">
      <w:pPr>
        <w:pStyle w:val="1"/>
        <w:numPr>
          <w:ilvl w:val="0"/>
          <w:numId w:val="171"/>
        </w:numPr>
        <w:jc w:val="both"/>
      </w:pPr>
      <w:r>
        <w:t xml:space="preserve">The nodal marginal km </w:t>
      </w:r>
      <w:proofErr w:type="gramStart"/>
      <w:r>
        <w:t>are</w:t>
      </w:r>
      <w:proofErr w:type="gramEnd"/>
      <w:r>
        <w:t xml:space="preserve"> amalgamated into zones by weighting them by their relevant generation or demand capacity.  </w:t>
      </w:r>
    </w:p>
    <w:p w14:paraId="42F2BF48" w14:textId="77777777" w:rsidR="006661FE" w:rsidRDefault="006661FE" w:rsidP="00BE2214">
      <w:pPr>
        <w:pStyle w:val="1"/>
        <w:ind w:left="907"/>
        <w:jc w:val="both"/>
      </w:pPr>
    </w:p>
    <w:p w14:paraId="75A0F6CF" w14:textId="77777777" w:rsidR="00364974" w:rsidRDefault="006661FE" w:rsidP="009C4625">
      <w:pPr>
        <w:pStyle w:val="1"/>
        <w:numPr>
          <w:ilvl w:val="0"/>
          <w:numId w:val="171"/>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3B29523E" w14:textId="77777777" w:rsidR="00364974" w:rsidRDefault="00364974" w:rsidP="00BE2214">
      <w:pPr>
        <w:pStyle w:val="ListParagraph"/>
        <w:ind w:left="907"/>
      </w:pPr>
    </w:p>
    <w:p w14:paraId="3B44F5DB" w14:textId="77777777" w:rsidR="006661FE" w:rsidRDefault="006661FE" w:rsidP="00BE2214">
      <w:pPr>
        <w:pStyle w:val="1"/>
        <w:ind w:left="907"/>
        <w:jc w:val="both"/>
      </w:pPr>
      <w:r>
        <w:t>The zonal</w:t>
      </w:r>
      <w:r w:rsidR="00364974">
        <w:t xml:space="preserve"> Peak Security</w:t>
      </w:r>
      <w:r>
        <w:t xml:space="preserve"> marginal km for generation is calculated as: </w:t>
      </w:r>
    </w:p>
    <w:p w14:paraId="5F98AA86" w14:textId="77777777" w:rsidR="006661FE" w:rsidRDefault="006661FE" w:rsidP="00BE2214">
      <w:pPr>
        <w:pStyle w:val="1"/>
        <w:ind w:left="907"/>
        <w:jc w:val="both"/>
      </w:pPr>
    </w:p>
    <w:p w14:paraId="7ED2B9F5" w14:textId="77777777" w:rsidR="006661FE" w:rsidRDefault="006661FE" w:rsidP="00BE2214">
      <w:pPr>
        <w:pStyle w:val="1"/>
        <w:ind w:left="907"/>
        <w:jc w:val="both"/>
      </w:pPr>
    </w:p>
    <w:p w14:paraId="7534DFB1" w14:textId="35A51D62" w:rsidR="006661FE" w:rsidRDefault="00575BBD" w:rsidP="00BE2214">
      <w:pPr>
        <w:pStyle w:val="1"/>
        <w:ind w:left="907"/>
        <w:jc w:val="center"/>
      </w:pPr>
      <w:r>
        <w:rPr>
          <w:noProof/>
          <w:position w:val="-50"/>
        </w:rPr>
        <w:drawing>
          <wp:inline distT="0" distB="0" distL="0" distR="0" wp14:anchorId="4CE05F45" wp14:editId="3D81BFBA">
            <wp:extent cx="1924050" cy="5524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4050" cy="552450"/>
                    </a:xfrm>
                    <a:prstGeom prst="rect">
                      <a:avLst/>
                    </a:prstGeom>
                    <a:noFill/>
                    <a:ln>
                      <a:noFill/>
                    </a:ln>
                  </pic:spPr>
                </pic:pic>
              </a:graphicData>
            </a:graphic>
          </wp:inline>
        </w:drawing>
      </w:r>
    </w:p>
    <w:p w14:paraId="08767487" w14:textId="77777777" w:rsidR="006661FE" w:rsidRDefault="006661FE" w:rsidP="00BE2214">
      <w:pPr>
        <w:pStyle w:val="1"/>
        <w:ind w:left="907"/>
        <w:jc w:val="both"/>
      </w:pPr>
    </w:p>
    <w:p w14:paraId="43610FD2" w14:textId="77777777" w:rsidR="006661FE" w:rsidRDefault="006661FE" w:rsidP="00BE2214">
      <w:pPr>
        <w:pStyle w:val="1"/>
        <w:ind w:left="907"/>
        <w:jc w:val="both"/>
      </w:pPr>
    </w:p>
    <w:p w14:paraId="7DA8CEA4" w14:textId="759B3FDE" w:rsidR="006661FE" w:rsidRDefault="00575BBD" w:rsidP="00BE2214">
      <w:pPr>
        <w:pStyle w:val="1"/>
        <w:ind w:left="907"/>
        <w:jc w:val="center"/>
      </w:pPr>
      <w:r>
        <w:rPr>
          <w:noProof/>
          <w:position w:val="-30"/>
        </w:rPr>
        <w:drawing>
          <wp:inline distT="0" distB="0" distL="0" distR="0" wp14:anchorId="56B3ABD0" wp14:editId="50BCC9EC">
            <wp:extent cx="1704975" cy="3333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04975" cy="333375"/>
                    </a:xfrm>
                    <a:prstGeom prst="rect">
                      <a:avLst/>
                    </a:prstGeom>
                    <a:noFill/>
                    <a:ln>
                      <a:noFill/>
                    </a:ln>
                  </pic:spPr>
                </pic:pic>
              </a:graphicData>
            </a:graphic>
          </wp:inline>
        </w:drawing>
      </w:r>
    </w:p>
    <w:p w14:paraId="500C643C" w14:textId="77777777" w:rsidR="006661FE" w:rsidRDefault="006661FE" w:rsidP="00BE2214">
      <w:pPr>
        <w:pStyle w:val="1"/>
        <w:ind w:left="907"/>
        <w:jc w:val="both"/>
      </w:pPr>
    </w:p>
    <w:p w14:paraId="066E38FA" w14:textId="77777777" w:rsidR="006661FE" w:rsidRDefault="006661FE" w:rsidP="00BE2214">
      <w:pPr>
        <w:pStyle w:val="1"/>
        <w:ind w:left="907"/>
        <w:jc w:val="both"/>
      </w:pPr>
      <w:proofErr w:type="gramStart"/>
      <w:r>
        <w:t>Where</w:t>
      </w:r>
      <w:proofErr w:type="gramEnd"/>
    </w:p>
    <w:p w14:paraId="4D8C86DE" w14:textId="77777777" w:rsidR="006661FE" w:rsidRDefault="006661FE" w:rsidP="00BE2214">
      <w:pPr>
        <w:pStyle w:val="1"/>
        <w:ind w:left="907"/>
        <w:jc w:val="both"/>
      </w:pPr>
      <w:r>
        <w:tab/>
        <w:t xml:space="preserve">Gi </w:t>
      </w:r>
      <w:r>
        <w:tab/>
      </w:r>
      <w:r>
        <w:tab/>
        <w:t>=</w:t>
      </w:r>
      <w:r>
        <w:tab/>
        <w:t>Generation zone</w:t>
      </w:r>
    </w:p>
    <w:p w14:paraId="231EC765" w14:textId="77777777" w:rsidR="006661FE" w:rsidRDefault="006661FE" w:rsidP="00BE2214">
      <w:pPr>
        <w:pStyle w:val="1"/>
        <w:ind w:left="907" w:firstLine="720"/>
        <w:jc w:val="both"/>
      </w:pPr>
      <w:r>
        <w:t>j</w:t>
      </w:r>
      <w:r>
        <w:tab/>
      </w:r>
      <w:r>
        <w:tab/>
        <w:t>=</w:t>
      </w:r>
      <w:r>
        <w:tab/>
        <w:t>Node</w:t>
      </w:r>
    </w:p>
    <w:p w14:paraId="6ED431E0" w14:textId="77777777" w:rsidR="006661FE" w:rsidRDefault="006661FE" w:rsidP="00BE2214">
      <w:pPr>
        <w:pStyle w:val="1"/>
        <w:ind w:left="907"/>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5D8A4374" w14:textId="77777777" w:rsidR="006661FE" w:rsidRDefault="006661FE" w:rsidP="00BE2214">
      <w:pPr>
        <w:pStyle w:val="1"/>
        <w:ind w:left="907"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1C4A9455" w14:textId="77777777" w:rsidR="006661FE" w:rsidRDefault="006661FE" w:rsidP="00BE2214">
      <w:pPr>
        <w:pStyle w:val="1"/>
        <w:ind w:left="907"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74293686" w14:textId="77777777" w:rsidR="006661FE" w:rsidRDefault="006661FE" w:rsidP="00BE2214">
      <w:pPr>
        <w:pStyle w:val="1"/>
        <w:ind w:left="907"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6C1DB4FA" w14:textId="77777777" w:rsidR="006661FE" w:rsidRDefault="003A12C5" w:rsidP="00BE2214">
      <w:pPr>
        <w:pStyle w:val="1"/>
        <w:ind w:left="907"/>
        <w:jc w:val="both"/>
      </w:pPr>
      <w:bookmarkStart w:id="288"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288"/>
    </w:p>
    <w:p w14:paraId="4AB4D63A" w14:textId="77777777" w:rsidR="006661FE" w:rsidRDefault="006661FE" w:rsidP="00BE2214">
      <w:pPr>
        <w:pStyle w:val="1"/>
        <w:ind w:left="907"/>
        <w:jc w:val="both"/>
      </w:pPr>
    </w:p>
    <w:p w14:paraId="168B4F35" w14:textId="77777777" w:rsidR="006661FE" w:rsidRDefault="006661FE" w:rsidP="00BE2214">
      <w:pPr>
        <w:pStyle w:val="1"/>
        <w:ind w:left="907"/>
        <w:jc w:val="both"/>
      </w:pPr>
    </w:p>
    <w:p w14:paraId="796A5973" w14:textId="7CF12821" w:rsidR="006661FE" w:rsidRDefault="00575BBD" w:rsidP="00BE2214">
      <w:pPr>
        <w:pStyle w:val="1"/>
        <w:ind w:left="907"/>
        <w:jc w:val="center"/>
      </w:pPr>
      <w:r>
        <w:rPr>
          <w:noProof/>
          <w:position w:val="-50"/>
        </w:rPr>
        <w:drawing>
          <wp:inline distT="0" distB="0" distL="0" distR="0" wp14:anchorId="45D32AEC" wp14:editId="47BB712A">
            <wp:extent cx="1924050" cy="552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4050" cy="552450"/>
                    </a:xfrm>
                    <a:prstGeom prst="rect">
                      <a:avLst/>
                    </a:prstGeom>
                    <a:noFill/>
                    <a:ln>
                      <a:noFill/>
                    </a:ln>
                  </pic:spPr>
                </pic:pic>
              </a:graphicData>
            </a:graphic>
          </wp:inline>
        </w:drawing>
      </w:r>
    </w:p>
    <w:p w14:paraId="7FF68FA1" w14:textId="77777777" w:rsidR="006661FE" w:rsidRDefault="006661FE" w:rsidP="00BE2214">
      <w:pPr>
        <w:ind w:left="907"/>
        <w:rPr>
          <w:rFonts w:ascii="Arial" w:hAnsi="Arial"/>
        </w:rPr>
      </w:pPr>
    </w:p>
    <w:p w14:paraId="30F10142" w14:textId="15249607" w:rsidR="006661FE" w:rsidRDefault="00575BBD" w:rsidP="00BE2214">
      <w:pPr>
        <w:pStyle w:val="1"/>
        <w:ind w:left="907"/>
        <w:jc w:val="center"/>
      </w:pPr>
      <w:r>
        <w:rPr>
          <w:noProof/>
          <w:position w:val="-30"/>
        </w:rPr>
        <w:lastRenderedPageBreak/>
        <w:drawing>
          <wp:inline distT="0" distB="0" distL="0" distR="0" wp14:anchorId="512269D6" wp14:editId="528360C7">
            <wp:extent cx="1704975" cy="33337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04975" cy="333375"/>
                    </a:xfrm>
                    <a:prstGeom prst="rect">
                      <a:avLst/>
                    </a:prstGeom>
                    <a:noFill/>
                    <a:ln>
                      <a:noFill/>
                    </a:ln>
                  </pic:spPr>
                </pic:pic>
              </a:graphicData>
            </a:graphic>
          </wp:inline>
        </w:drawing>
      </w:r>
    </w:p>
    <w:p w14:paraId="28CA1EDD" w14:textId="77777777" w:rsidR="006661FE" w:rsidRDefault="006661FE" w:rsidP="00BE2214">
      <w:pPr>
        <w:pStyle w:val="1"/>
        <w:ind w:left="907"/>
        <w:jc w:val="both"/>
      </w:pPr>
    </w:p>
    <w:p w14:paraId="6D0ECE9D" w14:textId="77777777" w:rsidR="006661FE" w:rsidRDefault="006661FE" w:rsidP="00BE2214">
      <w:pPr>
        <w:pStyle w:val="1"/>
        <w:ind w:left="907" w:firstLine="720"/>
        <w:jc w:val="both"/>
      </w:pPr>
      <w:proofErr w:type="gramStart"/>
      <w:r>
        <w:t>Where</w:t>
      </w:r>
      <w:proofErr w:type="gramEnd"/>
    </w:p>
    <w:p w14:paraId="6C193E11" w14:textId="77777777" w:rsidR="003A12C5" w:rsidRDefault="003A12C5" w:rsidP="00BE2214">
      <w:pPr>
        <w:pStyle w:val="1"/>
        <w:ind w:left="907"/>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1F6EF4B5" w14:textId="77777777" w:rsidR="003A12C5" w:rsidRDefault="003A12C5" w:rsidP="00BE2214">
      <w:pPr>
        <w:pStyle w:val="1"/>
        <w:ind w:left="907"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7EAE9832" w14:textId="77777777" w:rsidR="003A12C5" w:rsidRDefault="003A12C5" w:rsidP="00BE2214">
      <w:pPr>
        <w:pStyle w:val="1"/>
        <w:ind w:left="907"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B11AB35" w14:textId="77777777" w:rsidR="003A12C5" w:rsidRDefault="003A12C5" w:rsidP="00BE2214">
      <w:pPr>
        <w:pStyle w:val="1"/>
        <w:ind w:left="907"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3FE1B93D" w14:textId="77777777" w:rsidR="003A12C5" w:rsidRDefault="003A12C5" w:rsidP="00BE2214">
      <w:pPr>
        <w:pStyle w:val="1"/>
        <w:ind w:left="907" w:firstLine="720"/>
        <w:jc w:val="both"/>
      </w:pPr>
    </w:p>
    <w:p w14:paraId="518C40B6" w14:textId="77777777" w:rsidR="003A12C5" w:rsidRDefault="003A12C5" w:rsidP="00BE2214">
      <w:pPr>
        <w:pStyle w:val="1"/>
        <w:ind w:left="907" w:firstLine="720"/>
        <w:jc w:val="both"/>
      </w:pPr>
    </w:p>
    <w:p w14:paraId="0C9B6102" w14:textId="77777777" w:rsidR="003A12C5" w:rsidRDefault="003A12C5" w:rsidP="009C4625">
      <w:pPr>
        <w:pStyle w:val="1"/>
        <w:numPr>
          <w:ilvl w:val="0"/>
          <w:numId w:val="171"/>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FE549DE" w14:textId="25175799" w:rsidR="003A12C5" w:rsidRDefault="00575BBD" w:rsidP="00BE2214">
      <w:pPr>
        <w:pStyle w:val="1"/>
        <w:ind w:left="907"/>
        <w:jc w:val="both"/>
      </w:pPr>
      <w:r w:rsidRPr="00DF187B">
        <w:rPr>
          <w:noProof/>
          <w:position w:val="-50"/>
        </w:rPr>
        <w:drawing>
          <wp:inline distT="0" distB="0" distL="0" distR="0" wp14:anchorId="3043293C" wp14:editId="3183B72F">
            <wp:extent cx="2352675" cy="6000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5A4F8FB5" w14:textId="5CBBB678" w:rsidR="003A12C5" w:rsidRDefault="00575BBD" w:rsidP="00BE2214">
      <w:pPr>
        <w:pStyle w:val="1"/>
        <w:ind w:left="907" w:firstLine="720"/>
        <w:jc w:val="both"/>
      </w:pPr>
      <w:r w:rsidRPr="00DF187B">
        <w:rPr>
          <w:noProof/>
          <w:position w:val="-30"/>
        </w:rPr>
        <w:drawing>
          <wp:inline distT="0" distB="0" distL="0" distR="0" wp14:anchorId="1B91AB41" wp14:editId="3232AA4A">
            <wp:extent cx="1752600" cy="3524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3948E63A" w14:textId="77777777" w:rsidR="003A12C5" w:rsidRDefault="003A12C5" w:rsidP="00BE2214">
      <w:pPr>
        <w:pStyle w:val="1"/>
        <w:ind w:left="907" w:firstLine="720"/>
        <w:jc w:val="both"/>
      </w:pPr>
    </w:p>
    <w:p w14:paraId="3CB4FFE2" w14:textId="77777777" w:rsidR="003A12C5" w:rsidRDefault="003A12C5" w:rsidP="00BE2214">
      <w:pPr>
        <w:pStyle w:val="1"/>
        <w:ind w:left="907" w:firstLine="720"/>
        <w:jc w:val="both"/>
      </w:pPr>
    </w:p>
    <w:p w14:paraId="06C95F84" w14:textId="77777777" w:rsidR="003A12C5" w:rsidRDefault="003A12C5" w:rsidP="00BE2214">
      <w:pPr>
        <w:pStyle w:val="1"/>
        <w:ind w:left="907" w:firstLine="720"/>
        <w:jc w:val="both"/>
      </w:pPr>
      <w:r>
        <w:t>Where:</w:t>
      </w:r>
    </w:p>
    <w:p w14:paraId="7661F955" w14:textId="77777777" w:rsidR="006661FE" w:rsidRDefault="006661FE" w:rsidP="00BE2214">
      <w:pPr>
        <w:pStyle w:val="1"/>
        <w:ind w:left="907" w:firstLine="720"/>
        <w:jc w:val="both"/>
      </w:pPr>
      <w:r>
        <w:t xml:space="preserve">Di </w:t>
      </w:r>
      <w:r>
        <w:tab/>
      </w:r>
      <w:r>
        <w:tab/>
        <w:t>=</w:t>
      </w:r>
      <w:r>
        <w:tab/>
        <w:t>Demand zone</w:t>
      </w:r>
    </w:p>
    <w:p w14:paraId="27A71C6E" w14:textId="77777777" w:rsidR="003A12C5" w:rsidRDefault="006661FE" w:rsidP="00BE2214">
      <w:pPr>
        <w:pStyle w:val="1"/>
        <w:ind w:left="907" w:firstLine="720"/>
        <w:jc w:val="both"/>
      </w:pPr>
      <w:r>
        <w:t>Dem</w:t>
      </w:r>
      <w:r>
        <w:tab/>
      </w:r>
      <w:r>
        <w:tab/>
        <w:t>=</w:t>
      </w:r>
      <w:r>
        <w:tab/>
      </w:r>
      <w:r w:rsidR="006F5408">
        <w:t xml:space="preserve">Positive </w:t>
      </w:r>
      <w:r>
        <w:t xml:space="preserve">Nodal </w:t>
      </w:r>
      <w:r w:rsidR="004633BA">
        <w:t xml:space="preserve">Net </w:t>
      </w:r>
      <w:r>
        <w:t>Demand from transport model</w:t>
      </w:r>
    </w:p>
    <w:p w14:paraId="50FA66D3" w14:textId="77777777" w:rsidR="003A12C5" w:rsidRDefault="003A12C5" w:rsidP="00BE2214">
      <w:pPr>
        <w:pStyle w:val="1"/>
        <w:ind w:left="907" w:firstLine="720"/>
        <w:jc w:val="both"/>
      </w:pPr>
    </w:p>
    <w:p w14:paraId="314795B4" w14:textId="77777777" w:rsidR="003A12C5" w:rsidRDefault="003A12C5" w:rsidP="00BE2214">
      <w:pPr>
        <w:pStyle w:val="1"/>
        <w:ind w:left="907"/>
        <w:jc w:val="both"/>
      </w:pPr>
      <w:r>
        <w:t xml:space="preserve">Similarly, the zonal </w:t>
      </w:r>
      <w:proofErr w:type="gramStart"/>
      <w:r>
        <w:t>Year Round</w:t>
      </w:r>
      <w:proofErr w:type="gramEnd"/>
      <w:r>
        <w:t xml:space="preserve"> marginal km for demand zones are calculated as follows:</w:t>
      </w:r>
    </w:p>
    <w:p w14:paraId="2246E732" w14:textId="77777777" w:rsidR="003A12C5" w:rsidRDefault="003A12C5" w:rsidP="00BE2214">
      <w:pPr>
        <w:pStyle w:val="1"/>
        <w:ind w:left="907"/>
        <w:jc w:val="both"/>
      </w:pPr>
    </w:p>
    <w:p w14:paraId="1520239C" w14:textId="77777777" w:rsidR="003A12C5" w:rsidRDefault="003A12C5" w:rsidP="00BE2214">
      <w:pPr>
        <w:pStyle w:val="1"/>
        <w:ind w:left="907"/>
        <w:jc w:val="both"/>
      </w:pPr>
    </w:p>
    <w:p w14:paraId="0D02E53A" w14:textId="0A4654AC" w:rsidR="003A12C5" w:rsidRDefault="003A12C5" w:rsidP="00BE2214">
      <w:pPr>
        <w:pStyle w:val="1"/>
        <w:ind w:left="907"/>
        <w:jc w:val="both"/>
      </w:pPr>
      <w:r>
        <w:tab/>
      </w:r>
      <w:r>
        <w:tab/>
      </w:r>
      <w:r w:rsidR="00575BBD" w:rsidRPr="00DF187B">
        <w:rPr>
          <w:noProof/>
          <w:position w:val="-50"/>
        </w:rPr>
        <w:drawing>
          <wp:inline distT="0" distB="0" distL="0" distR="0" wp14:anchorId="3E63A8E4" wp14:editId="6E63EB49">
            <wp:extent cx="2276475" cy="5810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43209579" w14:textId="77777777" w:rsidR="003A12C5" w:rsidRDefault="003A12C5" w:rsidP="00BE2214">
      <w:pPr>
        <w:pStyle w:val="1"/>
        <w:ind w:left="907"/>
        <w:jc w:val="both"/>
      </w:pPr>
    </w:p>
    <w:p w14:paraId="54130DA9" w14:textId="7D787CAD" w:rsidR="003A12C5" w:rsidRDefault="00575BBD" w:rsidP="00BE2214">
      <w:pPr>
        <w:pStyle w:val="1"/>
        <w:ind w:left="907" w:firstLine="720"/>
        <w:jc w:val="both"/>
      </w:pPr>
      <w:r w:rsidRPr="00DF187B">
        <w:rPr>
          <w:noProof/>
          <w:position w:val="-30"/>
        </w:rPr>
        <w:drawing>
          <wp:inline distT="0" distB="0" distL="0" distR="0" wp14:anchorId="10530939" wp14:editId="3DEE63D3">
            <wp:extent cx="1714500" cy="3524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9FFE9E7" w14:textId="77777777" w:rsidR="006661FE" w:rsidRDefault="006661FE" w:rsidP="00BE2214">
      <w:pPr>
        <w:pStyle w:val="1"/>
        <w:ind w:left="907" w:firstLine="720"/>
        <w:jc w:val="both"/>
      </w:pPr>
      <w:r>
        <w:fldChar w:fldCharType="begin"/>
      </w:r>
      <w:r>
        <w:instrText xml:space="preserve"> XE "transport model" </w:instrText>
      </w:r>
      <w:r>
        <w:fldChar w:fldCharType="end"/>
      </w:r>
    </w:p>
    <w:p w14:paraId="69BD3721" w14:textId="77777777" w:rsidR="006661FE" w:rsidRDefault="006661FE" w:rsidP="00BE2214">
      <w:pPr>
        <w:pStyle w:val="1"/>
        <w:ind w:left="907"/>
        <w:jc w:val="both"/>
      </w:pPr>
    </w:p>
    <w:p w14:paraId="1AF8E2B4" w14:textId="77777777" w:rsidR="006661FE" w:rsidRDefault="006661FE" w:rsidP="00BE2214">
      <w:pPr>
        <w:pStyle w:val="1"/>
        <w:ind w:left="907"/>
        <w:jc w:val="both"/>
      </w:pPr>
    </w:p>
    <w:p w14:paraId="591DD494" w14:textId="09B159ED" w:rsidR="006661FE" w:rsidRDefault="003C143D" w:rsidP="009C4625">
      <w:pPr>
        <w:pStyle w:val="1"/>
        <w:numPr>
          <w:ilvl w:val="0"/>
          <w:numId w:val="171"/>
        </w:numPr>
        <w:jc w:val="both"/>
      </w:pPr>
      <w:bookmarkStart w:id="289" w:name="_Ref501341485"/>
      <w:r>
        <w:t>The number of generation zones will be fixed to 27 zones and the assignment of existing relevant nodes to these 27 generation zones will be fixed to those that are effective as of 31</w:t>
      </w:r>
      <w:r w:rsidRPr="00EC4263">
        <w:rPr>
          <w:vertAlign w:val="superscript"/>
        </w:rPr>
        <w:t>st</w:t>
      </w:r>
      <w:r>
        <w:t xml:space="preserve"> March 2021 based on methodology in effect during the 2020/21. Relevant nodes </w:t>
      </w:r>
      <w:proofErr w:type="gramStart"/>
      <w:r>
        <w:t>are considered to be</w:t>
      </w:r>
      <w:proofErr w:type="gramEnd"/>
      <w:r>
        <w:t xml:space="preserve"> those with generation connected to them. </w:t>
      </w:r>
      <w:r w:rsidR="00AD4509" w:rsidRPr="00AD4509">
        <w:rPr>
          <w:b/>
          <w:bCs/>
        </w:rPr>
        <w:t>Financial Year</w:t>
      </w:r>
      <w:r>
        <w:t xml:space="preserve">. </w:t>
      </w:r>
      <w:r w:rsidR="00DF7571">
        <w:t xml:space="preserve">Any newly created relevant nodes will be assigned to one of the 27 generation zones. </w:t>
      </w:r>
      <w:bookmarkEnd w:id="289"/>
    </w:p>
    <w:p w14:paraId="68710CA7" w14:textId="77777777" w:rsidR="006661FE" w:rsidRDefault="006661FE" w:rsidP="00BE2214">
      <w:pPr>
        <w:pStyle w:val="1"/>
        <w:ind w:left="907"/>
        <w:jc w:val="both"/>
      </w:pPr>
    </w:p>
    <w:p w14:paraId="03A6E30C" w14:textId="77777777" w:rsidR="006661FE" w:rsidRDefault="006661FE" w:rsidP="00BE2214">
      <w:pPr>
        <w:pStyle w:val="1"/>
        <w:ind w:left="907"/>
        <w:jc w:val="both"/>
      </w:pPr>
    </w:p>
    <w:p w14:paraId="05F5EC69" w14:textId="77777777" w:rsidR="006661FE" w:rsidRDefault="006661FE" w:rsidP="00BE2214">
      <w:pPr>
        <w:pStyle w:val="1"/>
        <w:ind w:left="907"/>
        <w:jc w:val="both"/>
      </w:pPr>
    </w:p>
    <w:p w14:paraId="7EF49C8B" w14:textId="77777777" w:rsidR="006661FE" w:rsidRDefault="006661FE" w:rsidP="00BE2214">
      <w:pPr>
        <w:pStyle w:val="1"/>
        <w:ind w:left="907"/>
        <w:jc w:val="both"/>
      </w:pPr>
    </w:p>
    <w:p w14:paraId="09266B0C" w14:textId="25CB2879" w:rsidR="006661FE" w:rsidRDefault="00DF7571" w:rsidP="009C4625">
      <w:pPr>
        <w:pStyle w:val="1"/>
        <w:numPr>
          <w:ilvl w:val="0"/>
          <w:numId w:val="171"/>
        </w:numPr>
        <w:jc w:val="both"/>
      </w:pPr>
      <w:r>
        <w:t>Not Used</w:t>
      </w:r>
    </w:p>
    <w:p w14:paraId="21E56A3A" w14:textId="77777777" w:rsidR="006661FE" w:rsidRDefault="006661FE" w:rsidP="00BE2214">
      <w:pPr>
        <w:pStyle w:val="1"/>
        <w:ind w:left="907"/>
        <w:jc w:val="both"/>
      </w:pPr>
    </w:p>
    <w:p w14:paraId="7928F5C1" w14:textId="4B6CC030" w:rsidR="006661FE" w:rsidRDefault="00DF7571" w:rsidP="009C4625">
      <w:pPr>
        <w:pStyle w:val="1"/>
        <w:numPr>
          <w:ilvl w:val="0"/>
          <w:numId w:val="171"/>
        </w:numPr>
        <w:jc w:val="both"/>
      </w:pPr>
      <w:r>
        <w:t>Not Used</w:t>
      </w:r>
    </w:p>
    <w:p w14:paraId="3368E047" w14:textId="77777777" w:rsidR="006661FE" w:rsidRDefault="006661FE" w:rsidP="00BE2214">
      <w:pPr>
        <w:pStyle w:val="1"/>
        <w:ind w:left="907"/>
        <w:jc w:val="both"/>
      </w:pPr>
    </w:p>
    <w:p w14:paraId="5970E4AD" w14:textId="08EB5D5F" w:rsidR="006661FE" w:rsidRDefault="00DF7571" w:rsidP="009C4625">
      <w:pPr>
        <w:pStyle w:val="1"/>
        <w:numPr>
          <w:ilvl w:val="0"/>
          <w:numId w:val="171"/>
        </w:numPr>
        <w:jc w:val="both"/>
      </w:pPr>
      <w:r>
        <w:t>Not Used</w:t>
      </w:r>
    </w:p>
    <w:p w14:paraId="5B01955E" w14:textId="77777777" w:rsidR="003A12C5" w:rsidRDefault="003A12C5" w:rsidP="00BE2214">
      <w:pPr>
        <w:pStyle w:val="1"/>
        <w:ind w:left="907"/>
        <w:jc w:val="both"/>
      </w:pPr>
    </w:p>
    <w:p w14:paraId="66CC0CCA" w14:textId="77777777" w:rsidR="003A12C5" w:rsidRPr="003A12C5" w:rsidRDefault="003A12C5" w:rsidP="00BE2214">
      <w:pPr>
        <w:pStyle w:val="1"/>
        <w:ind w:left="907"/>
        <w:jc w:val="both"/>
        <w:rPr>
          <w:b/>
        </w:rPr>
      </w:pPr>
      <w:r w:rsidRPr="000B6C0D">
        <w:rPr>
          <w:b/>
        </w:rPr>
        <w:t>Accounting for Sharing of Transmission by Generators</w:t>
      </w:r>
    </w:p>
    <w:p w14:paraId="3D1392D3" w14:textId="77777777" w:rsidR="003A12C5" w:rsidRPr="00BE09DE" w:rsidRDefault="003A12C5" w:rsidP="00BE2214">
      <w:pPr>
        <w:pStyle w:val="1"/>
        <w:ind w:left="907"/>
        <w:jc w:val="both"/>
      </w:pPr>
    </w:p>
    <w:p w14:paraId="32F482A4" w14:textId="77777777" w:rsidR="003A12C5" w:rsidRPr="000B6C0D" w:rsidRDefault="003A12C5" w:rsidP="009C4625">
      <w:pPr>
        <w:pStyle w:val="1"/>
        <w:numPr>
          <w:ilvl w:val="0"/>
          <w:numId w:val="171"/>
        </w:numPr>
        <w:jc w:val="both"/>
      </w:pPr>
      <w:r w:rsidRPr="000B6C0D">
        <w:lastRenderedPageBreak/>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6944AD2F" w14:textId="77777777" w:rsidR="003A12C5" w:rsidRPr="000B6C0D" w:rsidRDefault="003A12C5" w:rsidP="00BE2214">
      <w:pPr>
        <w:pStyle w:val="1"/>
        <w:tabs>
          <w:tab w:val="num" w:pos="1080"/>
        </w:tabs>
        <w:ind w:left="907"/>
        <w:jc w:val="both"/>
      </w:pPr>
    </w:p>
    <w:p w14:paraId="0AB4DB97" w14:textId="77777777" w:rsidR="003A12C5" w:rsidRPr="000B6C0D" w:rsidRDefault="003A12C5" w:rsidP="009C4625">
      <w:pPr>
        <w:pStyle w:val="1"/>
        <w:numPr>
          <w:ilvl w:val="0"/>
          <w:numId w:val="171"/>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5758D877" w14:textId="77777777" w:rsidR="003A12C5" w:rsidRPr="000B6C0D" w:rsidRDefault="003A12C5" w:rsidP="00BE2214">
      <w:pPr>
        <w:pStyle w:val="1"/>
        <w:ind w:left="907"/>
        <w:jc w:val="both"/>
      </w:pPr>
    </w:p>
    <w:p w14:paraId="0675384F" w14:textId="77777777" w:rsidR="003A12C5" w:rsidRPr="000B6C0D" w:rsidRDefault="003A12C5" w:rsidP="009C4625">
      <w:pPr>
        <w:pStyle w:val="1"/>
        <w:numPr>
          <w:ilvl w:val="0"/>
          <w:numId w:val="171"/>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59FDD177" w14:textId="77777777" w:rsidR="003A12C5" w:rsidRPr="000B6C0D" w:rsidRDefault="003A12C5" w:rsidP="00BE2214">
      <w:pPr>
        <w:pStyle w:val="1"/>
        <w:tabs>
          <w:tab w:val="left" w:pos="2040"/>
        </w:tabs>
        <w:ind w:left="907"/>
        <w:jc w:val="both"/>
      </w:pPr>
    </w:p>
    <w:p w14:paraId="7959A6DB" w14:textId="47770FF7" w:rsidR="003A12C5" w:rsidRPr="00BE09DE" w:rsidRDefault="00575BBD" w:rsidP="00BE2214">
      <w:pPr>
        <w:pStyle w:val="1"/>
        <w:tabs>
          <w:tab w:val="left" w:pos="2040"/>
        </w:tabs>
        <w:ind w:left="907"/>
        <w:jc w:val="center"/>
      </w:pPr>
      <w:r w:rsidRPr="00BE09DE">
        <w:rPr>
          <w:noProof/>
          <w:position w:val="-12"/>
        </w:rPr>
        <w:drawing>
          <wp:inline distT="0" distB="0" distL="0" distR="0" wp14:anchorId="5C9593BE" wp14:editId="0281C534">
            <wp:extent cx="1562100" cy="228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62100" cy="228600"/>
                    </a:xfrm>
                    <a:prstGeom prst="rect">
                      <a:avLst/>
                    </a:prstGeom>
                    <a:noFill/>
                    <a:ln>
                      <a:noFill/>
                    </a:ln>
                  </pic:spPr>
                </pic:pic>
              </a:graphicData>
            </a:graphic>
          </wp:inline>
        </w:drawing>
      </w:r>
    </w:p>
    <w:p w14:paraId="7F631D96" w14:textId="77777777" w:rsidR="003A12C5" w:rsidRPr="000B6C0D" w:rsidRDefault="003A12C5" w:rsidP="00BE2214">
      <w:pPr>
        <w:pStyle w:val="1"/>
        <w:tabs>
          <w:tab w:val="left" w:pos="2040"/>
        </w:tabs>
        <w:ind w:left="907"/>
      </w:pPr>
      <w:proofErr w:type="gramStart"/>
      <w:r w:rsidRPr="000B6C0D">
        <w:t>Where;</w:t>
      </w:r>
      <w:proofErr w:type="gramEnd"/>
    </w:p>
    <w:p w14:paraId="1872F16A" w14:textId="77777777" w:rsidR="003A12C5" w:rsidRPr="000B6C0D" w:rsidRDefault="003A12C5" w:rsidP="00BE2214">
      <w:pPr>
        <w:pStyle w:val="1"/>
        <w:tabs>
          <w:tab w:val="left" w:pos="2040"/>
        </w:tabs>
        <w:ind w:left="907"/>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0CA434F8" w14:textId="77777777" w:rsidR="003A12C5" w:rsidRPr="000B6C0D" w:rsidRDefault="003A12C5" w:rsidP="00BE2214">
      <w:pPr>
        <w:pStyle w:val="1"/>
        <w:tabs>
          <w:tab w:val="left" w:pos="2040"/>
        </w:tabs>
        <w:ind w:left="907"/>
      </w:pPr>
      <w:proofErr w:type="spellStart"/>
      <w:r w:rsidRPr="000B6C0D">
        <w:t>ZIkm</w:t>
      </w:r>
      <w:proofErr w:type="spellEnd"/>
      <w:r w:rsidRPr="000B6C0D">
        <w:t xml:space="preserve"> = generation charging zone incremental km.</w:t>
      </w:r>
    </w:p>
    <w:p w14:paraId="1290D02F" w14:textId="77777777" w:rsidR="003A12C5" w:rsidRPr="000B6C0D" w:rsidRDefault="003A12C5" w:rsidP="00BE2214">
      <w:pPr>
        <w:pStyle w:val="1"/>
        <w:ind w:left="907"/>
        <w:jc w:val="both"/>
      </w:pPr>
    </w:p>
    <w:p w14:paraId="588F567E" w14:textId="77777777" w:rsidR="003A12C5" w:rsidRPr="000B6C0D" w:rsidRDefault="003A12C5" w:rsidP="00BE2214">
      <w:pPr>
        <w:pStyle w:val="1"/>
        <w:ind w:left="907"/>
        <w:jc w:val="both"/>
      </w:pPr>
    </w:p>
    <w:p w14:paraId="0DF5FB30" w14:textId="77777777" w:rsidR="003A12C5" w:rsidRPr="000B6C0D" w:rsidRDefault="003A12C5" w:rsidP="009C4625">
      <w:pPr>
        <w:pStyle w:val="1"/>
        <w:numPr>
          <w:ilvl w:val="0"/>
          <w:numId w:val="171"/>
        </w:numPr>
        <w:jc w:val="both"/>
      </w:pPr>
      <w:r w:rsidRPr="000B6C0D">
        <w:t xml:space="preserve">The table below shows the categorisation of Low Carbon and Carbon generation. This table will be updated by </w:t>
      </w:r>
      <w:r w:rsidR="00C41DDA">
        <w:t xml:space="preserve">The Company </w:t>
      </w:r>
      <w:r w:rsidRPr="000B6C0D">
        <w:t xml:space="preserve">in the Statement of Use of System Charges as new generation technologies are developed. </w:t>
      </w:r>
    </w:p>
    <w:p w14:paraId="30B22AFE" w14:textId="77777777" w:rsidR="003A12C5" w:rsidRPr="000B6C0D" w:rsidRDefault="003A12C5" w:rsidP="00BE2214">
      <w:pPr>
        <w:pStyle w:val="1"/>
        <w:ind w:left="907"/>
        <w:jc w:val="both"/>
      </w:pPr>
    </w:p>
    <w:p w14:paraId="3E2821D9" w14:textId="77777777" w:rsidR="003A12C5" w:rsidRPr="000B6C0D" w:rsidRDefault="003A12C5" w:rsidP="00BE2214">
      <w:pPr>
        <w:pStyle w:val="1"/>
        <w:ind w:left="90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4051"/>
      </w:tblGrid>
      <w:tr w:rsidR="003A12C5" w:rsidRPr="000B6C0D" w14:paraId="637CD463" w14:textId="77777777" w:rsidTr="000C6F2B">
        <w:tc>
          <w:tcPr>
            <w:tcW w:w="0" w:type="auto"/>
          </w:tcPr>
          <w:p w14:paraId="24A757ED" w14:textId="77777777" w:rsidR="003A12C5" w:rsidRPr="000B6C0D" w:rsidRDefault="003A12C5" w:rsidP="00BE2214">
            <w:pPr>
              <w:pStyle w:val="1"/>
              <w:ind w:left="907"/>
              <w:jc w:val="both"/>
              <w:rPr>
                <w:b/>
              </w:rPr>
            </w:pPr>
            <w:r w:rsidRPr="000B6C0D">
              <w:rPr>
                <w:b/>
              </w:rPr>
              <w:t>Carbon</w:t>
            </w:r>
          </w:p>
        </w:tc>
        <w:tc>
          <w:tcPr>
            <w:tcW w:w="0" w:type="auto"/>
          </w:tcPr>
          <w:p w14:paraId="42E4ED9F" w14:textId="77777777" w:rsidR="003A12C5" w:rsidRPr="000B6C0D" w:rsidRDefault="003A12C5" w:rsidP="00BE2214">
            <w:pPr>
              <w:pStyle w:val="1"/>
              <w:ind w:left="907"/>
              <w:jc w:val="both"/>
              <w:rPr>
                <w:b/>
              </w:rPr>
            </w:pPr>
            <w:r w:rsidRPr="000B6C0D">
              <w:rPr>
                <w:b/>
              </w:rPr>
              <w:t>Low Carbon</w:t>
            </w:r>
          </w:p>
        </w:tc>
      </w:tr>
      <w:tr w:rsidR="003A12C5" w:rsidRPr="000B6C0D" w14:paraId="0A8D11EC" w14:textId="77777777" w:rsidTr="000C6F2B">
        <w:tc>
          <w:tcPr>
            <w:tcW w:w="0" w:type="auto"/>
          </w:tcPr>
          <w:p w14:paraId="46ECBBD2" w14:textId="77777777" w:rsidR="003A12C5" w:rsidRPr="000B6C0D" w:rsidRDefault="003A12C5" w:rsidP="00BE2214">
            <w:pPr>
              <w:pStyle w:val="1"/>
              <w:ind w:left="907"/>
              <w:jc w:val="both"/>
            </w:pPr>
            <w:r w:rsidRPr="000B6C0D">
              <w:t xml:space="preserve">Coal </w:t>
            </w:r>
          </w:p>
        </w:tc>
        <w:tc>
          <w:tcPr>
            <w:tcW w:w="0" w:type="auto"/>
          </w:tcPr>
          <w:p w14:paraId="02EE49AD" w14:textId="77777777" w:rsidR="003A12C5" w:rsidRPr="000B6C0D" w:rsidRDefault="003A12C5" w:rsidP="00BE2214">
            <w:pPr>
              <w:pStyle w:val="1"/>
              <w:ind w:left="907"/>
              <w:jc w:val="both"/>
            </w:pPr>
            <w:r w:rsidRPr="000B6C0D">
              <w:t>Wind</w:t>
            </w:r>
          </w:p>
        </w:tc>
      </w:tr>
      <w:tr w:rsidR="003A12C5" w:rsidRPr="000B6C0D" w14:paraId="24BDC5FE" w14:textId="77777777" w:rsidTr="000C6F2B">
        <w:tc>
          <w:tcPr>
            <w:tcW w:w="0" w:type="auto"/>
          </w:tcPr>
          <w:p w14:paraId="60F53452" w14:textId="77777777" w:rsidR="003A12C5" w:rsidRPr="000B6C0D" w:rsidRDefault="003A12C5" w:rsidP="00BE2214">
            <w:pPr>
              <w:pStyle w:val="1"/>
              <w:ind w:left="907"/>
              <w:jc w:val="both"/>
            </w:pPr>
            <w:r w:rsidRPr="000B6C0D">
              <w:t>Gas</w:t>
            </w:r>
          </w:p>
        </w:tc>
        <w:tc>
          <w:tcPr>
            <w:tcW w:w="0" w:type="auto"/>
          </w:tcPr>
          <w:p w14:paraId="39E5175B" w14:textId="77777777" w:rsidR="003A12C5" w:rsidRPr="000B6C0D" w:rsidRDefault="003A12C5" w:rsidP="00BE2214">
            <w:pPr>
              <w:pStyle w:val="1"/>
              <w:ind w:left="907"/>
              <w:jc w:val="both"/>
            </w:pPr>
            <w:r w:rsidRPr="000B6C0D">
              <w:t>Hydro (excl. Pumped Storage)</w:t>
            </w:r>
          </w:p>
        </w:tc>
      </w:tr>
      <w:tr w:rsidR="003A12C5" w:rsidRPr="000B6C0D" w14:paraId="04E142A3" w14:textId="77777777" w:rsidTr="000C6F2B">
        <w:tc>
          <w:tcPr>
            <w:tcW w:w="0" w:type="auto"/>
          </w:tcPr>
          <w:p w14:paraId="1F616323" w14:textId="77777777" w:rsidR="003A12C5" w:rsidRPr="000B6C0D" w:rsidRDefault="003A12C5" w:rsidP="00BE2214">
            <w:pPr>
              <w:pStyle w:val="1"/>
              <w:ind w:left="907"/>
              <w:jc w:val="both"/>
            </w:pPr>
            <w:r w:rsidRPr="000B6C0D">
              <w:t>Biomass</w:t>
            </w:r>
          </w:p>
        </w:tc>
        <w:tc>
          <w:tcPr>
            <w:tcW w:w="0" w:type="auto"/>
          </w:tcPr>
          <w:p w14:paraId="76250297" w14:textId="77777777" w:rsidR="003A12C5" w:rsidRPr="000B6C0D" w:rsidRDefault="003A12C5" w:rsidP="00BE2214">
            <w:pPr>
              <w:pStyle w:val="1"/>
              <w:ind w:left="907"/>
              <w:jc w:val="both"/>
            </w:pPr>
            <w:r w:rsidRPr="000B6C0D">
              <w:t>Nuclear</w:t>
            </w:r>
          </w:p>
        </w:tc>
      </w:tr>
      <w:tr w:rsidR="003A12C5" w:rsidRPr="000B6C0D" w14:paraId="7A2D02AE" w14:textId="77777777" w:rsidTr="000C6F2B">
        <w:tc>
          <w:tcPr>
            <w:tcW w:w="0" w:type="auto"/>
          </w:tcPr>
          <w:p w14:paraId="50C60A5B" w14:textId="77777777" w:rsidR="003A12C5" w:rsidRPr="000B6C0D" w:rsidRDefault="003A12C5" w:rsidP="00BE2214">
            <w:pPr>
              <w:pStyle w:val="1"/>
              <w:ind w:left="907"/>
              <w:jc w:val="both"/>
            </w:pPr>
            <w:r w:rsidRPr="000B6C0D">
              <w:t>Oil</w:t>
            </w:r>
          </w:p>
        </w:tc>
        <w:tc>
          <w:tcPr>
            <w:tcW w:w="0" w:type="auto"/>
          </w:tcPr>
          <w:p w14:paraId="5888262A" w14:textId="77777777" w:rsidR="003A12C5" w:rsidRPr="000B6C0D" w:rsidRDefault="003A12C5" w:rsidP="00BE2214">
            <w:pPr>
              <w:pStyle w:val="1"/>
              <w:ind w:left="907"/>
              <w:jc w:val="both"/>
            </w:pPr>
            <w:r w:rsidRPr="000B6C0D">
              <w:t>Marine</w:t>
            </w:r>
          </w:p>
        </w:tc>
      </w:tr>
      <w:tr w:rsidR="003A12C5" w:rsidRPr="000B6C0D" w14:paraId="0E9B6D02" w14:textId="77777777" w:rsidTr="000C6F2B">
        <w:tc>
          <w:tcPr>
            <w:tcW w:w="0" w:type="auto"/>
          </w:tcPr>
          <w:p w14:paraId="2BCCBCDB" w14:textId="77777777" w:rsidR="003A12C5" w:rsidRPr="000B6C0D" w:rsidRDefault="003A12C5" w:rsidP="00BE2214">
            <w:pPr>
              <w:pStyle w:val="1"/>
              <w:ind w:left="907"/>
              <w:jc w:val="both"/>
            </w:pPr>
            <w:r w:rsidRPr="000B6C0D">
              <w:t>Pumped Storage</w:t>
            </w:r>
          </w:p>
        </w:tc>
        <w:tc>
          <w:tcPr>
            <w:tcW w:w="0" w:type="auto"/>
          </w:tcPr>
          <w:p w14:paraId="6875E9E9" w14:textId="77777777" w:rsidR="003A12C5" w:rsidRPr="000B6C0D" w:rsidRDefault="003A12C5" w:rsidP="00BE2214">
            <w:pPr>
              <w:pStyle w:val="1"/>
              <w:ind w:left="907"/>
              <w:jc w:val="both"/>
            </w:pPr>
            <w:r w:rsidRPr="000B6C0D">
              <w:t>Tidal</w:t>
            </w:r>
          </w:p>
        </w:tc>
      </w:tr>
      <w:tr w:rsidR="003A12C5" w:rsidRPr="000B6C0D" w14:paraId="65D5E48D" w14:textId="77777777" w:rsidTr="000C6F2B">
        <w:tc>
          <w:tcPr>
            <w:tcW w:w="0" w:type="auto"/>
          </w:tcPr>
          <w:p w14:paraId="7BB1A5A3" w14:textId="77777777" w:rsidR="003A12C5" w:rsidRPr="000B6C0D" w:rsidRDefault="003A12C5" w:rsidP="00BE2214">
            <w:pPr>
              <w:pStyle w:val="1"/>
              <w:ind w:left="907"/>
              <w:jc w:val="both"/>
            </w:pPr>
            <w:r w:rsidRPr="000B6C0D">
              <w:t>Interconnectors</w:t>
            </w:r>
          </w:p>
        </w:tc>
        <w:tc>
          <w:tcPr>
            <w:tcW w:w="0" w:type="auto"/>
          </w:tcPr>
          <w:p w14:paraId="692C5C18" w14:textId="77777777" w:rsidR="003A12C5" w:rsidRPr="003A12C5" w:rsidRDefault="003A12C5" w:rsidP="00BE2214">
            <w:pPr>
              <w:pStyle w:val="1"/>
              <w:ind w:left="907"/>
              <w:jc w:val="both"/>
            </w:pPr>
          </w:p>
        </w:tc>
      </w:tr>
    </w:tbl>
    <w:p w14:paraId="59ADDB46" w14:textId="77777777" w:rsidR="003A12C5" w:rsidRPr="000B6C0D" w:rsidRDefault="003A12C5" w:rsidP="00BE2214">
      <w:pPr>
        <w:pStyle w:val="1"/>
        <w:ind w:left="907"/>
        <w:jc w:val="both"/>
      </w:pPr>
    </w:p>
    <w:p w14:paraId="7DC1F567" w14:textId="77777777" w:rsidR="003A12C5" w:rsidRPr="000B6C0D" w:rsidRDefault="003A12C5" w:rsidP="00BE2214">
      <w:pPr>
        <w:pStyle w:val="1"/>
        <w:ind w:left="907"/>
        <w:jc w:val="both"/>
      </w:pPr>
      <w:r w:rsidRPr="000B6C0D">
        <w:t>Determination of Connectivity</w:t>
      </w:r>
    </w:p>
    <w:p w14:paraId="14F05C9E" w14:textId="77777777" w:rsidR="003A12C5" w:rsidRPr="000B6C0D" w:rsidRDefault="003A12C5" w:rsidP="00BE2214">
      <w:pPr>
        <w:pStyle w:val="1"/>
        <w:ind w:left="907"/>
        <w:jc w:val="both"/>
      </w:pPr>
    </w:p>
    <w:p w14:paraId="641DD7F6" w14:textId="77777777" w:rsidR="003A12C5" w:rsidRPr="000B6C0D" w:rsidRDefault="003A12C5" w:rsidP="009C4625">
      <w:pPr>
        <w:pStyle w:val="1"/>
        <w:numPr>
          <w:ilvl w:val="0"/>
          <w:numId w:val="171"/>
        </w:numPr>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67F2EBE8" w14:textId="77777777" w:rsidR="003A12C5" w:rsidRPr="000B6C0D" w:rsidRDefault="003A12C5" w:rsidP="00BE2214">
      <w:pPr>
        <w:pStyle w:val="1"/>
        <w:ind w:left="907"/>
        <w:jc w:val="both"/>
      </w:pPr>
    </w:p>
    <w:p w14:paraId="6D510091" w14:textId="77777777" w:rsidR="003A12C5" w:rsidRPr="000B6C0D" w:rsidRDefault="003A12C5" w:rsidP="00BE2214">
      <w:pPr>
        <w:pStyle w:val="1"/>
        <w:numPr>
          <w:ilvl w:val="0"/>
          <w:numId w:val="51"/>
        </w:numPr>
        <w:tabs>
          <w:tab w:val="num" w:pos="1440"/>
        </w:tabs>
        <w:ind w:left="907"/>
        <w:jc w:val="both"/>
      </w:pPr>
      <w:r w:rsidRPr="000B6C0D">
        <w:t>Parallel paths – the longest path will be taken.  An illustrative example is shown below with x, y and z representing the incremental km between zones.</w:t>
      </w:r>
    </w:p>
    <w:p w14:paraId="578F99FC" w14:textId="77777777" w:rsidR="003A12C5" w:rsidRPr="000B6C0D" w:rsidRDefault="003A12C5" w:rsidP="00BE2214">
      <w:pPr>
        <w:pStyle w:val="1"/>
        <w:ind w:left="907"/>
        <w:jc w:val="both"/>
      </w:pPr>
    </w:p>
    <w:p w14:paraId="3B13342F" w14:textId="0492EB4B" w:rsidR="003A12C5" w:rsidRPr="000B6C0D" w:rsidRDefault="00575BBD" w:rsidP="00BE2214">
      <w:pPr>
        <w:pStyle w:val="1"/>
        <w:ind w:left="907"/>
        <w:jc w:val="both"/>
      </w:pPr>
      <w:r w:rsidRPr="003A12C5">
        <w:rPr>
          <w:noProof/>
          <w:lang w:eastAsia="en-GB"/>
        </w:rPr>
        <w:lastRenderedPageBreak/>
        <w:drawing>
          <wp:inline distT="0" distB="0" distL="0" distR="0" wp14:anchorId="7151B72A" wp14:editId="53EEA092">
            <wp:extent cx="3419475" cy="21336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19475" cy="2133600"/>
                    </a:xfrm>
                    <a:prstGeom prst="rect">
                      <a:avLst/>
                    </a:prstGeom>
                    <a:noFill/>
                    <a:ln>
                      <a:noFill/>
                    </a:ln>
                  </pic:spPr>
                </pic:pic>
              </a:graphicData>
            </a:graphic>
          </wp:inline>
        </w:drawing>
      </w:r>
      <w:r w:rsidRPr="00BE09DE">
        <w:rPr>
          <w:noProof/>
          <w:lang w:eastAsia="en-GB"/>
        </w:rPr>
        <w:drawing>
          <wp:inline distT="0" distB="0" distL="0" distR="0" wp14:anchorId="66ECA99C" wp14:editId="57CF396C">
            <wp:extent cx="1419225" cy="212407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19225" cy="2124075"/>
                    </a:xfrm>
                    <a:prstGeom prst="rect">
                      <a:avLst/>
                    </a:prstGeom>
                    <a:noFill/>
                    <a:ln>
                      <a:noFill/>
                    </a:ln>
                  </pic:spPr>
                </pic:pic>
              </a:graphicData>
            </a:graphic>
          </wp:inline>
        </w:drawing>
      </w:r>
    </w:p>
    <w:p w14:paraId="6AC5CE88" w14:textId="77777777" w:rsidR="003A12C5" w:rsidRPr="000B6C0D" w:rsidRDefault="003A12C5" w:rsidP="00BE2214">
      <w:pPr>
        <w:pStyle w:val="1"/>
        <w:ind w:left="907"/>
        <w:jc w:val="both"/>
      </w:pPr>
    </w:p>
    <w:p w14:paraId="419120FB" w14:textId="53936908" w:rsidR="003A12C5" w:rsidRPr="000B6C0D" w:rsidRDefault="003A12C5" w:rsidP="00BE2214">
      <w:pPr>
        <w:pStyle w:val="1"/>
        <w:numPr>
          <w:ilvl w:val="0"/>
          <w:numId w:val="51"/>
        </w:numPr>
        <w:tabs>
          <w:tab w:val="num" w:pos="1440"/>
        </w:tabs>
        <w:ind w:left="907"/>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77AB1479" w14:textId="77777777" w:rsidR="003A12C5" w:rsidRPr="000B6C0D" w:rsidRDefault="003A12C5" w:rsidP="00BE2214">
      <w:pPr>
        <w:pStyle w:val="1"/>
        <w:ind w:left="907"/>
        <w:jc w:val="both"/>
      </w:pPr>
    </w:p>
    <w:p w14:paraId="793D573F" w14:textId="5B07F60A" w:rsidR="003A12C5" w:rsidRPr="000B6C0D" w:rsidRDefault="00575BBD" w:rsidP="00BE2214">
      <w:pPr>
        <w:pStyle w:val="1"/>
        <w:tabs>
          <w:tab w:val="num" w:pos="1440"/>
        </w:tabs>
        <w:ind w:left="907"/>
        <w:jc w:val="both"/>
      </w:pPr>
      <w:r w:rsidRPr="003A12C5">
        <w:rPr>
          <w:noProof/>
          <w:lang w:eastAsia="en-GB"/>
        </w:rPr>
        <w:drawing>
          <wp:inline distT="0" distB="0" distL="0" distR="0" wp14:anchorId="2033C07B" wp14:editId="218088AC">
            <wp:extent cx="5867400" cy="1885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67400" cy="1885950"/>
                    </a:xfrm>
                    <a:prstGeom prst="rect">
                      <a:avLst/>
                    </a:prstGeom>
                    <a:noFill/>
                    <a:ln>
                      <a:noFill/>
                    </a:ln>
                  </pic:spPr>
                </pic:pic>
              </a:graphicData>
            </a:graphic>
          </wp:inline>
        </w:drawing>
      </w:r>
    </w:p>
    <w:p w14:paraId="4148FE4D" w14:textId="77777777" w:rsidR="003A12C5" w:rsidRPr="000B6C0D" w:rsidRDefault="003A12C5" w:rsidP="00BE2214">
      <w:pPr>
        <w:pStyle w:val="1"/>
        <w:ind w:left="907"/>
        <w:jc w:val="both"/>
      </w:pPr>
    </w:p>
    <w:p w14:paraId="2850B7E6" w14:textId="77777777" w:rsidR="003A12C5" w:rsidRPr="000B6C0D" w:rsidRDefault="003A12C5" w:rsidP="009C4625">
      <w:pPr>
        <w:pStyle w:val="1"/>
        <w:numPr>
          <w:ilvl w:val="0"/>
          <w:numId w:val="171"/>
        </w:numPr>
        <w:jc w:val="both"/>
      </w:pPr>
      <w:r w:rsidRPr="000B6C0D">
        <w:t>An illustrative Connectivity diagram is shown below:</w:t>
      </w:r>
    </w:p>
    <w:p w14:paraId="3BABC9EC" w14:textId="77777777" w:rsidR="003A12C5" w:rsidRPr="000B6C0D" w:rsidRDefault="003A12C5" w:rsidP="00BE2214">
      <w:pPr>
        <w:pStyle w:val="1"/>
        <w:ind w:left="907"/>
        <w:jc w:val="both"/>
      </w:pPr>
    </w:p>
    <w:p w14:paraId="486E34A1" w14:textId="6BB76F06" w:rsidR="003A12C5" w:rsidRPr="000B6C0D" w:rsidRDefault="00575BBD" w:rsidP="00BE2214">
      <w:pPr>
        <w:pStyle w:val="1"/>
        <w:ind w:left="907"/>
        <w:jc w:val="both"/>
      </w:pPr>
      <w:r w:rsidRPr="003A12C5">
        <w:rPr>
          <w:noProof/>
          <w:lang w:eastAsia="en-GB"/>
        </w:rPr>
        <w:lastRenderedPageBreak/>
        <w:drawing>
          <wp:inline distT="0" distB="0" distL="0" distR="0" wp14:anchorId="7C6BFD5B" wp14:editId="4310847C">
            <wp:extent cx="3733800" cy="36099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33800" cy="3609975"/>
                    </a:xfrm>
                    <a:prstGeom prst="rect">
                      <a:avLst/>
                    </a:prstGeom>
                    <a:noFill/>
                    <a:ln>
                      <a:noFill/>
                    </a:ln>
                  </pic:spPr>
                </pic:pic>
              </a:graphicData>
            </a:graphic>
          </wp:inline>
        </w:drawing>
      </w:r>
    </w:p>
    <w:p w14:paraId="46E5F2C8" w14:textId="77777777" w:rsidR="003A12C5" w:rsidRPr="000B6C0D" w:rsidRDefault="003A12C5" w:rsidP="00BE2214">
      <w:pPr>
        <w:pStyle w:val="1"/>
        <w:ind w:left="907"/>
        <w:jc w:val="both"/>
      </w:pPr>
    </w:p>
    <w:p w14:paraId="7E9FCAE1" w14:textId="77777777" w:rsidR="003A12C5" w:rsidRPr="000B6C0D" w:rsidRDefault="003A12C5" w:rsidP="00BE2214">
      <w:pPr>
        <w:pStyle w:val="1"/>
        <w:ind w:left="907"/>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53370CFA" w14:textId="77777777" w:rsidR="003A12C5" w:rsidRPr="000B6C0D" w:rsidRDefault="003A12C5" w:rsidP="00BE2214">
      <w:pPr>
        <w:pStyle w:val="1"/>
        <w:ind w:left="907"/>
        <w:jc w:val="both"/>
      </w:pPr>
    </w:p>
    <w:p w14:paraId="01F9BAC0" w14:textId="77777777" w:rsidR="003A12C5" w:rsidRPr="000B6C0D" w:rsidRDefault="003A12C5" w:rsidP="00BE2214">
      <w:pPr>
        <w:pStyle w:val="1"/>
        <w:ind w:left="907"/>
        <w:jc w:val="both"/>
      </w:pPr>
    </w:p>
    <w:p w14:paraId="647E08C0" w14:textId="59313F75" w:rsidR="003A12C5" w:rsidRPr="000B6C0D" w:rsidRDefault="003A12C5" w:rsidP="009C4625">
      <w:pPr>
        <w:pStyle w:val="1"/>
        <w:numPr>
          <w:ilvl w:val="0"/>
          <w:numId w:val="171"/>
        </w:numPr>
        <w:tabs>
          <w:tab w:val="left" w:pos="2040"/>
        </w:tabs>
        <w:jc w:val="both"/>
      </w:pPr>
      <w:r w:rsidRPr="000B6C0D">
        <w:t>The Company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5222A603" w14:textId="77777777" w:rsidR="003A12C5" w:rsidRPr="003A12C5" w:rsidRDefault="003A12C5" w:rsidP="00BE2214">
      <w:pPr>
        <w:pStyle w:val="1"/>
        <w:ind w:left="907"/>
        <w:jc w:val="both"/>
      </w:pPr>
    </w:p>
    <w:p w14:paraId="1647A007" w14:textId="77777777" w:rsidR="003A12C5" w:rsidRPr="000B6C0D" w:rsidRDefault="003A12C5" w:rsidP="00BE2214">
      <w:pPr>
        <w:pStyle w:val="1"/>
        <w:ind w:left="907"/>
        <w:jc w:val="both"/>
      </w:pPr>
      <w:r w:rsidRPr="000B6C0D">
        <w:t>Calculation of Boundary Sharing Factors</w:t>
      </w:r>
    </w:p>
    <w:p w14:paraId="54D2E556" w14:textId="77777777" w:rsidR="003A12C5" w:rsidRPr="000B6C0D" w:rsidRDefault="003A12C5" w:rsidP="00BE2214">
      <w:pPr>
        <w:pStyle w:val="1"/>
        <w:ind w:left="907"/>
        <w:jc w:val="both"/>
      </w:pPr>
    </w:p>
    <w:p w14:paraId="39B5084F" w14:textId="0104D9D1" w:rsidR="003A12C5" w:rsidRPr="000B6C0D" w:rsidRDefault="003A12C5" w:rsidP="009C4625">
      <w:pPr>
        <w:pStyle w:val="1"/>
        <w:numPr>
          <w:ilvl w:val="0"/>
          <w:numId w:val="171"/>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ins w:id="290" w:author="Mott(ESO), Paul" w:date="2023-04-16T23:25:00Z">
        <w:r w:rsidR="00DA5647">
          <w:t xml:space="preserve"> </w:t>
        </w:r>
      </w:ins>
    </w:p>
    <w:p w14:paraId="710C8009" w14:textId="77777777" w:rsidR="003A12C5" w:rsidRPr="000B6C0D" w:rsidRDefault="003A12C5" w:rsidP="00BE2214">
      <w:pPr>
        <w:pStyle w:val="1"/>
        <w:ind w:left="907"/>
        <w:jc w:val="both"/>
      </w:pPr>
    </w:p>
    <w:p w14:paraId="0798C219" w14:textId="1732168A" w:rsidR="003A12C5" w:rsidRPr="000B6C0D" w:rsidRDefault="003A12C5" w:rsidP="00BE2214">
      <w:pPr>
        <w:pStyle w:val="1"/>
        <w:ind w:left="907"/>
        <w:jc w:val="both"/>
      </w:pPr>
      <w:r w:rsidRPr="000B6C0D">
        <w:t xml:space="preserve">If </w:t>
      </w:r>
      <w:r w:rsidR="00575BBD" w:rsidRPr="000B6C0D">
        <w:rPr>
          <w:noProof/>
          <w:position w:val="-30"/>
        </w:rPr>
        <w:drawing>
          <wp:inline distT="0" distB="0" distL="0" distR="0" wp14:anchorId="55E3819F" wp14:editId="41208243">
            <wp:extent cx="800100" cy="4286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A5AF10F" w14:textId="77777777" w:rsidR="003A12C5" w:rsidRPr="000B6C0D" w:rsidRDefault="003A12C5" w:rsidP="00BE2214">
      <w:pPr>
        <w:pStyle w:val="1"/>
        <w:ind w:left="907"/>
        <w:jc w:val="both"/>
      </w:pPr>
    </w:p>
    <w:p w14:paraId="5DDE73DC" w14:textId="77777777" w:rsidR="003A12C5" w:rsidRPr="000B6C0D" w:rsidRDefault="003A12C5" w:rsidP="00BE2214">
      <w:pPr>
        <w:pStyle w:val="1"/>
        <w:ind w:left="907"/>
        <w:jc w:val="both"/>
      </w:pPr>
      <w:r w:rsidRPr="000B6C0D">
        <w:t>Where:</w:t>
      </w:r>
    </w:p>
    <w:p w14:paraId="3A0FAD97" w14:textId="77777777" w:rsidR="003A12C5" w:rsidRPr="000B6C0D" w:rsidRDefault="003A12C5" w:rsidP="00BE2214">
      <w:pPr>
        <w:pStyle w:val="1"/>
        <w:ind w:left="907" w:firstLine="23"/>
        <w:jc w:val="both"/>
      </w:pPr>
      <w:r w:rsidRPr="000B6C0D">
        <w:t>LC = Cumulative Low Carbon generation TEC behind the relevant transmission boundary</w:t>
      </w:r>
    </w:p>
    <w:p w14:paraId="06835E90" w14:textId="77777777" w:rsidR="003A12C5" w:rsidRPr="000B6C0D" w:rsidRDefault="003A12C5" w:rsidP="00BE2214">
      <w:pPr>
        <w:pStyle w:val="1"/>
        <w:ind w:left="907" w:firstLine="23"/>
        <w:jc w:val="both"/>
      </w:pPr>
      <w:r w:rsidRPr="000B6C0D">
        <w:t>C = Cumulative Carbon generation TEC behind the relevant transmission boundary</w:t>
      </w:r>
    </w:p>
    <w:p w14:paraId="78CF7295" w14:textId="77777777" w:rsidR="003A12C5" w:rsidRPr="000B6C0D" w:rsidRDefault="003A12C5" w:rsidP="00BE2214">
      <w:pPr>
        <w:pStyle w:val="1"/>
        <w:ind w:left="907"/>
        <w:jc w:val="both"/>
      </w:pPr>
    </w:p>
    <w:p w14:paraId="496BA7C7" w14:textId="77777777" w:rsidR="003A12C5" w:rsidRPr="000B6C0D" w:rsidRDefault="003A12C5" w:rsidP="00BE2214">
      <w:pPr>
        <w:pStyle w:val="1"/>
        <w:ind w:left="907"/>
        <w:jc w:val="both"/>
      </w:pPr>
    </w:p>
    <w:p w14:paraId="42105BA1" w14:textId="3BC07839" w:rsidR="003A12C5" w:rsidRPr="000B6C0D" w:rsidRDefault="003A12C5" w:rsidP="00BE2214">
      <w:pPr>
        <w:pStyle w:val="1"/>
        <w:ind w:left="907"/>
        <w:jc w:val="both"/>
        <w:rPr>
          <w:u w:val="single"/>
        </w:rPr>
      </w:pPr>
      <w:r w:rsidRPr="000B6C0D">
        <w:t xml:space="preserve">If </w:t>
      </w:r>
      <w:r w:rsidR="00575BBD" w:rsidRPr="000B6C0D">
        <w:rPr>
          <w:noProof/>
          <w:position w:val="-30"/>
        </w:rPr>
        <w:drawing>
          <wp:inline distT="0" distB="0" distL="0" distR="0" wp14:anchorId="13F08A74" wp14:editId="03F3D1B3">
            <wp:extent cx="800100" cy="4286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r w:rsidRPr="000B6C0D">
        <w:rPr>
          <w:u w:val="single"/>
        </w:rPr>
        <w:t xml:space="preserve">  then the BSF is calculated using the following formula: -</w:t>
      </w:r>
    </w:p>
    <w:p w14:paraId="0897FD44" w14:textId="77777777" w:rsidR="003A12C5" w:rsidRPr="000B6C0D" w:rsidRDefault="003A12C5" w:rsidP="00BE2214">
      <w:pPr>
        <w:pStyle w:val="1"/>
        <w:ind w:left="907"/>
        <w:jc w:val="both"/>
        <w:rPr>
          <w:u w:val="single"/>
        </w:rPr>
      </w:pPr>
    </w:p>
    <w:p w14:paraId="49DBE202" w14:textId="30873C40" w:rsidR="003A12C5" w:rsidRPr="000B6C0D" w:rsidRDefault="00575BBD" w:rsidP="00BE2214">
      <w:pPr>
        <w:pStyle w:val="1"/>
        <w:ind w:left="907" w:firstLine="23"/>
        <w:jc w:val="both"/>
      </w:pPr>
      <w:r w:rsidRPr="000B6C0D">
        <w:rPr>
          <w:noProof/>
          <w:position w:val="-34"/>
        </w:rPr>
        <w:lastRenderedPageBreak/>
        <w:drawing>
          <wp:inline distT="0" distB="0" distL="0" distR="0" wp14:anchorId="0DFC47E1" wp14:editId="3B61C31E">
            <wp:extent cx="1781175" cy="5048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81175" cy="504825"/>
                    </a:xfrm>
                    <a:prstGeom prst="rect">
                      <a:avLst/>
                    </a:prstGeom>
                    <a:noFill/>
                    <a:ln>
                      <a:noFill/>
                    </a:ln>
                  </pic:spPr>
                </pic:pic>
              </a:graphicData>
            </a:graphic>
          </wp:inline>
        </w:drawing>
      </w:r>
    </w:p>
    <w:p w14:paraId="137A4B6F" w14:textId="77777777" w:rsidR="003A12C5" w:rsidRPr="000B6C0D" w:rsidRDefault="003A12C5" w:rsidP="00BE2214">
      <w:pPr>
        <w:pStyle w:val="1"/>
        <w:ind w:left="907" w:firstLine="23"/>
        <w:jc w:val="both"/>
      </w:pPr>
      <w:r w:rsidRPr="000B6C0D">
        <w:t>Where:</w:t>
      </w:r>
    </w:p>
    <w:p w14:paraId="55AC9998" w14:textId="77777777" w:rsidR="003A12C5" w:rsidRPr="000B6C0D" w:rsidRDefault="003A12C5" w:rsidP="00BE2214">
      <w:pPr>
        <w:pStyle w:val="1"/>
        <w:ind w:left="907" w:firstLine="23"/>
        <w:jc w:val="both"/>
      </w:pPr>
      <w:r w:rsidRPr="000B6C0D">
        <w:t>BSF = boundary sharing factor.</w:t>
      </w:r>
    </w:p>
    <w:p w14:paraId="598D45DE" w14:textId="77777777" w:rsidR="003A12C5" w:rsidRPr="000B6C0D" w:rsidRDefault="003A12C5" w:rsidP="00BE2214">
      <w:pPr>
        <w:pStyle w:val="1"/>
        <w:ind w:left="907"/>
        <w:jc w:val="both"/>
      </w:pPr>
    </w:p>
    <w:p w14:paraId="1BBE33D6" w14:textId="77777777" w:rsidR="003A12C5" w:rsidRPr="000B6C0D" w:rsidRDefault="003A12C5" w:rsidP="009C4625">
      <w:pPr>
        <w:pStyle w:val="1"/>
        <w:numPr>
          <w:ilvl w:val="0"/>
          <w:numId w:val="171"/>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6AD75894" w14:textId="77777777" w:rsidR="003A12C5" w:rsidRPr="000B6C0D" w:rsidRDefault="003A12C5" w:rsidP="00BE2214">
      <w:pPr>
        <w:pStyle w:val="1"/>
        <w:ind w:left="907"/>
        <w:jc w:val="both"/>
      </w:pPr>
    </w:p>
    <w:p w14:paraId="626E1CAD" w14:textId="685C6B4C" w:rsidR="003A12C5" w:rsidRPr="003A12C5" w:rsidRDefault="00575BBD" w:rsidP="00BE2214">
      <w:pPr>
        <w:pStyle w:val="1"/>
        <w:tabs>
          <w:tab w:val="left" w:pos="2040"/>
        </w:tabs>
        <w:ind w:left="907"/>
        <w:jc w:val="center"/>
      </w:pPr>
      <w:r w:rsidRPr="00F75086">
        <w:rPr>
          <w:noProof/>
          <w:position w:val="-12"/>
        </w:rPr>
        <w:drawing>
          <wp:inline distT="0" distB="0" distL="0" distR="0" wp14:anchorId="225E3E02" wp14:editId="4E387E91">
            <wp:extent cx="1714500" cy="228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14500" cy="228600"/>
                    </a:xfrm>
                    <a:prstGeom prst="rect">
                      <a:avLst/>
                    </a:prstGeom>
                    <a:noFill/>
                    <a:ln>
                      <a:noFill/>
                    </a:ln>
                  </pic:spPr>
                </pic:pic>
              </a:graphicData>
            </a:graphic>
          </wp:inline>
        </w:drawing>
      </w:r>
    </w:p>
    <w:p w14:paraId="354EFCE1" w14:textId="77777777" w:rsidR="003A12C5" w:rsidRPr="000B6C0D" w:rsidRDefault="003A12C5" w:rsidP="00BE2214">
      <w:pPr>
        <w:pStyle w:val="1"/>
        <w:tabs>
          <w:tab w:val="left" w:pos="2040"/>
        </w:tabs>
        <w:ind w:left="907"/>
      </w:pPr>
      <w:proofErr w:type="gramStart"/>
      <w:r w:rsidRPr="000B6C0D">
        <w:t>Where;</w:t>
      </w:r>
      <w:proofErr w:type="gramEnd"/>
    </w:p>
    <w:p w14:paraId="32480A06" w14:textId="77777777" w:rsidR="003A12C5" w:rsidRPr="000B6C0D" w:rsidRDefault="003A12C5" w:rsidP="00BE2214">
      <w:pPr>
        <w:pStyle w:val="1"/>
        <w:tabs>
          <w:tab w:val="left" w:pos="2040"/>
        </w:tabs>
        <w:ind w:left="907"/>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10B54A32" w14:textId="77777777" w:rsidR="003A12C5" w:rsidRPr="000B6C0D" w:rsidRDefault="003A12C5" w:rsidP="00BE2214">
      <w:pPr>
        <w:pStyle w:val="1"/>
        <w:tabs>
          <w:tab w:val="left" w:pos="2040"/>
        </w:tabs>
        <w:ind w:left="907"/>
      </w:pPr>
      <w:proofErr w:type="spellStart"/>
      <w:r w:rsidRPr="000B6C0D">
        <w:t>BSF</w:t>
      </w:r>
      <w:r w:rsidRPr="000B6C0D">
        <w:rPr>
          <w:vertAlign w:val="subscript"/>
        </w:rPr>
        <w:t>ab</w:t>
      </w:r>
      <w:proofErr w:type="spellEnd"/>
      <w:r w:rsidRPr="000B6C0D">
        <w:t xml:space="preserve"> = generation charging zone boundary sharing factor.</w:t>
      </w:r>
    </w:p>
    <w:p w14:paraId="15EC149E" w14:textId="77777777" w:rsidR="003A12C5" w:rsidRPr="000B6C0D" w:rsidRDefault="003A12C5" w:rsidP="00BE2214">
      <w:pPr>
        <w:pStyle w:val="1"/>
        <w:ind w:left="907"/>
        <w:jc w:val="both"/>
      </w:pPr>
    </w:p>
    <w:p w14:paraId="1CDFAA92" w14:textId="77777777" w:rsidR="003A12C5" w:rsidRPr="000B6C0D" w:rsidRDefault="003A12C5" w:rsidP="009C4625">
      <w:pPr>
        <w:pStyle w:val="1"/>
        <w:numPr>
          <w:ilvl w:val="0"/>
          <w:numId w:val="171"/>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4B9F6D38" w14:textId="77777777" w:rsidR="003A12C5" w:rsidRPr="000B6C0D" w:rsidRDefault="003A12C5" w:rsidP="00BE2214">
      <w:pPr>
        <w:pStyle w:val="1"/>
        <w:ind w:left="907"/>
        <w:jc w:val="both"/>
      </w:pPr>
    </w:p>
    <w:p w14:paraId="3E2DD071" w14:textId="42BB8DD9" w:rsidR="003A12C5" w:rsidRPr="003A12C5" w:rsidRDefault="00575BBD" w:rsidP="00BE2214">
      <w:pPr>
        <w:pStyle w:val="1"/>
        <w:tabs>
          <w:tab w:val="left" w:pos="2040"/>
        </w:tabs>
        <w:ind w:left="907"/>
        <w:jc w:val="center"/>
      </w:pPr>
      <w:r w:rsidRPr="00F75086">
        <w:rPr>
          <w:noProof/>
          <w:position w:val="-12"/>
        </w:rPr>
        <w:drawing>
          <wp:inline distT="0" distB="0" distL="0" distR="0" wp14:anchorId="147DA035" wp14:editId="5840A30A">
            <wp:extent cx="1933575" cy="2286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14:paraId="7EA24362" w14:textId="77777777" w:rsidR="003A12C5" w:rsidRPr="000B6C0D" w:rsidRDefault="003A12C5" w:rsidP="00BE2214">
      <w:pPr>
        <w:pStyle w:val="1"/>
        <w:tabs>
          <w:tab w:val="left" w:pos="2040"/>
        </w:tabs>
        <w:ind w:left="907"/>
      </w:pPr>
      <w:proofErr w:type="gramStart"/>
      <w:r w:rsidRPr="000B6C0D">
        <w:t>Where;</w:t>
      </w:r>
      <w:proofErr w:type="gramEnd"/>
    </w:p>
    <w:p w14:paraId="31FFF99E" w14:textId="77777777" w:rsidR="003A12C5" w:rsidRPr="000B6C0D" w:rsidRDefault="003A12C5" w:rsidP="00BE2214">
      <w:pPr>
        <w:pStyle w:val="1"/>
        <w:tabs>
          <w:tab w:val="left" w:pos="2040"/>
        </w:tabs>
        <w:ind w:left="907"/>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4417F558" w14:textId="77777777" w:rsidR="003A12C5" w:rsidRPr="000B6C0D" w:rsidRDefault="003A12C5" w:rsidP="00BE2214">
      <w:pPr>
        <w:pStyle w:val="1"/>
        <w:ind w:left="907"/>
        <w:jc w:val="both"/>
      </w:pPr>
    </w:p>
    <w:p w14:paraId="662C0DBA" w14:textId="77777777" w:rsidR="003A12C5" w:rsidRPr="000B6C0D" w:rsidRDefault="003A12C5" w:rsidP="00BE2214">
      <w:pPr>
        <w:pStyle w:val="1"/>
        <w:ind w:left="907"/>
        <w:jc w:val="both"/>
      </w:pPr>
      <w:r w:rsidRPr="000B6C0D">
        <w:t xml:space="preserve"> </w:t>
      </w:r>
    </w:p>
    <w:p w14:paraId="431793D4" w14:textId="77777777" w:rsidR="003A12C5" w:rsidRPr="000B6C0D" w:rsidRDefault="003A12C5" w:rsidP="009C4625">
      <w:pPr>
        <w:pStyle w:val="1"/>
        <w:numPr>
          <w:ilvl w:val="0"/>
          <w:numId w:val="171"/>
        </w:numPr>
        <w:jc w:val="both"/>
      </w:pPr>
      <w:r w:rsidRPr="000B6C0D">
        <w:t>The shared incremental km for a generation charging zone is the sum of the appropriate shared boundary incremental km for that generation charging zone as derived from the connectivity diagram.</w:t>
      </w:r>
    </w:p>
    <w:p w14:paraId="7A8EFE22" w14:textId="77777777" w:rsidR="003A12C5" w:rsidRPr="000B6C0D" w:rsidRDefault="003A12C5" w:rsidP="00BE2214">
      <w:pPr>
        <w:pStyle w:val="1"/>
        <w:ind w:left="907"/>
        <w:jc w:val="both"/>
      </w:pPr>
      <w:r w:rsidRPr="000B6C0D">
        <w:fldChar w:fldCharType="begin"/>
      </w:r>
      <w:r w:rsidRPr="000B6C0D">
        <w:instrText>xe "transport model"</w:instrText>
      </w:r>
      <w:r w:rsidRPr="000B6C0D">
        <w:fldChar w:fldCharType="end"/>
      </w:r>
    </w:p>
    <w:p w14:paraId="5AB8618D" w14:textId="644E838D" w:rsidR="003A12C5" w:rsidRPr="003A12C5" w:rsidRDefault="00575BBD" w:rsidP="00BE2214">
      <w:pPr>
        <w:pStyle w:val="1"/>
        <w:ind w:left="907"/>
        <w:jc w:val="center"/>
      </w:pPr>
      <w:r w:rsidRPr="00F75086">
        <w:rPr>
          <w:noProof/>
          <w:position w:val="-16"/>
        </w:rPr>
        <w:drawing>
          <wp:inline distT="0" distB="0" distL="0" distR="0" wp14:anchorId="3277BDB0" wp14:editId="216CC1AB">
            <wp:extent cx="1666875" cy="29527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66875" cy="295275"/>
                    </a:xfrm>
                    <a:prstGeom prst="rect">
                      <a:avLst/>
                    </a:prstGeom>
                    <a:noFill/>
                    <a:ln>
                      <a:noFill/>
                    </a:ln>
                  </pic:spPr>
                </pic:pic>
              </a:graphicData>
            </a:graphic>
          </wp:inline>
        </w:drawing>
      </w:r>
    </w:p>
    <w:p w14:paraId="6E833A28" w14:textId="77777777" w:rsidR="003A12C5" w:rsidRPr="000B6C0D" w:rsidRDefault="003A12C5" w:rsidP="00BE2214">
      <w:pPr>
        <w:pStyle w:val="1"/>
        <w:tabs>
          <w:tab w:val="left" w:pos="2040"/>
        </w:tabs>
        <w:ind w:left="907"/>
      </w:pPr>
      <w:r w:rsidRPr="00F75086">
        <w:tab/>
      </w:r>
      <w:proofErr w:type="gramStart"/>
      <w:r w:rsidRPr="000B6C0D">
        <w:t>Where;</w:t>
      </w:r>
      <w:proofErr w:type="gramEnd"/>
    </w:p>
    <w:p w14:paraId="3B5B0BDD" w14:textId="77777777" w:rsidR="003A12C5" w:rsidRPr="00F75086" w:rsidRDefault="003A12C5" w:rsidP="00BE2214">
      <w:pPr>
        <w:pStyle w:val="Variableexplanation"/>
        <w:tabs>
          <w:tab w:val="clear" w:pos="1134"/>
          <w:tab w:val="clear" w:pos="1418"/>
          <w:tab w:val="clear" w:pos="1701"/>
        </w:tabs>
        <w:ind w:left="907"/>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2EE2F687" w14:textId="77777777" w:rsidR="003A12C5" w:rsidRPr="000B6C0D" w:rsidRDefault="003A12C5" w:rsidP="00BE2214">
      <w:pPr>
        <w:pStyle w:val="1"/>
        <w:ind w:left="907"/>
        <w:jc w:val="both"/>
      </w:pPr>
    </w:p>
    <w:p w14:paraId="54185955" w14:textId="77777777" w:rsidR="003A12C5" w:rsidRPr="000B6C0D" w:rsidRDefault="003A12C5" w:rsidP="009C4625">
      <w:pPr>
        <w:pStyle w:val="1"/>
        <w:numPr>
          <w:ilvl w:val="0"/>
          <w:numId w:val="171"/>
        </w:numPr>
        <w:jc w:val="both"/>
      </w:pPr>
      <w:r w:rsidRPr="000B6C0D">
        <w:t>The not-shared incremental km for a generation charging zone is the sum of the appropriate not-shared boundary incremental km for that generation charging zone as derived from the connectivity diagram.</w:t>
      </w:r>
    </w:p>
    <w:p w14:paraId="4527E5E0" w14:textId="77777777" w:rsidR="003A12C5" w:rsidRPr="000B6C0D" w:rsidRDefault="003A12C5" w:rsidP="00BE2214">
      <w:pPr>
        <w:pStyle w:val="1"/>
        <w:ind w:left="907"/>
        <w:jc w:val="both"/>
      </w:pPr>
      <w:r w:rsidRPr="000B6C0D">
        <w:fldChar w:fldCharType="begin"/>
      </w:r>
      <w:r w:rsidRPr="000B6C0D">
        <w:instrText>xe "transport model"</w:instrText>
      </w:r>
      <w:r w:rsidRPr="000B6C0D">
        <w:fldChar w:fldCharType="end"/>
      </w:r>
    </w:p>
    <w:p w14:paraId="26AA8D9B" w14:textId="65D0FEBB" w:rsidR="003A12C5" w:rsidRPr="003A12C5" w:rsidRDefault="00575BBD" w:rsidP="00BE2214">
      <w:pPr>
        <w:pStyle w:val="1"/>
        <w:ind w:left="907"/>
        <w:jc w:val="center"/>
      </w:pPr>
      <w:r w:rsidRPr="00F75086">
        <w:rPr>
          <w:noProof/>
          <w:position w:val="-16"/>
        </w:rPr>
        <w:drawing>
          <wp:inline distT="0" distB="0" distL="0" distR="0" wp14:anchorId="36B4D7C3" wp14:editId="48F478F4">
            <wp:extent cx="1714500" cy="29527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14500" cy="295275"/>
                    </a:xfrm>
                    <a:prstGeom prst="rect">
                      <a:avLst/>
                    </a:prstGeom>
                    <a:noFill/>
                    <a:ln>
                      <a:noFill/>
                    </a:ln>
                  </pic:spPr>
                </pic:pic>
              </a:graphicData>
            </a:graphic>
          </wp:inline>
        </w:drawing>
      </w:r>
    </w:p>
    <w:p w14:paraId="780734DE" w14:textId="77777777" w:rsidR="003A12C5" w:rsidRPr="000B6C0D" w:rsidRDefault="003A12C5" w:rsidP="00BE2214">
      <w:pPr>
        <w:pStyle w:val="1"/>
        <w:tabs>
          <w:tab w:val="left" w:pos="2040"/>
        </w:tabs>
        <w:ind w:left="907"/>
      </w:pPr>
      <w:r w:rsidRPr="00F75086">
        <w:tab/>
      </w:r>
      <w:proofErr w:type="gramStart"/>
      <w:r w:rsidRPr="000B6C0D">
        <w:t>Where;</w:t>
      </w:r>
      <w:proofErr w:type="gramEnd"/>
    </w:p>
    <w:p w14:paraId="47842661" w14:textId="77777777" w:rsidR="003A12C5" w:rsidRPr="003A12C5" w:rsidRDefault="003A12C5" w:rsidP="00BE2214">
      <w:pPr>
        <w:pStyle w:val="1"/>
        <w:ind w:left="907"/>
        <w:jc w:val="both"/>
      </w:pPr>
    </w:p>
    <w:p w14:paraId="33C12949" w14:textId="77777777" w:rsidR="003A12C5" w:rsidRDefault="003A12C5" w:rsidP="00BE2214">
      <w:pPr>
        <w:pStyle w:val="1"/>
        <w:ind w:left="907"/>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1459AB64" w14:textId="77777777" w:rsidR="006661FE" w:rsidRDefault="006661FE" w:rsidP="00BE2214">
      <w:pPr>
        <w:pStyle w:val="1"/>
        <w:ind w:left="907"/>
        <w:jc w:val="both"/>
      </w:pPr>
    </w:p>
    <w:p w14:paraId="4F10D4F3" w14:textId="77777777" w:rsidR="006661FE" w:rsidRDefault="006661FE" w:rsidP="00BE2214">
      <w:pPr>
        <w:pStyle w:val="Heading2"/>
        <w:ind w:left="907"/>
      </w:pPr>
      <w:bookmarkStart w:id="291" w:name="_Toc32201078"/>
      <w:bookmarkStart w:id="292" w:name="_Toc49661111"/>
      <w:bookmarkStart w:id="293" w:name="_Toc274049683"/>
      <w:r>
        <w:t>Deriving the Final</w:t>
      </w:r>
      <w:r w:rsidRPr="00E75EE9">
        <w:rPr>
          <w:color w:val="auto"/>
        </w:rPr>
        <w:t xml:space="preserve"> </w:t>
      </w:r>
      <w:r w:rsidRPr="00E75EE9">
        <w:t>Local £/kW Tariff and the Wider</w:t>
      </w:r>
      <w:r>
        <w:t xml:space="preserve"> £/kW Tariff</w:t>
      </w:r>
      <w:bookmarkEnd w:id="291"/>
      <w:bookmarkEnd w:id="292"/>
      <w:bookmarkEnd w:id="293"/>
    </w:p>
    <w:p w14:paraId="53C63BE7" w14:textId="77777777" w:rsidR="006661FE" w:rsidRDefault="006661FE" w:rsidP="00BE2214">
      <w:pPr>
        <w:ind w:left="907"/>
        <w:jc w:val="both"/>
        <w:rPr>
          <w:rFonts w:ascii="Arial" w:hAnsi="Arial"/>
        </w:rPr>
      </w:pPr>
    </w:p>
    <w:p w14:paraId="76F4EDA6" w14:textId="77777777" w:rsidR="006661FE" w:rsidRDefault="006661FE" w:rsidP="009C4625">
      <w:pPr>
        <w:pStyle w:val="1"/>
        <w:numPr>
          <w:ilvl w:val="0"/>
          <w:numId w:val="171"/>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2D4DE640" w14:textId="77777777" w:rsidR="006661FE" w:rsidRDefault="006661FE" w:rsidP="00BE2214">
      <w:pPr>
        <w:pStyle w:val="Heading3"/>
        <w:ind w:left="907" w:firstLine="709"/>
        <w:jc w:val="both"/>
      </w:pPr>
      <w:bookmarkStart w:id="294" w:name="_Toc49661112"/>
    </w:p>
    <w:p w14:paraId="2087034A" w14:textId="77EF6CE2" w:rsidR="006661FE" w:rsidRPr="00543982" w:rsidRDefault="006661FE" w:rsidP="00BE2214">
      <w:pPr>
        <w:pStyle w:val="Heading3"/>
        <w:ind w:left="907" w:firstLine="709"/>
        <w:jc w:val="both"/>
        <w:rPr>
          <w:rFonts w:ascii="Arial (W1)" w:hAnsi="Arial (W1)"/>
          <w:szCs w:val="20"/>
        </w:rPr>
      </w:pPr>
      <w:bookmarkStart w:id="295" w:name="_Toc274049684"/>
      <w:r w:rsidRPr="00543982">
        <w:rPr>
          <w:rFonts w:ascii="Arial" w:hAnsi="Arial" w:cs="Arial"/>
          <w:b/>
        </w:rPr>
        <w:t>The Expansion Constant</w:t>
      </w:r>
      <w:bookmarkEnd w:id="294"/>
      <w:bookmarkEnd w:id="295"/>
      <w:r w:rsidRPr="00543982">
        <w:rPr>
          <w:rFonts w:ascii="Arial (W1)" w:hAnsi="Arial (W1)"/>
          <w:szCs w:val="20"/>
        </w:rPr>
        <w:fldChar w:fldCharType="begin"/>
      </w:r>
      <w:r w:rsidRPr="00543982">
        <w:rPr>
          <w:rFonts w:ascii="Arial (W1)" w:hAnsi="Arial (W1)"/>
          <w:szCs w:val="20"/>
        </w:rPr>
        <w:instrText xml:space="preserve"> XE "Expansion Constant" </w:instrText>
      </w:r>
      <w:r w:rsidRPr="00543982">
        <w:rPr>
          <w:rFonts w:ascii="Arial (W1)" w:hAnsi="Arial (W1)"/>
          <w:szCs w:val="20"/>
        </w:rPr>
        <w:fldChar w:fldCharType="end"/>
      </w:r>
    </w:p>
    <w:p w14:paraId="7695DFC8" w14:textId="70C7396E" w:rsidR="006661FE" w:rsidRPr="0099632B" w:rsidRDefault="006661FE" w:rsidP="009C4625">
      <w:pPr>
        <w:pStyle w:val="1"/>
        <w:numPr>
          <w:ilvl w:val="0"/>
          <w:numId w:val="171"/>
        </w:numPr>
        <w:jc w:val="both"/>
        <w:rPr>
          <w:rFonts w:cs="Arial"/>
          <w:szCs w:val="22"/>
        </w:rPr>
      </w:pPr>
      <w:r w:rsidRPr="0099632B">
        <w:rPr>
          <w:rFonts w:cs="Arial"/>
          <w:szCs w:val="22"/>
        </w:rPr>
        <w:lastRenderedPageBreak/>
        <w:t>The expansion constant</w:t>
      </w:r>
      <w:ins w:id="296" w:author="Mott(ESO), Paul" w:date="2023-03-15T20:31:00Z">
        <w:r w:rsidR="00F30384">
          <w:rPr>
            <w:rFonts w:cs="Arial"/>
            <w:szCs w:val="22"/>
          </w:rPr>
          <w:t xml:space="preserve"> </w:t>
        </w:r>
        <w:bookmarkStart w:id="297" w:name="_Hlk129804736"/>
        <w:r w:rsidR="00F30384">
          <w:rPr>
            <w:rFonts w:cs="Arial"/>
            <w:szCs w:val="22"/>
          </w:rPr>
          <w:t xml:space="preserve">is calculated for </w:t>
        </w:r>
        <w:proofErr w:type="gramStart"/>
        <w:r w:rsidR="00F30384">
          <w:rPr>
            <w:rFonts w:cs="Arial"/>
            <w:szCs w:val="22"/>
          </w:rPr>
          <w:t>a number of</w:t>
        </w:r>
        <w:proofErr w:type="gramEnd"/>
        <w:r w:rsidR="00F30384">
          <w:rPr>
            <w:rFonts w:cs="Arial"/>
            <w:szCs w:val="22"/>
          </w:rPr>
          <w:t xml:space="preserve"> asset classes.  It is </w:t>
        </w:r>
      </w:ins>
      <w:del w:id="298" w:author="Mott(ESO), Paul" w:date="2023-03-15T20:31:00Z">
        <w:r w:rsidRPr="0099632B" w:rsidDel="00F30384">
          <w:rPr>
            <w:rFonts w:cs="Arial"/>
            <w:szCs w:val="22"/>
          </w:rPr>
          <w:delText xml:space="preserve">, </w:delText>
        </w:r>
      </w:del>
      <w:bookmarkEnd w:id="297"/>
      <w:r w:rsidRPr="0099632B">
        <w:rPr>
          <w:rFonts w:cs="Arial"/>
          <w:szCs w:val="22"/>
        </w:rPr>
        <w:t>expressed in £/MW</w:t>
      </w:r>
      <w:ins w:id="299" w:author="Mott(ESO), Paul" w:date="2023-03-15T19:26:00Z">
        <w:r w:rsidR="00011FBD">
          <w:rPr>
            <w:rFonts w:cs="Arial"/>
            <w:szCs w:val="22"/>
          </w:rPr>
          <w:t>/</w:t>
        </w:r>
      </w:ins>
      <w:r w:rsidRPr="0099632B">
        <w:rPr>
          <w:rFonts w:cs="Arial"/>
          <w:szCs w:val="22"/>
        </w:rPr>
        <w:t>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w:t>
      </w:r>
      <w:ins w:id="300" w:author="Mott(ESO), Paul" w:date="2023-03-15T20:31:00Z">
        <w:r w:rsidR="00F30384">
          <w:rPr>
            <w:rFonts w:cs="Arial"/>
            <w:szCs w:val="22"/>
          </w:rPr>
          <w:t xml:space="preserve">and </w:t>
        </w:r>
      </w:ins>
      <w:r w:rsidRPr="0099632B">
        <w:rPr>
          <w:rFonts w:cs="Arial"/>
          <w:szCs w:val="22"/>
        </w:rPr>
        <w:t xml:space="preserve">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w:t>
      </w:r>
      <w:del w:id="301" w:author="Author">
        <w:r w:rsidRPr="0099632B" w:rsidDel="00EB2293">
          <w:rPr>
            <w:rFonts w:cs="Arial"/>
            <w:szCs w:val="22"/>
          </w:rPr>
          <w:delText xml:space="preserve"> </w:delText>
        </w:r>
      </w:del>
      <w:r w:rsidRPr="0099632B">
        <w:rPr>
          <w:rFonts w:cs="Arial"/>
          <w:szCs w:val="22"/>
        </w:rPr>
        <w:t xml:space="preserve"> Its magnitude is derived from the projected cost</w:t>
      </w:r>
      <w:ins w:id="302" w:author="Author">
        <w:r w:rsidR="004E3922">
          <w:rPr>
            <w:rFonts w:cs="Arial"/>
            <w:szCs w:val="22"/>
          </w:rPr>
          <w:t>, expressed as £/MW/km,</w:t>
        </w:r>
        <w:del w:id="303" w:author="Author">
          <w:r w:rsidR="004E3922" w:rsidDel="00EB2293">
            <w:rPr>
              <w:rFonts w:cs="Arial"/>
              <w:szCs w:val="22"/>
            </w:rPr>
            <w:delText xml:space="preserve"> </w:delText>
          </w:r>
          <w:r w:rsidR="001142EC" w:rsidDel="004E3922">
            <w:rPr>
              <w:rFonts w:cs="Arial"/>
              <w:szCs w:val="22"/>
            </w:rPr>
            <w:delText xml:space="preserve"> </w:delText>
          </w:r>
        </w:del>
      </w:ins>
      <w:r w:rsidRPr="0099632B">
        <w:rPr>
          <w:rFonts w:cs="Arial"/>
          <w:szCs w:val="22"/>
        </w:rPr>
        <w:t xml:space="preserve"> of </w:t>
      </w:r>
      <w:bookmarkStart w:id="304" w:name="_Hlk129804802"/>
      <w:ins w:id="305" w:author="Mott(ESO), Paul" w:date="2023-03-15T20:32:00Z">
        <w:r w:rsidR="00F30384">
          <w:rPr>
            <w:rFonts w:cs="Arial"/>
            <w:szCs w:val="22"/>
          </w:rPr>
          <w:t>new or reinforced circuit capacity</w:t>
        </w:r>
      </w:ins>
      <w:bookmarkEnd w:id="304"/>
      <w:del w:id="306" w:author="Mott(ESO), Paul" w:date="2023-03-15T20:32:00Z">
        <w:r w:rsidRPr="0099632B" w:rsidDel="00F30384">
          <w:rPr>
            <w:rFonts w:cs="Arial"/>
            <w:szCs w:val="22"/>
          </w:rPr>
          <w:delText>400kV overhead line</w:delText>
        </w:r>
      </w:del>
      <w:r w:rsidRPr="0099632B">
        <w:rPr>
          <w:rFonts w:cs="Arial"/>
          <w:szCs w:val="22"/>
        </w:rPr>
        <w:t>, including an estimate of the cost of capital, to provide for future system expansion</w:t>
      </w:r>
      <w:bookmarkStart w:id="307" w:name="_Hlk129804814"/>
      <w:r w:rsidRPr="0099632B">
        <w:rPr>
          <w:rFonts w:cs="Arial"/>
          <w:szCs w:val="22"/>
        </w:rPr>
        <w:t xml:space="preserve">. </w:t>
      </w:r>
      <w:ins w:id="308" w:author="Author">
        <w:r w:rsidR="00EA6B72">
          <w:rPr>
            <w:rFonts w:cs="Arial"/>
            <w:szCs w:val="22"/>
          </w:rPr>
          <w:t xml:space="preserve">This cost may be derived from the cost of </w:t>
        </w:r>
        <w:r w:rsidR="00C2487D">
          <w:rPr>
            <w:rFonts w:cs="Arial"/>
            <w:szCs w:val="22"/>
          </w:rPr>
          <w:t xml:space="preserve">a new line, </w:t>
        </w:r>
        <w:r w:rsidR="006659EC">
          <w:rPr>
            <w:rFonts w:cs="Arial"/>
            <w:szCs w:val="22"/>
          </w:rPr>
          <w:t xml:space="preserve">or from reinforcements, where a reinforcement is an </w:t>
        </w:r>
        <w:r w:rsidR="00CA71F8">
          <w:rPr>
            <w:rFonts w:cs="Arial"/>
            <w:szCs w:val="22"/>
          </w:rPr>
          <w:t>investment that add</w:t>
        </w:r>
        <w:r w:rsidR="00D0673D">
          <w:rPr>
            <w:rFonts w:cs="Arial"/>
            <w:szCs w:val="22"/>
          </w:rPr>
          <w:t>s</w:t>
        </w:r>
        <w:r w:rsidR="00CA71F8">
          <w:rPr>
            <w:rFonts w:cs="Arial"/>
            <w:szCs w:val="22"/>
          </w:rPr>
          <w:t xml:space="preserve"> to the capacity</w:t>
        </w:r>
        <w:r w:rsidR="00C2487D">
          <w:rPr>
            <w:rFonts w:cs="Arial"/>
            <w:szCs w:val="22"/>
          </w:rPr>
          <w:t xml:space="preserve"> </w:t>
        </w:r>
      </w:ins>
      <w:ins w:id="309" w:author="Mott(ESO), Paul" w:date="2023-03-14T23:36:00Z">
        <w:r w:rsidR="0052420C">
          <w:rPr>
            <w:rFonts w:cs="Arial"/>
            <w:szCs w:val="22"/>
          </w:rPr>
          <w:t xml:space="preserve">or life </w:t>
        </w:r>
      </w:ins>
      <w:ins w:id="310" w:author="Author">
        <w:r w:rsidR="00CA71F8">
          <w:rPr>
            <w:rFonts w:cs="Arial"/>
            <w:szCs w:val="22"/>
          </w:rPr>
          <w:t xml:space="preserve">of </w:t>
        </w:r>
        <w:del w:id="311" w:author="Author">
          <w:r w:rsidR="00C2487D" w:rsidDel="00CA71F8">
            <w:rPr>
              <w:rFonts w:cs="Arial"/>
              <w:szCs w:val="22"/>
            </w:rPr>
            <w:delText xml:space="preserve">to </w:delText>
          </w:r>
        </w:del>
        <w:r w:rsidR="00C2487D">
          <w:rPr>
            <w:rFonts w:cs="Arial"/>
            <w:szCs w:val="22"/>
          </w:rPr>
          <w:t>an existing line</w:t>
        </w:r>
        <w:r w:rsidR="00CA71F8">
          <w:rPr>
            <w:rFonts w:cs="Arial"/>
            <w:szCs w:val="22"/>
          </w:rPr>
          <w:t xml:space="preserve">, taking account of the years </w:t>
        </w:r>
        <w:proofErr w:type="gramStart"/>
        <w:r w:rsidR="00CA71F8">
          <w:rPr>
            <w:rFonts w:cs="Arial"/>
            <w:szCs w:val="22"/>
          </w:rPr>
          <w:t>for which</w:t>
        </w:r>
        <w:proofErr w:type="gramEnd"/>
        <w:r w:rsidR="00CA71F8">
          <w:rPr>
            <w:rFonts w:cs="Arial"/>
            <w:szCs w:val="22"/>
          </w:rPr>
          <w:t xml:space="preserve"> the new capacity will apply, the capacity added, and the length</w:t>
        </w:r>
        <w:r w:rsidR="00C2487D">
          <w:rPr>
            <w:rFonts w:cs="Arial"/>
            <w:szCs w:val="22"/>
          </w:rPr>
          <w:t xml:space="preserve">.  </w:t>
        </w:r>
        <w:del w:id="312" w:author="Mott(ESO), Paul" w:date="2023-03-14T23:30:00Z">
          <w:r w:rsidR="006659EC" w:rsidDel="004808D0">
            <w:rPr>
              <w:rFonts w:cs="Arial"/>
              <w:b/>
              <w:bCs/>
              <w:szCs w:val="22"/>
            </w:rPr>
            <w:delText>MWkmyears = add later</w:delText>
          </w:r>
        </w:del>
      </w:ins>
      <w:ins w:id="313" w:author="Mott(ESO), Paul" w:date="2023-03-15T18:09:00Z">
        <w:r w:rsidR="00175A9A">
          <w:rPr>
            <w:rFonts w:cs="Arial"/>
            <w:b/>
            <w:bCs/>
            <w:szCs w:val="22"/>
          </w:rPr>
          <w:t xml:space="preserve">  </w:t>
        </w:r>
        <w:bookmarkStart w:id="314" w:name="_Hlk129807323"/>
        <w:r w:rsidR="00175A9A">
          <w:t xml:space="preserve">Reinforcements to existing circuits that add neither life nor capacity, will be ignored.  </w:t>
        </w:r>
      </w:ins>
      <w:ins w:id="315" w:author="Mott(ESO), Paul" w:date="2023-03-15T20:26:00Z">
        <w:r w:rsidR="00F30384">
          <w:t>For reinforcem</w:t>
        </w:r>
      </w:ins>
      <w:ins w:id="316" w:author="Mott(ESO), Paul" w:date="2023-03-15T20:27:00Z">
        <w:r w:rsidR="00F30384">
          <w:t xml:space="preserve">ents, account is taken of the remaining asset life prior to the investment, and of the new remaining asset life after the investment.  </w:t>
        </w:r>
        <w:bookmarkStart w:id="317" w:name="_Hlk129808966"/>
        <w:r w:rsidR="00F30384">
          <w:rPr>
            <w:rFonts w:cs="Arial"/>
            <w:szCs w:val="22"/>
          </w:rPr>
          <w:t xml:space="preserve">For any investment for which the </w:t>
        </w:r>
      </w:ins>
      <w:ins w:id="318" w:author="Mott(ESO), Paul" w:date="2023-04-14T23:00:00Z">
        <w:r w:rsidR="000972EF" w:rsidRPr="007F727B">
          <w:rPr>
            <w:rFonts w:cs="Arial"/>
            <w:b/>
            <w:bCs/>
            <w:szCs w:val="22"/>
          </w:rPr>
          <w:t>O</w:t>
        </w:r>
      </w:ins>
      <w:ins w:id="319" w:author="Mott(ESO), Paul" w:date="2023-04-14T22:56:00Z">
        <w:r w:rsidR="00DE6EA9" w:rsidRPr="007F727B">
          <w:rPr>
            <w:rFonts w:cs="Arial"/>
            <w:b/>
            <w:bCs/>
            <w:szCs w:val="22"/>
          </w:rPr>
          <w:t xml:space="preserve">nshore </w:t>
        </w:r>
      </w:ins>
      <w:ins w:id="320" w:author="Mott(ESO), Paul" w:date="2023-04-14T23:00:00Z">
        <w:r w:rsidR="000972EF" w:rsidRPr="007F727B">
          <w:rPr>
            <w:rFonts w:cs="Arial"/>
            <w:b/>
            <w:bCs/>
            <w:szCs w:val="22"/>
          </w:rPr>
          <w:t>T</w:t>
        </w:r>
      </w:ins>
      <w:ins w:id="321" w:author="Mott(ESO), Paul" w:date="2023-03-15T20:27:00Z">
        <w:r w:rsidR="00F30384" w:rsidRPr="000972EF">
          <w:rPr>
            <w:rFonts w:cs="Arial"/>
            <w:b/>
            <w:bCs/>
            <w:szCs w:val="22"/>
          </w:rPr>
          <w:t>ransmission</w:t>
        </w:r>
        <w:r w:rsidR="00F30384" w:rsidRPr="007F727B">
          <w:rPr>
            <w:rFonts w:cs="Arial"/>
            <w:szCs w:val="22"/>
          </w:rPr>
          <w:t xml:space="preserve"> </w:t>
        </w:r>
      </w:ins>
      <w:ins w:id="322" w:author="Mott(ESO), Paul" w:date="2023-04-14T22:59:00Z">
        <w:r w:rsidR="000972EF" w:rsidRPr="005E504D">
          <w:rPr>
            <w:b/>
            <w:bCs/>
          </w:rPr>
          <w:t>Licen</w:t>
        </w:r>
      </w:ins>
      <w:ins w:id="323" w:author="Aristodemou, Alex - UK Legal" w:date="2023-04-21T08:29:00Z">
        <w:r w:rsidR="00FD302B">
          <w:rPr>
            <w:b/>
            <w:bCs/>
          </w:rPr>
          <w:t>s</w:t>
        </w:r>
      </w:ins>
      <w:ins w:id="324" w:author="Mott(ESO), Paul" w:date="2023-04-14T22:59:00Z">
        <w:r w:rsidR="000972EF" w:rsidRPr="005E504D">
          <w:rPr>
            <w:b/>
            <w:bCs/>
          </w:rPr>
          <w:t>ee</w:t>
        </w:r>
        <w:r w:rsidR="000972EF" w:rsidRPr="00281EF0" w:rsidDel="00A92F1D">
          <w:rPr>
            <w:rFonts w:cs="Arial"/>
            <w:szCs w:val="22"/>
          </w:rPr>
          <w:t xml:space="preserve"> </w:t>
        </w:r>
      </w:ins>
      <w:ins w:id="325" w:author="Mott(ESO), Paul" w:date="2023-03-15T20:28:00Z">
        <w:r w:rsidR="00F30384">
          <w:rPr>
            <w:rFonts w:cs="Arial"/>
            <w:szCs w:val="22"/>
          </w:rPr>
          <w:t xml:space="preserve">is </w:t>
        </w:r>
      </w:ins>
      <w:ins w:id="326" w:author="Mott(ESO), Paul" w:date="2023-03-15T20:27:00Z">
        <w:r w:rsidR="00F30384">
          <w:rPr>
            <w:rFonts w:cs="Arial"/>
            <w:szCs w:val="22"/>
          </w:rPr>
          <w:t xml:space="preserve">unable to give </w:t>
        </w:r>
      </w:ins>
      <w:ins w:id="327" w:author="Mott(ESO), Paul" w:date="2023-03-15T20:28:00Z">
        <w:r w:rsidR="00F30384">
          <w:rPr>
            <w:rFonts w:cs="Arial"/>
            <w:b/>
            <w:bCs/>
            <w:szCs w:val="22"/>
          </w:rPr>
          <w:t xml:space="preserve">The Company </w:t>
        </w:r>
      </w:ins>
      <w:ins w:id="328" w:author="Mott(ESO), Paul" w:date="2023-03-15T20:27:00Z">
        <w:r w:rsidR="00F30384">
          <w:rPr>
            <w:rFonts w:cs="Arial"/>
            <w:szCs w:val="22"/>
          </w:rPr>
          <w:t>t</w:t>
        </w:r>
      </w:ins>
      <w:ins w:id="329" w:author="Mott(ESO), Paul" w:date="2023-03-15T20:28:00Z">
        <w:r w:rsidR="00F30384">
          <w:rPr>
            <w:rFonts w:cs="Arial"/>
            <w:szCs w:val="22"/>
          </w:rPr>
          <w:t>he remaining life before the investment</w:t>
        </w:r>
      </w:ins>
      <w:r w:rsidR="000C4F1B">
        <w:rPr>
          <w:rFonts w:cs="Arial"/>
          <w:szCs w:val="22"/>
        </w:rPr>
        <w:t xml:space="preserve"> was made</w:t>
      </w:r>
      <w:ins w:id="330" w:author="Mott(ESO), Paul" w:date="2023-03-15T20:28:00Z">
        <w:r w:rsidR="00F30384">
          <w:rPr>
            <w:rFonts w:cs="Arial"/>
            <w:szCs w:val="22"/>
          </w:rPr>
          <w:t>, a default assumption of 0 years of remaining life will be appl</w:t>
        </w:r>
      </w:ins>
      <w:ins w:id="331" w:author="Mott(ESO), Paul" w:date="2023-03-15T20:29:00Z">
        <w:r w:rsidR="00F30384">
          <w:rPr>
            <w:rFonts w:cs="Arial"/>
            <w:szCs w:val="22"/>
          </w:rPr>
          <w:t xml:space="preserve">ied.  For any investment for which the </w:t>
        </w:r>
      </w:ins>
      <w:ins w:id="332" w:author="Mott(ESO), Paul" w:date="2023-04-18T19:42:00Z">
        <w:r w:rsidR="007F5960" w:rsidRPr="008F61A6">
          <w:rPr>
            <w:rFonts w:cs="Arial"/>
            <w:b/>
            <w:bCs/>
            <w:szCs w:val="22"/>
          </w:rPr>
          <w:t>Onshore T</w:t>
        </w:r>
        <w:r w:rsidR="007F5960" w:rsidRPr="000972EF">
          <w:rPr>
            <w:rFonts w:cs="Arial"/>
            <w:b/>
            <w:bCs/>
            <w:szCs w:val="22"/>
          </w:rPr>
          <w:t>ransmission</w:t>
        </w:r>
        <w:r w:rsidR="007F5960" w:rsidRPr="008F61A6">
          <w:rPr>
            <w:rFonts w:cs="Arial"/>
            <w:szCs w:val="22"/>
          </w:rPr>
          <w:t xml:space="preserve"> </w:t>
        </w:r>
        <w:r w:rsidR="007F5960" w:rsidRPr="005E504D">
          <w:rPr>
            <w:b/>
            <w:bCs/>
          </w:rPr>
          <w:t>Licen</w:t>
        </w:r>
      </w:ins>
      <w:ins w:id="333" w:author="Aristodemou, Alex - UK Legal" w:date="2023-04-21T08:29:00Z">
        <w:r w:rsidR="00FD302B">
          <w:rPr>
            <w:b/>
            <w:bCs/>
          </w:rPr>
          <w:t>s</w:t>
        </w:r>
      </w:ins>
      <w:ins w:id="334" w:author="Mott(ESO), Paul" w:date="2023-04-18T19:42:00Z">
        <w:del w:id="335" w:author="Aristodemou, Alex - UK Legal" w:date="2023-04-21T08:29:00Z">
          <w:r w:rsidR="007F5960" w:rsidRPr="005E504D" w:rsidDel="00FD302B">
            <w:rPr>
              <w:b/>
              <w:bCs/>
            </w:rPr>
            <w:delText>c</w:delText>
          </w:r>
        </w:del>
        <w:r w:rsidR="007F5960" w:rsidRPr="005E504D">
          <w:rPr>
            <w:b/>
            <w:bCs/>
          </w:rPr>
          <w:t>ee</w:t>
        </w:r>
        <w:r w:rsidR="007F5960">
          <w:rPr>
            <w:b/>
            <w:bCs/>
          </w:rPr>
          <w:t xml:space="preserve"> </w:t>
        </w:r>
      </w:ins>
      <w:ins w:id="336" w:author="Mott(ESO), Paul" w:date="2023-03-15T20:29:00Z">
        <w:r w:rsidR="00F30384">
          <w:rPr>
            <w:rFonts w:cs="Arial"/>
            <w:szCs w:val="22"/>
          </w:rPr>
          <w:t xml:space="preserve">is unable to give </w:t>
        </w:r>
        <w:r w:rsidR="00F30384">
          <w:rPr>
            <w:rFonts w:cs="Arial"/>
            <w:b/>
            <w:bCs/>
            <w:szCs w:val="22"/>
          </w:rPr>
          <w:t xml:space="preserve">The Company </w:t>
        </w:r>
        <w:r w:rsidR="00F30384">
          <w:rPr>
            <w:rFonts w:cs="Arial"/>
            <w:szCs w:val="22"/>
          </w:rPr>
          <w:t>the remaining life after the investment was made, a default assumption of 45 years of remaining life will be applied</w:t>
        </w:r>
        <w:bookmarkEnd w:id="307"/>
        <w:bookmarkEnd w:id="317"/>
        <w:r w:rsidR="00F30384">
          <w:rPr>
            <w:rFonts w:cs="Arial"/>
            <w:szCs w:val="22"/>
          </w:rPr>
          <w:t xml:space="preserve">.  </w:t>
        </w:r>
      </w:ins>
      <w:bookmarkEnd w:id="314"/>
    </w:p>
    <w:p w14:paraId="6EB6FACF" w14:textId="77777777" w:rsidR="006661FE" w:rsidRPr="0099632B" w:rsidRDefault="006661FE" w:rsidP="00F421A7">
      <w:pPr>
        <w:pStyle w:val="1"/>
        <w:ind w:left="907"/>
        <w:jc w:val="both"/>
        <w:rPr>
          <w:rFonts w:cs="Arial"/>
          <w:szCs w:val="22"/>
        </w:rPr>
      </w:pPr>
    </w:p>
    <w:p w14:paraId="7CC0BA7A" w14:textId="77777777" w:rsidR="006661FE" w:rsidRPr="00824A12" w:rsidRDefault="006661FE" w:rsidP="009C4625">
      <w:pPr>
        <w:pStyle w:val="1"/>
        <w:numPr>
          <w:ilvl w:val="0"/>
          <w:numId w:val="171"/>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95</w:t>
      </w:r>
      <w:r w:rsidRPr="00824A12">
        <w:rPr>
          <w:rFonts w:cs="Arial"/>
          <w:szCs w:val="22"/>
        </w:rPr>
        <w:t xml:space="preserve"> – </w:t>
      </w:r>
      <w:r w:rsidRPr="009B0384">
        <w:rPr>
          <w:rFonts w:cs="Arial"/>
          <w:szCs w:val="22"/>
        </w:rPr>
        <w:t>14.15</w:t>
      </w:r>
      <w:r w:rsidR="00A159A2" w:rsidRPr="00A159A2">
        <w:rPr>
          <w:rFonts w:cs="Arial"/>
          <w:szCs w:val="22"/>
        </w:rPr>
        <w:t>.11</w:t>
      </w:r>
      <w:r w:rsidR="00A159A2">
        <w:rPr>
          <w:rFonts w:cs="Arial"/>
          <w:szCs w:val="22"/>
        </w:rPr>
        <w:t>7</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A159A2">
        <w:rPr>
          <w:rFonts w:cs="Arial"/>
          <w:szCs w:val="22"/>
        </w:rPr>
        <w:t>3</w:t>
      </w:r>
      <w:r w:rsidRPr="009B0384">
        <w:rPr>
          <w:rFonts w:cs="Arial"/>
          <w:szCs w:val="22"/>
        </w:rPr>
        <w:t>.</w:t>
      </w:r>
    </w:p>
    <w:p w14:paraId="08BECE17" w14:textId="77777777" w:rsidR="006661FE" w:rsidRPr="00BF295A" w:rsidRDefault="006661FE" w:rsidP="00F421A7">
      <w:pPr>
        <w:pStyle w:val="1"/>
        <w:ind w:left="907"/>
        <w:jc w:val="both"/>
        <w:rPr>
          <w:rFonts w:cs="Arial"/>
          <w:szCs w:val="22"/>
        </w:rPr>
      </w:pPr>
    </w:p>
    <w:p w14:paraId="1AF4EDE6" w14:textId="3BB9053B" w:rsidR="006661FE" w:rsidRPr="0099632B" w:rsidDel="00395B54" w:rsidRDefault="006661FE" w:rsidP="009C4625">
      <w:pPr>
        <w:pStyle w:val="1"/>
        <w:numPr>
          <w:ilvl w:val="0"/>
          <w:numId w:val="171"/>
        </w:numPr>
        <w:jc w:val="both"/>
        <w:rPr>
          <w:del w:id="337" w:author="Mott(ESO), Paul" w:date="2023-05-26T15:15:00Z"/>
          <w:rFonts w:cs="Arial"/>
          <w:szCs w:val="22"/>
        </w:rPr>
      </w:pPr>
      <w:del w:id="338" w:author="Mott(ESO), Paul" w:date="2023-05-26T15:15:00Z">
        <w:r w:rsidRPr="00BF295A" w:rsidDel="00395B54">
          <w:rPr>
            <w:rFonts w:cs="Arial"/>
            <w:szCs w:val="22"/>
          </w:rPr>
          <w:delText>The transmission infrastructure capital costs used in the calculation of the expansion constant are provided via an externally</w:delText>
        </w:r>
        <w:r w:rsidRPr="0099632B" w:rsidDel="00395B54">
          <w:rPr>
            <w:rFonts w:cs="Arial"/>
            <w:szCs w:val="22"/>
          </w:rPr>
          <w:delText xml:space="preserve"> audited process. They also include information provided from all </w:delText>
        </w:r>
        <w:r w:rsidDel="00395B54">
          <w:rPr>
            <w:rFonts w:cs="Arial"/>
            <w:szCs w:val="22"/>
          </w:rPr>
          <w:delText xml:space="preserve">onshore </w:delText>
        </w:r>
        <w:r w:rsidRPr="0099632B" w:rsidDel="00395B54">
          <w:rPr>
            <w:rFonts w:cs="Arial"/>
            <w:szCs w:val="22"/>
          </w:rPr>
          <w:delText>Transmission Owners</w:delText>
        </w:r>
        <w:r w:rsidDel="00395B54">
          <w:rPr>
            <w:rFonts w:cs="Arial"/>
            <w:szCs w:val="22"/>
          </w:rPr>
          <w:delText xml:space="preserve"> (TOs)</w:delText>
        </w:r>
        <w:r w:rsidRPr="0099632B" w:rsidDel="00395B54">
          <w:rPr>
            <w:rFonts w:cs="Arial"/>
            <w:szCs w:val="22"/>
          </w:rPr>
          <w:delTex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delText>
        </w:r>
        <w:r w:rsidDel="00395B54">
          <w:rPr>
            <w:rFonts w:cs="Arial"/>
            <w:szCs w:val="22"/>
          </w:rPr>
          <w:delText>The Company</w:delText>
        </w:r>
        <w:r w:rsidRPr="0099632B" w:rsidDel="00395B54">
          <w:rPr>
            <w:rFonts w:cs="Arial"/>
            <w:szCs w:val="22"/>
          </w:rPr>
          <w:delText>’s best view; however it is considered as commercially sensitive and is therefore treated as confidential. The calculation of the expansion constant also relies on a significant amount of transmission asset information, much of which is provided in the Seven Year Statement.</w:delText>
        </w:r>
      </w:del>
    </w:p>
    <w:p w14:paraId="4157441B" w14:textId="77777777" w:rsidR="006661FE" w:rsidRPr="0099632B" w:rsidRDefault="006661FE" w:rsidP="00F421A7">
      <w:pPr>
        <w:pStyle w:val="1"/>
        <w:ind w:left="907"/>
        <w:jc w:val="both"/>
        <w:rPr>
          <w:rFonts w:cs="Arial"/>
          <w:szCs w:val="22"/>
        </w:rPr>
      </w:pPr>
    </w:p>
    <w:p w14:paraId="4BDC9873" w14:textId="0B8E9908" w:rsidR="006661FE" w:rsidRDefault="006661FE" w:rsidP="009C4625">
      <w:pPr>
        <w:pStyle w:val="1"/>
        <w:numPr>
          <w:ilvl w:val="0"/>
          <w:numId w:val="171"/>
        </w:numPr>
        <w:jc w:val="both"/>
        <w:rPr>
          <w:ins w:id="339" w:author="Author"/>
          <w:rFonts w:cs="Arial"/>
          <w:szCs w:val="22"/>
        </w:rPr>
      </w:pPr>
      <w:r w:rsidRPr="0099632B">
        <w:rPr>
          <w:rFonts w:cs="Arial"/>
          <w:szCs w:val="22"/>
        </w:rPr>
        <w:t xml:space="preserve">For each circuit type </w:t>
      </w:r>
      <w:ins w:id="340" w:author="Mott(ESO), Paul" w:date="2023-03-14T23:34:00Z">
        <w:r w:rsidR="00BB6CDD">
          <w:rPr>
            <w:rFonts w:cs="Arial"/>
            <w:szCs w:val="22"/>
          </w:rPr>
          <w:t xml:space="preserve">(line or cable) </w:t>
        </w:r>
      </w:ins>
      <w:r w:rsidRPr="0099632B">
        <w:rPr>
          <w:rFonts w:cs="Arial"/>
          <w:szCs w:val="22"/>
        </w:rPr>
        <w:t xml:space="preserve">and voltage </w:t>
      </w:r>
      <w:ins w:id="341" w:author="Mott(ESO), Paul" w:date="2023-03-14T23:34:00Z">
        <w:r w:rsidR="00BB6CDD">
          <w:rPr>
            <w:rFonts w:cs="Arial"/>
            <w:szCs w:val="22"/>
          </w:rPr>
          <w:t xml:space="preserve">(each “asset type”) </w:t>
        </w:r>
      </w:ins>
      <w:r>
        <w:rPr>
          <w:rFonts w:cs="Arial"/>
          <w:szCs w:val="22"/>
        </w:rPr>
        <w:t xml:space="preserve">used onshore, </w:t>
      </w:r>
      <w:r w:rsidRPr="0099632B">
        <w:rPr>
          <w:rFonts w:cs="Arial"/>
          <w:szCs w:val="22"/>
        </w:rPr>
        <w:t>an individual calculation is carried out to establish a £/MW</w:t>
      </w:r>
      <w:ins w:id="342" w:author="Author">
        <w:r w:rsidR="006B5270">
          <w:rPr>
            <w:rFonts w:cs="Arial"/>
            <w:szCs w:val="22"/>
          </w:rPr>
          <w:t>/</w:t>
        </w:r>
      </w:ins>
      <w:r w:rsidRPr="0099632B">
        <w:rPr>
          <w:rFonts w:cs="Arial"/>
          <w:szCs w:val="22"/>
        </w:rPr>
        <w:t>km figure</w:t>
      </w:r>
      <w:del w:id="343" w:author="Mott(ESO), Paul" w:date="2023-04-14T22:58:00Z">
        <w:r w:rsidRPr="0099632B" w:rsidDel="0023728A">
          <w:rPr>
            <w:rFonts w:cs="Arial"/>
            <w:szCs w:val="22"/>
          </w:rPr>
          <w:delText>, normalised against the 400KV overhead line (OHL) figure</w:delText>
        </w:r>
      </w:del>
      <w:r w:rsidRPr="0099632B">
        <w:rPr>
          <w:rFonts w:cs="Arial"/>
          <w:szCs w:val="22"/>
        </w:rPr>
        <w:t xml:space="preserve">, these </w:t>
      </w:r>
      <w:r w:rsidRPr="00824A12">
        <w:rPr>
          <w:rFonts w:cs="Arial"/>
          <w:szCs w:val="22"/>
        </w:rPr>
        <w:t xml:space="preserve">provide the basis of the </w:t>
      </w:r>
      <w:r w:rsidRPr="00BF295A">
        <w:rPr>
          <w:rFonts w:cs="Arial"/>
          <w:szCs w:val="22"/>
        </w:rPr>
        <w:t xml:space="preserve">onshore circuit expansion </w:t>
      </w:r>
      <w:del w:id="344" w:author="Mott(ESO), Paul" w:date="2023-03-14T23:32:00Z">
        <w:r w:rsidRPr="00BF295A" w:rsidDel="00C95B53">
          <w:rPr>
            <w:rFonts w:cs="Arial"/>
            <w:szCs w:val="22"/>
          </w:rPr>
          <w:delText xml:space="preserve">factors </w:delText>
        </w:r>
      </w:del>
      <w:ins w:id="345" w:author="Mott(ESO), Paul" w:date="2023-03-14T23:32:00Z">
        <w:r w:rsidR="00C95B53">
          <w:rPr>
            <w:rFonts w:cs="Arial"/>
            <w:szCs w:val="22"/>
          </w:rPr>
          <w:t>constants</w:t>
        </w:r>
        <w:r w:rsidR="00C95B53" w:rsidRPr="00BF295A">
          <w:rPr>
            <w:rFonts w:cs="Arial"/>
            <w:szCs w:val="22"/>
          </w:rPr>
          <w:t xml:space="preserve"> </w:t>
        </w:r>
      </w:ins>
      <w:ins w:id="346" w:author="Mott(ESO), Paul" w:date="2023-03-14T23:34:00Z">
        <w:r w:rsidR="00BB6CDD">
          <w:rPr>
            <w:rFonts w:cs="Arial"/>
            <w:szCs w:val="22"/>
          </w:rPr>
          <w:t xml:space="preserve">for each asset type </w:t>
        </w:r>
      </w:ins>
      <w:r w:rsidRPr="00BF295A">
        <w:rPr>
          <w:rFonts w:cs="Arial"/>
          <w:szCs w:val="22"/>
        </w:rPr>
        <w:t xml:space="preserve">discussed in </w:t>
      </w:r>
      <w:r w:rsidRPr="009B0384">
        <w:rPr>
          <w:rFonts w:cs="Arial"/>
          <w:szCs w:val="22"/>
        </w:rPr>
        <w:t>14.15.</w:t>
      </w:r>
      <w:r w:rsidR="00824A12" w:rsidRPr="009B0384">
        <w:rPr>
          <w:rFonts w:cs="Arial"/>
          <w:szCs w:val="22"/>
        </w:rPr>
        <w:t>7</w:t>
      </w:r>
      <w:ins w:id="347" w:author="Mott(ESO), Paul" w:date="2023-04-18T19:30:00Z">
        <w:r w:rsidR="00DD515D">
          <w:rPr>
            <w:rFonts w:cs="Arial"/>
            <w:szCs w:val="22"/>
          </w:rPr>
          <w:t>3</w:t>
        </w:r>
      </w:ins>
      <w:ins w:id="348" w:author="Author">
        <w:del w:id="349" w:author="Mott(ESO), Paul" w:date="2023-04-18T19:30:00Z">
          <w:r w:rsidR="00C67840" w:rsidDel="00DD515D">
            <w:rPr>
              <w:rFonts w:cs="Arial"/>
              <w:szCs w:val="22"/>
            </w:rPr>
            <w:delText>4</w:delText>
          </w:r>
        </w:del>
      </w:ins>
      <w:del w:id="350" w:author="Author">
        <w:r w:rsidR="00824A12" w:rsidRPr="009B0384" w:rsidDel="00C67840">
          <w:rPr>
            <w:rFonts w:cs="Arial"/>
            <w:szCs w:val="22"/>
          </w:rPr>
          <w:delText>0</w:delText>
        </w:r>
      </w:del>
      <w:r w:rsidRPr="009B0384">
        <w:rPr>
          <w:rFonts w:cs="Arial"/>
          <w:szCs w:val="22"/>
        </w:rPr>
        <w:t xml:space="preserve"> –</w:t>
      </w:r>
      <w:r w:rsidR="006765D4" w:rsidRPr="009B0384">
        <w:rPr>
          <w:rFonts w:cs="Arial"/>
          <w:szCs w:val="22"/>
        </w:rPr>
        <w:t xml:space="preserve"> 14.15.</w:t>
      </w:r>
      <w:ins w:id="351" w:author="Author">
        <w:r w:rsidR="00C67840">
          <w:rPr>
            <w:rFonts w:cs="Arial"/>
            <w:szCs w:val="22"/>
          </w:rPr>
          <w:t>8</w:t>
        </w:r>
      </w:ins>
      <w:ins w:id="352" w:author="Mott(ESO), Paul" w:date="2023-04-18T19:30:00Z">
        <w:r w:rsidR="00DD515D">
          <w:rPr>
            <w:rFonts w:cs="Arial"/>
            <w:szCs w:val="22"/>
          </w:rPr>
          <w:t>7</w:t>
        </w:r>
      </w:ins>
      <w:ins w:id="353" w:author="Author">
        <w:del w:id="354" w:author="Mott(ESO), Paul" w:date="2023-04-18T18:55:00Z">
          <w:r w:rsidR="00C67840" w:rsidDel="00CB1ECC">
            <w:rPr>
              <w:rFonts w:cs="Arial"/>
              <w:szCs w:val="22"/>
            </w:rPr>
            <w:delText>3</w:delText>
          </w:r>
        </w:del>
      </w:ins>
      <w:del w:id="355" w:author="Author">
        <w:r w:rsidR="00CB05E6" w:rsidDel="00C67840">
          <w:rPr>
            <w:rFonts w:cs="Arial"/>
            <w:szCs w:val="22"/>
          </w:rPr>
          <w:delText>77</w:delText>
        </w:r>
      </w:del>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r w:rsidRPr="00BF295A">
        <w:rPr>
          <w:rFonts w:cs="Arial"/>
          <w:szCs w:val="22"/>
        </w:rPr>
        <w:t>MVA</w:t>
      </w:r>
      <w:ins w:id="356" w:author="Author">
        <w:r w:rsidR="006A2C6C">
          <w:rPr>
            <w:rFonts w:cs="Arial"/>
            <w:szCs w:val="22"/>
          </w:rPr>
          <w:t>/</w:t>
        </w:r>
      </w:ins>
      <w:r w:rsidRPr="00BF295A">
        <w:rPr>
          <w:rFonts w:cs="Arial"/>
          <w:szCs w:val="22"/>
        </w:rPr>
        <w:t>km to £/MW</w:t>
      </w:r>
      <w:ins w:id="357" w:author="Author">
        <w:r w:rsidR="006A2C6C">
          <w:rPr>
            <w:rFonts w:cs="Arial"/>
            <w:szCs w:val="22"/>
          </w:rPr>
          <w:t>/</w:t>
        </w:r>
      </w:ins>
      <w:r w:rsidRPr="00BF295A">
        <w:rPr>
          <w:rFonts w:cs="Arial"/>
          <w:szCs w:val="22"/>
        </w:rPr>
        <w:t xml:space="preserve">km. This reflects </w:t>
      </w:r>
      <w:del w:id="358" w:author="Author">
        <w:r w:rsidRPr="00BF295A" w:rsidDel="00233F8F">
          <w:rPr>
            <w:rFonts w:cs="Arial"/>
            <w:szCs w:val="22"/>
          </w:rPr>
          <w:delText xml:space="preserve">that </w:delText>
        </w:r>
      </w:del>
      <w:r w:rsidRPr="00BF295A">
        <w:rPr>
          <w:rFonts w:cs="Arial"/>
          <w:szCs w:val="22"/>
        </w:rPr>
        <w:t xml:space="preserve">the fact </w:t>
      </w:r>
      <w:ins w:id="359" w:author="Author">
        <w:r w:rsidR="00233F8F">
          <w:rPr>
            <w:rFonts w:cs="Arial"/>
            <w:szCs w:val="22"/>
          </w:rPr>
          <w:t xml:space="preserve">that </w:t>
        </w:r>
      </w:ins>
      <w:r w:rsidRPr="00BF295A">
        <w:rPr>
          <w:rFonts w:cs="Arial"/>
          <w:szCs w:val="22"/>
        </w:rPr>
        <w:t>tariffs and charges are based on real power.</w:t>
      </w:r>
    </w:p>
    <w:p w14:paraId="55118F15" w14:textId="77777777" w:rsidR="000F0886" w:rsidRDefault="000F0886" w:rsidP="000416D6">
      <w:pPr>
        <w:pStyle w:val="ListParagraph"/>
        <w:ind w:left="907"/>
        <w:rPr>
          <w:ins w:id="360" w:author="Author"/>
          <w:rFonts w:cs="Arial"/>
          <w:szCs w:val="22"/>
        </w:rPr>
      </w:pPr>
    </w:p>
    <w:p w14:paraId="624F01C7" w14:textId="77777777" w:rsidR="00E40ED7" w:rsidRPr="004B4DBB" w:rsidRDefault="000F0886" w:rsidP="00E40ED7">
      <w:pPr>
        <w:pStyle w:val="1"/>
        <w:numPr>
          <w:ilvl w:val="0"/>
          <w:numId w:val="159"/>
        </w:numPr>
        <w:jc w:val="both"/>
        <w:rPr>
          <w:ins w:id="361" w:author="Paul Mott (ESO)" w:date="2023-06-28T00:12:00Z"/>
          <w:rFonts w:cs="Arial"/>
        </w:rPr>
      </w:pPr>
      <w:ins w:id="362" w:author="Author">
        <w:r>
          <w:rPr>
            <w:rFonts w:cs="Arial"/>
            <w:szCs w:val="22"/>
          </w:rPr>
          <w:t xml:space="preserve">For each asset class k, </w:t>
        </w:r>
      </w:ins>
      <w:ins w:id="363" w:author="Mott(ESO), Paul" w:date="2023-03-15T19:41:00Z">
        <w:r w:rsidR="00DC7126">
          <w:rPr>
            <w:rFonts w:cs="Arial"/>
            <w:szCs w:val="22"/>
          </w:rPr>
          <w:t xml:space="preserve">in the first year </w:t>
        </w:r>
      </w:ins>
      <w:ins w:id="364" w:author="Author">
        <w:del w:id="365" w:author="Mott(ESO), Paul" w:date="2023-03-15T19:41:00Z">
          <w:r w:rsidDel="00DC7126">
            <w:rPr>
              <w:rFonts w:cs="Arial"/>
              <w:szCs w:val="22"/>
            </w:rPr>
            <w:delText xml:space="preserve">from </w:delText>
          </w:r>
        </w:del>
      </w:ins>
      <w:ins w:id="366" w:author="Mott(ESO), Paul" w:date="2023-03-15T19:41:00Z">
        <w:r w:rsidR="00DC7126">
          <w:rPr>
            <w:rFonts w:cs="Arial"/>
            <w:szCs w:val="22"/>
          </w:rPr>
          <w:t xml:space="preserve">of </w:t>
        </w:r>
      </w:ins>
      <w:ins w:id="367" w:author="Author">
        <w:r>
          <w:rPr>
            <w:rFonts w:cs="Arial"/>
            <w:szCs w:val="22"/>
          </w:rPr>
          <w:t xml:space="preserve">the date of implementation of CMP315, 10 years’ worth of historic data on </w:t>
        </w:r>
      </w:ins>
      <w:ins w:id="368" w:author="Mott(ESO), Paul" w:date="2023-03-15T20:17:00Z">
        <w:r w:rsidR="009C2267">
          <w:rPr>
            <w:rFonts w:cs="Arial"/>
            <w:szCs w:val="22"/>
          </w:rPr>
          <w:t xml:space="preserve">each </w:t>
        </w:r>
      </w:ins>
      <w:ins w:id="369" w:author="Author">
        <w:r>
          <w:rPr>
            <w:rFonts w:cs="Arial"/>
            <w:szCs w:val="22"/>
          </w:rPr>
          <w:t>new investment</w:t>
        </w:r>
        <w:del w:id="370" w:author="Mott(ESO), Paul" w:date="2023-03-15T20:16:00Z">
          <w:r w:rsidDel="009C2267">
            <w:rPr>
              <w:rFonts w:cs="Arial"/>
              <w:szCs w:val="22"/>
            </w:rPr>
            <w:delText>s</w:delText>
          </w:r>
        </w:del>
        <w:r>
          <w:rPr>
            <w:rFonts w:cs="Arial"/>
            <w:szCs w:val="22"/>
          </w:rPr>
          <w:t xml:space="preserve"> from t</w:t>
        </w:r>
        <w:r>
          <w:t xml:space="preserve">he </w:t>
        </w:r>
        <w:r w:rsidRPr="009D692D">
          <w:rPr>
            <w:b/>
            <w:bCs/>
          </w:rPr>
          <w:t xml:space="preserve">Onshore Transmission </w:t>
        </w:r>
        <w:del w:id="371" w:author="Mott(ESO), Paul" w:date="2023-04-18T16:42:00Z">
          <w:r w:rsidRPr="009D692D" w:rsidDel="004063B5">
            <w:rPr>
              <w:b/>
              <w:bCs/>
            </w:rPr>
            <w:delText>Owners</w:delText>
          </w:r>
        </w:del>
      </w:ins>
      <w:ins w:id="372" w:author="Mott(ESO), Paul" w:date="2023-04-18T16:42:00Z">
        <w:r w:rsidR="004063B5" w:rsidRPr="009D692D">
          <w:rPr>
            <w:b/>
            <w:bCs/>
          </w:rPr>
          <w:t>Licen</w:t>
        </w:r>
      </w:ins>
      <w:ins w:id="373" w:author="Aristodemou, Alex - UK Legal" w:date="2023-04-21T08:29:00Z">
        <w:r w:rsidR="00FD302B">
          <w:rPr>
            <w:b/>
            <w:bCs/>
          </w:rPr>
          <w:t>s</w:t>
        </w:r>
      </w:ins>
      <w:ins w:id="374" w:author="Mott(ESO), Paul" w:date="2023-04-18T16:42:00Z">
        <w:del w:id="375" w:author="Aristodemou, Alex - UK Legal" w:date="2023-04-21T08:29:00Z">
          <w:r w:rsidR="004063B5" w:rsidRPr="009D692D" w:rsidDel="00FD302B">
            <w:rPr>
              <w:b/>
              <w:bCs/>
            </w:rPr>
            <w:delText>c</w:delText>
          </w:r>
        </w:del>
        <w:r w:rsidR="004063B5" w:rsidRPr="009D692D">
          <w:rPr>
            <w:b/>
            <w:bCs/>
          </w:rPr>
          <w:t>ees</w:t>
        </w:r>
      </w:ins>
      <w:ins w:id="376" w:author="Author">
        <w:r>
          <w:rPr>
            <w:rFonts w:cs="Arial"/>
            <w:szCs w:val="22"/>
          </w:rPr>
          <w:t xml:space="preserve"> is to be used to perform the calculation in 14.15.6</w:t>
        </w:r>
        <w:del w:id="377" w:author="Mott(ESO), Paul" w:date="2023-03-15T19:41:00Z">
          <w:r w:rsidDel="00DC7126">
            <w:rPr>
              <w:rFonts w:cs="Arial"/>
              <w:szCs w:val="22"/>
            </w:rPr>
            <w:delText>4.</w:delText>
          </w:r>
        </w:del>
      </w:ins>
      <w:ins w:id="378" w:author="Mott(ESO), Paul" w:date="2023-05-26T22:33:00Z">
        <w:r w:rsidR="00A93DCE">
          <w:rPr>
            <w:rFonts w:cs="Arial"/>
            <w:szCs w:val="22"/>
          </w:rPr>
          <w:t>4</w:t>
        </w:r>
      </w:ins>
      <w:ins w:id="379" w:author="Author">
        <w:r>
          <w:rPr>
            <w:rFonts w:cs="Arial"/>
            <w:szCs w:val="22"/>
          </w:rPr>
          <w:t xml:space="preserve"> </w:t>
        </w:r>
      </w:ins>
      <w:ins w:id="380" w:author="Mott(ESO), Paul" w:date="2023-04-18T19:21:00Z">
        <w:r w:rsidR="00B52C7C">
          <w:rPr>
            <w:rFonts w:cs="Arial"/>
            <w:szCs w:val="22"/>
          </w:rPr>
          <w:t>and thereby populate</w:t>
        </w:r>
      </w:ins>
      <w:ins w:id="381" w:author="Author">
        <w:del w:id="382" w:author="Mott(ESO), Paul" w:date="2023-04-18T19:21:00Z">
          <w:r w:rsidDel="00B52C7C">
            <w:rPr>
              <w:rFonts w:cs="Arial"/>
              <w:szCs w:val="22"/>
            </w:rPr>
            <w:delText xml:space="preserve"> </w:delText>
          </w:r>
        </w:del>
      </w:ins>
      <w:ins w:id="383" w:author="Mott(ESO), Paul" w:date="2023-04-18T19:22:00Z">
        <w:r w:rsidR="00E95652">
          <w:rPr>
            <w:rFonts w:cs="Arial"/>
            <w:szCs w:val="22"/>
          </w:rPr>
          <w:t xml:space="preserve"> </w:t>
        </w:r>
        <w:proofErr w:type="spellStart"/>
        <w:r w:rsidR="00E95652">
          <w:rPr>
            <w:rFonts w:cs="Arial"/>
            <w:szCs w:val="22"/>
          </w:rPr>
          <w:t>inputECnew</w:t>
        </w:r>
        <w:r w:rsidR="00E95652" w:rsidRPr="00540A58">
          <w:rPr>
            <w:rFonts w:cs="Arial"/>
            <w:szCs w:val="22"/>
            <w:vertAlign w:val="subscript"/>
          </w:rPr>
          <w:t>k</w:t>
        </w:r>
        <w:proofErr w:type="spellEnd"/>
        <w:r w:rsidR="00E95652">
          <w:rPr>
            <w:rFonts w:cs="Arial"/>
            <w:szCs w:val="22"/>
          </w:rPr>
          <w:t xml:space="preserve"> in 14.</w:t>
        </w:r>
        <w:r w:rsidR="00293580">
          <w:rPr>
            <w:rFonts w:cs="Arial"/>
            <w:szCs w:val="22"/>
          </w:rPr>
          <w:t>15.6</w:t>
        </w:r>
      </w:ins>
      <w:ins w:id="384" w:author="Mott(ESO), Paul" w:date="2023-05-26T22:36:00Z">
        <w:r w:rsidR="00DE775A">
          <w:rPr>
            <w:rFonts w:cs="Arial"/>
            <w:szCs w:val="22"/>
          </w:rPr>
          <w:t>5</w:t>
        </w:r>
      </w:ins>
      <w:ins w:id="385" w:author="Paul Mott (ESO)" w:date="2023-06-28T00:12:00Z">
        <w:r w:rsidR="00E40ED7">
          <w:rPr>
            <w:rFonts w:cs="Arial"/>
            <w:szCs w:val="22"/>
          </w:rPr>
          <w:t xml:space="preserve">   </w:t>
        </w:r>
        <w:r w:rsidR="00E40ED7" w:rsidRPr="00CA2DED">
          <w:rPr>
            <w:rFonts w:cs="Arial"/>
            <w:highlight w:val="yellow"/>
          </w:rPr>
          <w:t xml:space="preserve">These data are to </w:t>
        </w:r>
        <w:r w:rsidR="00E40ED7">
          <w:rPr>
            <w:rFonts w:cs="Arial"/>
            <w:highlight w:val="yellow"/>
          </w:rPr>
          <w:t xml:space="preserve">each </w:t>
        </w:r>
        <w:r w:rsidR="00E40ED7" w:rsidRPr="00CA2DED">
          <w:rPr>
            <w:rFonts w:cs="Arial"/>
            <w:highlight w:val="yellow"/>
          </w:rPr>
          <w:t xml:space="preserve">have </w:t>
        </w:r>
        <w:r w:rsidR="00E40ED7">
          <w:rPr>
            <w:rFonts w:cs="Arial"/>
            <w:highlight w:val="yellow"/>
          </w:rPr>
          <w:t xml:space="preserve">the appropriate number of years of </w:t>
        </w:r>
        <w:r w:rsidR="00E40ED7" w:rsidRPr="00CA2DED">
          <w:rPr>
            <w:rFonts w:cs="Arial"/>
            <w:highlight w:val="yellow"/>
          </w:rPr>
          <w:t xml:space="preserve">inflation applied to bring </w:t>
        </w:r>
        <w:r w:rsidR="00E40ED7">
          <w:rPr>
            <w:rFonts w:cs="Arial"/>
            <w:highlight w:val="yellow"/>
          </w:rPr>
          <w:t xml:space="preserve">each </w:t>
        </w:r>
        <w:r w:rsidR="00E40ED7" w:rsidRPr="00CA2DED">
          <w:rPr>
            <w:rFonts w:cs="Arial"/>
            <w:highlight w:val="yellow"/>
          </w:rPr>
          <w:t xml:space="preserve">value up to the current year at the time this calculation is carried </w:t>
        </w:r>
        <w:proofErr w:type="spellStart"/>
        <w:r w:rsidR="00E40ED7" w:rsidRPr="00CA2DED">
          <w:rPr>
            <w:rFonts w:cs="Arial"/>
            <w:highlight w:val="yellow"/>
          </w:rPr>
          <w:t>out.</w:t>
        </w:r>
        <w:r w:rsidR="00E40ED7" w:rsidRPr="00925C09">
          <w:rPr>
            <w:rFonts w:cs="Arial"/>
            <w:highlight w:val="yellow"/>
          </w:rPr>
          <w:t>The</w:t>
        </w:r>
        <w:proofErr w:type="spellEnd"/>
        <w:r w:rsidR="00E40ED7" w:rsidRPr="00925C09">
          <w:rPr>
            <w:rFonts w:cs="Arial"/>
            <w:highlight w:val="yellow"/>
          </w:rPr>
          <w:t xml:space="preserve"> inflation to be used is TOPI, (as defined in the Onshore Transmission Licensees’ Transmission Licences)</w:t>
        </w:r>
      </w:ins>
    </w:p>
    <w:p w14:paraId="72189BB4" w14:textId="0C042023" w:rsidR="000F0886" w:rsidRDefault="000F0886" w:rsidP="00AF54A2">
      <w:pPr>
        <w:pStyle w:val="1"/>
        <w:ind w:left="482"/>
        <w:jc w:val="both"/>
        <w:rPr>
          <w:ins w:id="386" w:author="Author"/>
          <w:rFonts w:cs="Arial"/>
          <w:szCs w:val="22"/>
        </w:rPr>
        <w:pPrChange w:id="387" w:author="Paul Mott (ESO)" w:date="2023-06-28T00:12:00Z">
          <w:pPr>
            <w:pStyle w:val="1"/>
            <w:numPr>
              <w:numId w:val="171"/>
            </w:numPr>
            <w:ind w:left="482" w:hanging="340"/>
            <w:jc w:val="both"/>
          </w:pPr>
        </w:pPrChange>
      </w:pPr>
    </w:p>
    <w:p w14:paraId="351A34BD" w14:textId="038DC30E" w:rsidR="000F0886" w:rsidRDefault="000F0886" w:rsidP="000416D6">
      <w:pPr>
        <w:pStyle w:val="ListParagraph"/>
        <w:ind w:left="907"/>
        <w:rPr>
          <w:ins w:id="388" w:author="Author"/>
          <w:rFonts w:cs="Arial"/>
          <w:szCs w:val="22"/>
        </w:rPr>
      </w:pPr>
    </w:p>
    <w:p w14:paraId="4340879D" w14:textId="18FE9BB7" w:rsidR="00884EF7" w:rsidRPr="00AF54A2" w:rsidRDefault="000F0886" w:rsidP="009C4625">
      <w:pPr>
        <w:pStyle w:val="1"/>
        <w:numPr>
          <w:ilvl w:val="0"/>
          <w:numId w:val="171"/>
        </w:numPr>
        <w:jc w:val="both"/>
        <w:rPr>
          <w:ins w:id="389" w:author="Mott(ESO), Paul" w:date="2023-04-18T19:25:00Z"/>
          <w:rFonts w:cs="Arial"/>
          <w:szCs w:val="22"/>
          <w:highlight w:val="yellow"/>
          <w:rPrChange w:id="390" w:author="Paul Mott (ESO)" w:date="2023-06-28T00:12:00Z">
            <w:rPr>
              <w:ins w:id="391" w:author="Mott(ESO), Paul" w:date="2023-04-18T19:25:00Z"/>
              <w:rFonts w:cs="Arial"/>
              <w:szCs w:val="22"/>
            </w:rPr>
          </w:rPrChange>
        </w:rPr>
      </w:pPr>
      <w:ins w:id="392" w:author="Author">
        <w:r w:rsidRPr="00884EF7">
          <w:rPr>
            <w:rFonts w:cs="Arial"/>
            <w:szCs w:val="22"/>
          </w:rPr>
          <w:t>In each subsequent year, one year’s worth of new data on new investments from t</w:t>
        </w:r>
        <w:r>
          <w:t xml:space="preserve">he </w:t>
        </w:r>
        <w:r w:rsidRPr="009D692D">
          <w:rPr>
            <w:b/>
            <w:bCs/>
          </w:rPr>
          <w:t xml:space="preserve">Onshore Transmission </w:t>
        </w:r>
        <w:del w:id="393" w:author="Mott(ESO), Paul" w:date="2023-04-14T22:59:00Z">
          <w:r w:rsidRPr="009D692D" w:rsidDel="000972EF">
            <w:rPr>
              <w:b/>
              <w:bCs/>
            </w:rPr>
            <w:delText>Owners</w:delText>
          </w:r>
        </w:del>
      </w:ins>
      <w:ins w:id="394" w:author="Mott(ESO), Paul" w:date="2023-04-14T22:59:00Z">
        <w:r w:rsidR="000972EF" w:rsidRPr="009D692D">
          <w:rPr>
            <w:b/>
            <w:bCs/>
          </w:rPr>
          <w:t>Licen</w:t>
        </w:r>
      </w:ins>
      <w:ins w:id="395" w:author="Aristodemou, Alex - UK Legal" w:date="2023-04-21T08:29:00Z">
        <w:r w:rsidR="00FD302B">
          <w:rPr>
            <w:b/>
            <w:bCs/>
          </w:rPr>
          <w:t>s</w:t>
        </w:r>
      </w:ins>
      <w:ins w:id="396" w:author="Mott(ESO), Paul" w:date="2023-04-14T22:59:00Z">
        <w:del w:id="397" w:author="Aristodemou, Alex - UK Legal" w:date="2023-04-21T08:29:00Z">
          <w:r w:rsidR="000972EF" w:rsidRPr="009D692D" w:rsidDel="00FD302B">
            <w:rPr>
              <w:b/>
              <w:bCs/>
            </w:rPr>
            <w:delText>c</w:delText>
          </w:r>
        </w:del>
        <w:r w:rsidR="000972EF" w:rsidRPr="009D692D">
          <w:rPr>
            <w:b/>
            <w:bCs/>
          </w:rPr>
          <w:t>ees</w:t>
        </w:r>
      </w:ins>
      <w:ins w:id="398" w:author="Author">
        <w:r w:rsidRPr="00884EF7" w:rsidDel="00A92F1D">
          <w:rPr>
            <w:rFonts w:cs="Arial"/>
            <w:szCs w:val="22"/>
          </w:rPr>
          <w:t xml:space="preserve"> </w:t>
        </w:r>
        <w:r w:rsidRPr="00884EF7">
          <w:rPr>
            <w:rFonts w:cs="Arial"/>
            <w:szCs w:val="22"/>
          </w:rPr>
          <w:t>relating to any new assets in class k, is used</w:t>
        </w:r>
        <w:r w:rsidR="00281EF0" w:rsidRPr="00884EF7">
          <w:rPr>
            <w:rFonts w:cs="Arial"/>
            <w:szCs w:val="22"/>
          </w:rPr>
          <w:t xml:space="preserve"> to </w:t>
        </w:r>
        <w:del w:id="399" w:author="Mott(ESO), Paul" w:date="2023-04-18T19:20:00Z">
          <w:r w:rsidR="00281EF0" w:rsidRPr="00884EF7" w:rsidDel="006559B1">
            <w:rPr>
              <w:rFonts w:cs="Arial"/>
              <w:szCs w:val="22"/>
            </w:rPr>
            <w:delText>generate inputECnew</w:delText>
          </w:r>
          <w:r w:rsidR="00281EF0" w:rsidRPr="00884EF7" w:rsidDel="006559B1">
            <w:rPr>
              <w:rFonts w:cs="Arial"/>
              <w:szCs w:val="22"/>
              <w:vertAlign w:val="subscript"/>
            </w:rPr>
            <w:delText xml:space="preserve">k </w:delText>
          </w:r>
        </w:del>
        <w:del w:id="400" w:author="Mott(ESO), Paul" w:date="2023-04-18T19:00:00Z">
          <w:r w:rsidR="00281EF0" w:rsidRPr="00884EF7" w:rsidDel="00CC0286">
            <w:rPr>
              <w:rFonts w:cs="Arial"/>
              <w:szCs w:val="22"/>
            </w:rPr>
            <w:delText>in paragraph 14.15.</w:delText>
          </w:r>
        </w:del>
        <w:del w:id="401" w:author="Mott(ESO), Paul" w:date="2023-04-17T09:56:00Z">
          <w:r w:rsidR="00281EF0" w:rsidRPr="00884EF7" w:rsidDel="00B36943">
            <w:rPr>
              <w:rFonts w:cs="Arial"/>
              <w:szCs w:val="22"/>
            </w:rPr>
            <w:delText>6</w:delText>
          </w:r>
        </w:del>
      </w:ins>
      <w:ins w:id="402" w:author="Mott(ESO), Paul" w:date="2023-04-18T19:20:00Z">
        <w:r w:rsidR="006559B1" w:rsidRPr="00884EF7">
          <w:rPr>
            <w:rFonts w:cs="Arial"/>
            <w:szCs w:val="22"/>
          </w:rPr>
          <w:t xml:space="preserve"> perform </w:t>
        </w:r>
      </w:ins>
      <w:ins w:id="403" w:author="Mott(ESO), Paul" w:date="2023-04-18T19:25:00Z">
        <w:r w:rsidR="00884EF7">
          <w:rPr>
            <w:rFonts w:cs="Arial"/>
            <w:szCs w:val="22"/>
          </w:rPr>
          <w:t>the calculation in 14.15.6</w:t>
        </w:r>
      </w:ins>
      <w:ins w:id="404" w:author="Mott(ESO), Paul" w:date="2023-05-26T22:36:00Z">
        <w:r w:rsidR="00DE775A">
          <w:rPr>
            <w:rFonts w:cs="Arial"/>
            <w:szCs w:val="22"/>
          </w:rPr>
          <w:t>4</w:t>
        </w:r>
      </w:ins>
      <w:ins w:id="405" w:author="Mott(ESO), Paul" w:date="2023-04-18T19:25:00Z">
        <w:r w:rsidR="00884EF7">
          <w:rPr>
            <w:rFonts w:cs="Arial"/>
            <w:szCs w:val="22"/>
          </w:rPr>
          <w:t xml:space="preserve"> and thereby populate </w:t>
        </w:r>
        <w:proofErr w:type="spellStart"/>
        <w:r w:rsidR="00884EF7">
          <w:rPr>
            <w:rFonts w:cs="Arial"/>
            <w:szCs w:val="22"/>
          </w:rPr>
          <w:t>inputECnew</w:t>
        </w:r>
        <w:r w:rsidR="00884EF7" w:rsidRPr="00540A58">
          <w:rPr>
            <w:rFonts w:cs="Arial"/>
            <w:szCs w:val="22"/>
            <w:vertAlign w:val="subscript"/>
          </w:rPr>
          <w:t>k</w:t>
        </w:r>
        <w:proofErr w:type="spellEnd"/>
        <w:r w:rsidR="00884EF7">
          <w:rPr>
            <w:rFonts w:cs="Arial"/>
            <w:szCs w:val="22"/>
          </w:rPr>
          <w:t xml:space="preserve"> in 14.15.6</w:t>
        </w:r>
      </w:ins>
      <w:ins w:id="406" w:author="Mott(ESO), Paul" w:date="2023-05-26T22:36:00Z">
        <w:r w:rsidR="00DE775A">
          <w:rPr>
            <w:rFonts w:cs="Arial"/>
            <w:szCs w:val="22"/>
          </w:rPr>
          <w:t>5</w:t>
        </w:r>
      </w:ins>
      <w:ins w:id="407" w:author="Paul Mott (ESO)" w:date="2023-06-28T00:12:00Z">
        <w:r w:rsidR="00AF54A2" w:rsidRPr="00AF54A2">
          <w:rPr>
            <w:rFonts w:cs="Arial"/>
            <w:szCs w:val="22"/>
            <w:highlight w:val="yellow"/>
            <w:rPrChange w:id="408" w:author="Paul Mott (ESO)" w:date="2023-06-28T00:12:00Z">
              <w:rPr>
                <w:rFonts w:cs="Arial"/>
                <w:szCs w:val="22"/>
              </w:rPr>
            </w:rPrChange>
          </w:rPr>
          <w:t xml:space="preserve">.   </w:t>
        </w:r>
        <w:r w:rsidR="00AF54A2" w:rsidRPr="00AF54A2">
          <w:rPr>
            <w:rFonts w:cs="Arial"/>
            <w:szCs w:val="22"/>
            <w:highlight w:val="yellow"/>
            <w:rPrChange w:id="409" w:author="Paul Mott (ESO)" w:date="2023-06-28T00:12:00Z">
              <w:rPr>
                <w:rFonts w:cs="Arial"/>
                <w:szCs w:val="22"/>
              </w:rPr>
            </w:rPrChange>
          </w:rPr>
          <w:t>This cost data first has one year’s inflation applied to bring its value up to the current year at the time this calculation is carried out.  The inflation to be used is TOPI, (as defined in the Onshore Transmission Licensees’ Transmission Licences)</w:t>
        </w:r>
      </w:ins>
    </w:p>
    <w:p w14:paraId="567EAF22" w14:textId="1D9F6522" w:rsidR="000F0886" w:rsidDel="00884EF7" w:rsidRDefault="00281EF0" w:rsidP="009C4625">
      <w:pPr>
        <w:pStyle w:val="1"/>
        <w:numPr>
          <w:ilvl w:val="0"/>
          <w:numId w:val="171"/>
        </w:numPr>
        <w:jc w:val="both"/>
        <w:rPr>
          <w:del w:id="410" w:author="Mott(ESO), Paul" w:date="2023-04-18T19:25:00Z"/>
          <w:rFonts w:cs="Arial"/>
          <w:szCs w:val="22"/>
        </w:rPr>
      </w:pPr>
      <w:ins w:id="411" w:author="Author">
        <w:del w:id="412" w:author="Mott(ESO), Paul" w:date="2023-03-15T19:41:00Z">
          <w:r w:rsidDel="00DC7126">
            <w:rPr>
              <w:rFonts w:cs="Arial"/>
              <w:szCs w:val="22"/>
            </w:rPr>
            <w:lastRenderedPageBreak/>
            <w:delText>5</w:delText>
          </w:r>
        </w:del>
      </w:ins>
    </w:p>
    <w:p w14:paraId="27A3C38E" w14:textId="77777777" w:rsidR="00594CE8" w:rsidRPr="00884EF7" w:rsidRDefault="00594CE8">
      <w:pPr>
        <w:pStyle w:val="ListParagraph"/>
        <w:rPr>
          <w:ins w:id="413" w:author="Mott(ESO), Paul" w:date="2023-03-15T19:53:00Z"/>
          <w:rFonts w:cs="Arial"/>
          <w:szCs w:val="22"/>
        </w:rPr>
      </w:pPr>
    </w:p>
    <w:p w14:paraId="5972E40E" w14:textId="2F9FD136" w:rsidR="00594CE8" w:rsidRPr="000F0886" w:rsidRDefault="00594CE8" w:rsidP="00C30218">
      <w:pPr>
        <w:pStyle w:val="1"/>
        <w:ind w:left="482"/>
        <w:jc w:val="both"/>
        <w:rPr>
          <w:ins w:id="414" w:author="Mott(ESO), Paul" w:date="2023-03-15T19:53:00Z"/>
          <w:rFonts w:cs="Arial"/>
          <w:szCs w:val="22"/>
        </w:rPr>
      </w:pPr>
    </w:p>
    <w:p w14:paraId="68D1490B" w14:textId="77777777" w:rsidR="006661FE" w:rsidRPr="00281EF0" w:rsidRDefault="006661FE" w:rsidP="000416D6">
      <w:pPr>
        <w:pStyle w:val="1"/>
        <w:ind w:left="907"/>
        <w:jc w:val="both"/>
        <w:rPr>
          <w:rFonts w:cs="Arial"/>
          <w:szCs w:val="22"/>
        </w:rPr>
      </w:pPr>
    </w:p>
    <w:p w14:paraId="73C206F7" w14:textId="7CBE4CA3" w:rsidR="00F4436B" w:rsidRDefault="006661FE" w:rsidP="009C4625">
      <w:pPr>
        <w:pStyle w:val="1"/>
        <w:numPr>
          <w:ilvl w:val="0"/>
          <w:numId w:val="171"/>
        </w:numPr>
        <w:jc w:val="both"/>
        <w:rPr>
          <w:ins w:id="415" w:author="Author"/>
          <w:rFonts w:cs="Arial"/>
          <w:szCs w:val="22"/>
        </w:rPr>
      </w:pPr>
      <w:del w:id="416" w:author="Author">
        <w:r w:rsidRPr="007863A7" w:rsidDel="000078A3">
          <w:rPr>
            <w:rFonts w:cs="Arial"/>
            <w:szCs w:val="22"/>
          </w:rPr>
          <w:delText>The table below shows the first stage in calculating the</w:delText>
        </w:r>
      </w:del>
      <w:ins w:id="417" w:author="Author">
        <w:r w:rsidR="000078A3">
          <w:rPr>
            <w:rFonts w:cs="Arial"/>
            <w:szCs w:val="22"/>
          </w:rPr>
          <w:t>The</w:t>
        </w:r>
      </w:ins>
      <w:r w:rsidRPr="007863A7">
        <w:rPr>
          <w:rFonts w:cs="Arial"/>
          <w:szCs w:val="22"/>
        </w:rPr>
        <w:t xml:space="preserve"> </w:t>
      </w:r>
      <w:r>
        <w:rPr>
          <w:rFonts w:cs="Arial"/>
          <w:szCs w:val="22"/>
        </w:rPr>
        <w:t>onshore</w:t>
      </w:r>
      <w:ins w:id="418" w:author="Author">
        <w:r w:rsidR="008939BE">
          <w:rPr>
            <w:rFonts w:cs="Arial"/>
            <w:szCs w:val="22"/>
          </w:rPr>
          <w:t xml:space="preserve"> £/MW/km data for each asset class, for example the data for the 400 kV overhead line asset class which comprises </w:t>
        </w:r>
        <w:del w:id="419" w:author="Author">
          <w:r w:rsidR="008939BE" w:rsidDel="00862E87">
            <w:rPr>
              <w:rFonts w:cs="Arial"/>
              <w:szCs w:val="22"/>
            </w:rPr>
            <w:delText xml:space="preserve"> </w:delText>
          </w:r>
        </w:del>
        <w:r w:rsidR="008939BE">
          <w:rPr>
            <w:rFonts w:cs="Arial"/>
            <w:szCs w:val="22"/>
          </w:rPr>
          <w:t xml:space="preserve">the </w:t>
        </w:r>
      </w:ins>
      <w:ins w:id="420" w:author="Mott(ESO), Paul" w:date="2023-03-14T23:33:00Z">
        <w:r w:rsidR="00E82A27">
          <w:rPr>
            <w:rFonts w:cs="Arial"/>
            <w:szCs w:val="22"/>
          </w:rPr>
          <w:t xml:space="preserve">400 kV line </w:t>
        </w:r>
      </w:ins>
      <w:ins w:id="421" w:author="Author">
        <w:r w:rsidR="008939BE">
          <w:rPr>
            <w:rFonts w:cs="Arial"/>
            <w:szCs w:val="22"/>
          </w:rPr>
          <w:t xml:space="preserve">expansion constant, </w:t>
        </w:r>
        <w:r w:rsidR="009771D2">
          <w:rPr>
            <w:rFonts w:cs="Arial"/>
            <w:szCs w:val="22"/>
          </w:rPr>
          <w:t xml:space="preserve">is calculated as </w:t>
        </w:r>
        <w:proofErr w:type="gramStart"/>
        <w:r w:rsidR="009771D2">
          <w:rPr>
            <w:rFonts w:cs="Arial"/>
            <w:szCs w:val="22"/>
          </w:rPr>
          <w:t>follows :</w:t>
        </w:r>
        <w:proofErr w:type="gramEnd"/>
      </w:ins>
    </w:p>
    <w:p w14:paraId="759239F2" w14:textId="77777777" w:rsidR="00F4436B" w:rsidRDefault="00F4436B" w:rsidP="000416D6">
      <w:pPr>
        <w:pStyle w:val="ListParagraph"/>
        <w:ind w:left="907"/>
        <w:rPr>
          <w:ins w:id="422" w:author="Author"/>
          <w:rFonts w:cs="Arial"/>
          <w:szCs w:val="22"/>
        </w:rPr>
      </w:pPr>
    </w:p>
    <w:p w14:paraId="2977BA6F" w14:textId="1E53AA56" w:rsidR="004C379C" w:rsidRDefault="009771D2" w:rsidP="00DD3694">
      <w:pPr>
        <w:pStyle w:val="1"/>
        <w:jc w:val="both"/>
        <w:rPr>
          <w:ins w:id="423" w:author="Mott(ESO), Paul" w:date="2023-03-14T23:39:00Z"/>
          <w:rFonts w:cs="Arial"/>
          <w:szCs w:val="22"/>
        </w:rPr>
      </w:pPr>
      <w:ins w:id="424" w:author="Author">
        <w:r w:rsidRPr="00AA3DE9">
          <w:rPr>
            <w:rFonts w:cs="Arial"/>
            <w:szCs w:val="22"/>
          </w:rPr>
          <w:t xml:space="preserve"> </w:t>
        </w:r>
        <w:del w:id="425" w:author="Mott(ESO), Paul" w:date="2023-04-18T19:28:00Z">
          <w:r w:rsidR="00F4436B" w:rsidRPr="00AA3DE9" w:rsidDel="00341F2F">
            <w:rPr>
              <w:rFonts w:cs="Arial"/>
              <w:szCs w:val="22"/>
            </w:rPr>
            <w:delText xml:space="preserve"> </w:delText>
          </w:r>
        </w:del>
        <w:r w:rsidR="00F4436B" w:rsidRPr="000D66C0">
          <w:rPr>
            <w:rFonts w:cs="Arial"/>
            <w:szCs w:val="22"/>
          </w:rPr>
          <w:t xml:space="preserve">For each relevant new circuit, </w:t>
        </w:r>
        <w:del w:id="426" w:author="Mott(ESO), Paul" w:date="2023-03-14T23:41:00Z">
          <w:r w:rsidR="001F1319" w:rsidRPr="00AA3DE9" w:rsidDel="005F3688">
            <w:rPr>
              <w:rFonts w:cs="Arial"/>
              <w:szCs w:val="22"/>
            </w:rPr>
            <w:delText>new transformer, new bay</w:delText>
          </w:r>
        </w:del>
        <w:r w:rsidR="001F1319" w:rsidRPr="00AA3DE9">
          <w:rPr>
            <w:rFonts w:cs="Arial"/>
            <w:szCs w:val="22"/>
          </w:rPr>
          <w:t xml:space="preserve">, </w:t>
        </w:r>
        <w:r w:rsidR="00F4436B" w:rsidRPr="00AA3DE9">
          <w:rPr>
            <w:rFonts w:cs="Arial"/>
            <w:szCs w:val="22"/>
          </w:rPr>
          <w:t xml:space="preserve">or circuit </w:t>
        </w:r>
        <w:r w:rsidR="00F4436B" w:rsidRPr="00C5102D">
          <w:rPr>
            <w:rFonts w:cs="Arial"/>
            <w:szCs w:val="22"/>
          </w:rPr>
          <w:t>reinforcement</w:t>
        </w:r>
        <w:r w:rsidR="006659EC">
          <w:rPr>
            <w:rFonts w:cs="Arial"/>
            <w:szCs w:val="22"/>
          </w:rPr>
          <w:t xml:space="preserve"> </w:t>
        </w:r>
        <w:r w:rsidR="00B21218" w:rsidRPr="00AA3DE9">
          <w:rPr>
            <w:rFonts w:cs="Arial"/>
            <w:szCs w:val="22"/>
          </w:rPr>
          <w:t>for which the TO has provided data over the relevant period as specified in 14.15.6</w:t>
        </w:r>
      </w:ins>
      <w:ins w:id="427" w:author="Mott(ESO), Paul" w:date="2023-05-26T22:37:00Z">
        <w:r w:rsidR="00DE775A">
          <w:rPr>
            <w:rFonts w:cs="Arial"/>
            <w:szCs w:val="22"/>
          </w:rPr>
          <w:t>2</w:t>
        </w:r>
      </w:ins>
      <w:ins w:id="428" w:author="Mott(ESO), Paul" w:date="2023-04-18T19:47:00Z">
        <w:r w:rsidR="00343A6F">
          <w:rPr>
            <w:rFonts w:cs="Arial"/>
            <w:szCs w:val="22"/>
          </w:rPr>
          <w:t xml:space="preserve"> and 14.15.6</w:t>
        </w:r>
      </w:ins>
      <w:ins w:id="429" w:author="Mott(ESO), Paul" w:date="2023-05-26T22:37:00Z">
        <w:r w:rsidR="00DE775A">
          <w:rPr>
            <w:rFonts w:cs="Arial"/>
            <w:szCs w:val="22"/>
          </w:rPr>
          <w:t>3</w:t>
        </w:r>
      </w:ins>
      <w:ins w:id="430" w:author="Mott(ESO), Paul" w:date="2023-04-18T19:47:00Z">
        <w:r w:rsidR="00343A6F">
          <w:rPr>
            <w:rFonts w:cs="Arial"/>
            <w:szCs w:val="22"/>
          </w:rPr>
          <w:t xml:space="preserve"> </w:t>
        </w:r>
      </w:ins>
      <w:ins w:id="431" w:author="Author">
        <w:del w:id="432" w:author="Mott(ESO), Paul" w:date="2023-04-18T19:01:00Z">
          <w:r w:rsidR="00334571" w:rsidDel="002D3EB6">
            <w:rPr>
              <w:rFonts w:cs="Arial"/>
              <w:szCs w:val="22"/>
            </w:rPr>
            <w:delText>7</w:delText>
          </w:r>
        </w:del>
        <w:del w:id="433" w:author="Author">
          <w:r w:rsidR="00662910" w:rsidRPr="00AA3DE9" w:rsidDel="00334571">
            <w:rPr>
              <w:rFonts w:cs="Arial"/>
              <w:szCs w:val="22"/>
            </w:rPr>
            <w:delText>6</w:delText>
          </w:r>
        </w:del>
        <w:r w:rsidR="00662910" w:rsidRPr="00AA3DE9">
          <w:rPr>
            <w:rFonts w:cs="Arial"/>
            <w:szCs w:val="22"/>
          </w:rPr>
          <w:t xml:space="preserve"> </w:t>
        </w:r>
        <w:del w:id="434" w:author="Mott(ESO), Paul" w:date="2023-04-18T19:01:00Z">
          <w:r w:rsidR="00662910" w:rsidRPr="00AA3DE9" w:rsidDel="002D3EB6">
            <w:rPr>
              <w:rFonts w:cs="Arial"/>
              <w:szCs w:val="22"/>
            </w:rPr>
            <w:delText>and 14.15.6</w:delText>
          </w:r>
          <w:r w:rsidR="00334571" w:rsidDel="002D3EB6">
            <w:rPr>
              <w:rFonts w:cs="Arial"/>
              <w:szCs w:val="22"/>
            </w:rPr>
            <w:delText>8</w:delText>
          </w:r>
        </w:del>
        <w:del w:id="435" w:author="Author">
          <w:r w:rsidR="00B21218" w:rsidRPr="00AA3DE9" w:rsidDel="00334571">
            <w:rPr>
              <w:rFonts w:cs="Arial"/>
              <w:szCs w:val="22"/>
            </w:rPr>
            <w:delText>7</w:delText>
          </w:r>
        </w:del>
        <w:r w:rsidR="00F4436B" w:rsidRPr="00AA3DE9">
          <w:rPr>
            <w:rFonts w:cs="Arial"/>
            <w:szCs w:val="22"/>
          </w:rPr>
          <w:t xml:space="preserve">, </w:t>
        </w:r>
        <w:del w:id="436" w:author="Mott(ESO), Paul" w:date="2023-03-14T23:39:00Z">
          <w:r w:rsidR="00F34C37" w:rsidRPr="00AA3DE9" w:rsidDel="004C379C">
            <w:rPr>
              <w:rFonts w:cs="Arial"/>
              <w:szCs w:val="22"/>
            </w:rPr>
            <w:delText xml:space="preserve">we take the </w:delText>
          </w:r>
          <w:r w:rsidR="00F4436B" w:rsidRPr="00AA3DE9" w:rsidDel="004C379C">
            <w:rPr>
              <w:rFonts w:cs="Arial"/>
              <w:szCs w:val="22"/>
            </w:rPr>
            <w:delText>cost</w:delText>
          </w:r>
          <w:r w:rsidR="005265F7" w:rsidDel="004C379C">
            <w:rPr>
              <w:rFonts w:cs="Arial"/>
              <w:szCs w:val="22"/>
            </w:rPr>
            <w:delText xml:space="preserve"> for each new asset,</w:delText>
          </w:r>
        </w:del>
      </w:ins>
      <w:ins w:id="437" w:author="Mott(ESO), Paul" w:date="2023-03-14T23:39:00Z">
        <w:r w:rsidR="004C379C">
          <w:rPr>
            <w:rFonts w:cs="Arial"/>
            <w:szCs w:val="22"/>
          </w:rPr>
          <w:t xml:space="preserve"> the following calculation is performed : </w:t>
        </w:r>
      </w:ins>
    </w:p>
    <w:p w14:paraId="202AAD30" w14:textId="77777777" w:rsidR="004C379C" w:rsidRDefault="004C379C" w:rsidP="00F421A7">
      <w:pPr>
        <w:pStyle w:val="ListParagraph"/>
        <w:rPr>
          <w:ins w:id="438" w:author="Mott(ESO), Paul" w:date="2023-03-14T23:39:00Z"/>
          <w:rFonts w:cs="Arial"/>
          <w:szCs w:val="22"/>
        </w:rPr>
      </w:pPr>
    </w:p>
    <w:p w14:paraId="5E626D07" w14:textId="77777777" w:rsidR="00F205B7" w:rsidRDefault="00F205B7" w:rsidP="00F205B7">
      <w:pPr>
        <w:pStyle w:val="1"/>
        <w:ind w:left="1627"/>
        <w:jc w:val="both"/>
        <w:rPr>
          <w:ins w:id="439" w:author="Mott(ESO), Paul" w:date="2023-03-14T23:42:00Z"/>
          <w:rFonts w:cs="Arial"/>
          <w:szCs w:val="22"/>
        </w:rPr>
      </w:pPr>
    </w:p>
    <w:p w14:paraId="00FD7BCA" w14:textId="77777777" w:rsidR="00F205B7" w:rsidRPr="00127DE1" w:rsidRDefault="00F205B7" w:rsidP="00F205B7">
      <w:pPr>
        <w:pStyle w:val="ListParagraph"/>
        <w:ind w:left="1627"/>
        <w:rPr>
          <w:ins w:id="440" w:author="Mott(ESO), Paul" w:date="2023-03-14T23:42:00Z"/>
          <w:rFonts w:ascii="Arial (W1)" w:hAnsi="Arial (W1)" w:cs="Arial"/>
          <w:sz w:val="22"/>
          <w:szCs w:val="22"/>
          <w:lang w:eastAsia="en-US"/>
        </w:rPr>
      </w:pPr>
    </w:p>
    <w:p w14:paraId="1782AA7C" w14:textId="77777777" w:rsidR="00F205B7" w:rsidRDefault="00F205B7" w:rsidP="00E12730">
      <w:pPr>
        <w:pStyle w:val="1"/>
        <w:numPr>
          <w:ilvl w:val="1"/>
          <w:numId w:val="165"/>
        </w:numPr>
        <w:jc w:val="both"/>
        <w:rPr>
          <w:ins w:id="441" w:author="Mott(ESO), Paul" w:date="2023-03-14T23:42:00Z"/>
          <w:rFonts w:cs="Arial"/>
          <w:szCs w:val="22"/>
        </w:rPr>
      </w:pPr>
      <w:ins w:id="442" w:author="Mott(ESO), Paul" w:date="2023-03-14T23:42:00Z">
        <w:r>
          <w:rPr>
            <w:rFonts w:cs="Arial"/>
            <w:szCs w:val="22"/>
          </w:rPr>
          <w:t xml:space="preserve">Where a reinforcement to an </w:t>
        </w:r>
        <w:proofErr w:type="gramStart"/>
        <w:r>
          <w:rPr>
            <w:rFonts w:cs="Arial"/>
            <w:szCs w:val="22"/>
          </w:rPr>
          <w:t>existing circuit results</w:t>
        </w:r>
        <w:proofErr w:type="gramEnd"/>
        <w:r>
          <w:rPr>
            <w:rFonts w:cs="Arial"/>
            <w:szCs w:val="22"/>
          </w:rPr>
          <w:t xml:space="preserve"> in both an increase in the capacity of the circuit and the expected life of that circuit, the cost of the investment is allocated across each of these outcomes in the following manner:</w:t>
        </w:r>
      </w:ins>
    </w:p>
    <w:p w14:paraId="0AD31012" w14:textId="77777777" w:rsidR="00F205B7" w:rsidRDefault="00F205B7" w:rsidP="00F205B7">
      <w:pPr>
        <w:pStyle w:val="1"/>
        <w:ind w:left="1440"/>
        <w:jc w:val="both"/>
        <w:rPr>
          <w:ins w:id="443" w:author="Mott(ESO), Paul" w:date="2023-03-14T23:42:00Z"/>
          <w:rFonts w:cs="Arial"/>
          <w:szCs w:val="22"/>
        </w:rPr>
      </w:pPr>
    </w:p>
    <w:p w14:paraId="5E1C4A48" w14:textId="77777777" w:rsidR="00F205B7" w:rsidRDefault="00F205B7" w:rsidP="00E12730">
      <w:pPr>
        <w:pStyle w:val="1"/>
        <w:numPr>
          <w:ilvl w:val="2"/>
          <w:numId w:val="165"/>
        </w:numPr>
        <w:jc w:val="both"/>
        <w:rPr>
          <w:ins w:id="444" w:author="Mott(ESO), Paul" w:date="2023-03-14T23:42:00Z"/>
          <w:rFonts w:cs="Arial"/>
          <w:szCs w:val="22"/>
        </w:rPr>
      </w:pPr>
      <w:ins w:id="445" w:author="Mott(ESO), Paul" w:date="2023-03-14T23:42:00Z">
        <w:r>
          <w:rPr>
            <w:rFonts w:cs="Arial"/>
            <w:szCs w:val="22"/>
          </w:rPr>
          <w:t>The cost allocated to the marginal increase in circuit capacity (MW) is calculated as:</w:t>
        </w:r>
      </w:ins>
    </w:p>
    <w:p w14:paraId="7E5A9624" w14:textId="77777777" w:rsidR="00F205B7" w:rsidRDefault="00F205B7" w:rsidP="00F205B7">
      <w:pPr>
        <w:pStyle w:val="1"/>
        <w:ind w:left="2160"/>
        <w:jc w:val="both"/>
        <w:rPr>
          <w:ins w:id="446" w:author="Mott(ESO), Paul" w:date="2023-03-14T23:42:00Z"/>
          <w:rFonts w:cs="Arial"/>
          <w:szCs w:val="22"/>
        </w:rPr>
      </w:pPr>
    </w:p>
    <w:p w14:paraId="743ECD79" w14:textId="77777777" w:rsidR="00F205B7" w:rsidRPr="00A467F3" w:rsidRDefault="00F205B7" w:rsidP="00F205B7">
      <w:pPr>
        <w:pStyle w:val="1"/>
        <w:ind w:left="1627"/>
        <w:jc w:val="both"/>
        <w:rPr>
          <w:ins w:id="447" w:author="Mott(ESO), Paul" w:date="2023-03-14T23:42:00Z"/>
          <w:rFonts w:cs="Arial"/>
          <w:szCs w:val="22"/>
        </w:rPr>
      </w:pPr>
      <m:oMathPara>
        <m:oMath>
          <m:r>
            <w:ins w:id="448" w:author="Mott(ESO), Paul" w:date="2023-03-14T23:42:00Z">
              <w:rPr>
                <w:rFonts w:ascii="Cambria Math" w:hAnsi="Cambria Math" w:cs="Arial"/>
                <w:szCs w:val="22"/>
              </w:rPr>
              <m:t>=Investment cost×</m:t>
            </w:ins>
          </m:r>
          <m:f>
            <m:fPr>
              <m:ctrlPr>
                <w:ins w:id="449" w:author="Mott(ESO), Paul" w:date="2023-03-14T23:42:00Z">
                  <w:rPr>
                    <w:rFonts w:ascii="Cambria Math" w:hAnsi="Cambria Math" w:cs="Arial"/>
                    <w:i/>
                    <w:szCs w:val="22"/>
                  </w:rPr>
                </w:ins>
              </m:ctrlPr>
            </m:fPr>
            <m:num>
              <m:r>
                <w:ins w:id="450" w:author="Mott(ESO), Paul" w:date="2023-03-14T23:42:00Z">
                  <w:rPr>
                    <w:rFonts w:ascii="Cambria Math" w:hAnsi="Cambria Math" w:cs="Arial"/>
                    <w:szCs w:val="22"/>
                  </w:rPr>
                  <m:t>MWYearsC</m:t>
                </w:ins>
              </m:r>
            </m:num>
            <m:den>
              <m:r>
                <w:ins w:id="451" w:author="Mott(ESO), Paul" w:date="2023-03-14T23:42:00Z">
                  <w:rPr>
                    <w:rFonts w:ascii="Cambria Math" w:hAnsi="Cambria Math" w:cs="Arial"/>
                    <w:szCs w:val="22"/>
                  </w:rPr>
                  <m:t>MWYearsC+MWYearsL</m:t>
                </w:ins>
              </m:r>
            </m:den>
          </m:f>
        </m:oMath>
      </m:oMathPara>
    </w:p>
    <w:p w14:paraId="285D9877" w14:textId="77777777" w:rsidR="00F205B7" w:rsidRPr="00AE0217" w:rsidRDefault="00F205B7" w:rsidP="00F205B7">
      <w:pPr>
        <w:pStyle w:val="1"/>
        <w:ind w:left="1627"/>
        <w:jc w:val="both"/>
        <w:rPr>
          <w:ins w:id="452" w:author="Mott(ESO), Paul" w:date="2023-03-14T23:42:00Z"/>
          <w:rFonts w:cs="Arial"/>
          <w:szCs w:val="22"/>
        </w:rPr>
      </w:pPr>
    </w:p>
    <w:p w14:paraId="29AECA4C" w14:textId="77777777" w:rsidR="00F205B7" w:rsidRDefault="00F205B7" w:rsidP="00F205B7">
      <w:pPr>
        <w:pStyle w:val="1"/>
        <w:ind w:left="2160"/>
        <w:jc w:val="both"/>
        <w:rPr>
          <w:ins w:id="453" w:author="Mott(ESO), Paul" w:date="2023-03-14T23:42:00Z"/>
          <w:rFonts w:cs="Arial"/>
          <w:szCs w:val="22"/>
        </w:rPr>
      </w:pPr>
    </w:p>
    <w:p w14:paraId="3193A0E0" w14:textId="77777777" w:rsidR="00F205B7" w:rsidRDefault="00F205B7" w:rsidP="00F205B7">
      <w:pPr>
        <w:pStyle w:val="1"/>
        <w:numPr>
          <w:ilvl w:val="0"/>
          <w:numId w:val="160"/>
        </w:numPr>
        <w:jc w:val="both"/>
        <w:rPr>
          <w:ins w:id="454" w:author="Mott(ESO), Paul" w:date="2023-03-14T23:42:00Z"/>
          <w:rFonts w:cs="Arial"/>
          <w:szCs w:val="22"/>
        </w:rPr>
      </w:pPr>
      <w:ins w:id="455" w:author="Mott(ESO), Paul" w:date="2023-03-14T23:42:00Z">
        <w:r>
          <w:rPr>
            <w:rFonts w:cs="Arial"/>
            <w:szCs w:val="22"/>
          </w:rPr>
          <w:t>The cost allocated to the marginal increase in circuit life (years) is calculated as:</w:t>
        </w:r>
      </w:ins>
    </w:p>
    <w:p w14:paraId="078F6DFF" w14:textId="77777777" w:rsidR="00F205B7" w:rsidRDefault="00F205B7" w:rsidP="00F205B7">
      <w:pPr>
        <w:pStyle w:val="1"/>
        <w:ind w:left="1627"/>
        <w:jc w:val="both"/>
        <w:rPr>
          <w:ins w:id="456" w:author="Mott(ESO), Paul" w:date="2023-03-14T23:42:00Z"/>
          <w:rFonts w:cs="Arial"/>
          <w:szCs w:val="22"/>
        </w:rPr>
      </w:pPr>
    </w:p>
    <w:p w14:paraId="247B8117" w14:textId="77777777" w:rsidR="00F205B7" w:rsidRDefault="00F205B7" w:rsidP="00F205B7">
      <w:pPr>
        <w:pStyle w:val="1"/>
        <w:ind w:left="1627"/>
        <w:jc w:val="both"/>
        <w:rPr>
          <w:ins w:id="457" w:author="Mott(ESO), Paul" w:date="2023-03-14T23:42:00Z"/>
          <w:rFonts w:cs="Arial"/>
          <w:szCs w:val="22"/>
        </w:rPr>
      </w:pPr>
      <m:oMathPara>
        <m:oMath>
          <m:r>
            <w:ins w:id="458" w:author="Mott(ESO), Paul" w:date="2023-03-14T23:42:00Z">
              <w:rPr>
                <w:rFonts w:ascii="Cambria Math" w:hAnsi="Cambria Math" w:cs="Arial"/>
                <w:szCs w:val="22"/>
              </w:rPr>
              <m:t>=Investment cost×</m:t>
            </w:ins>
          </m:r>
          <m:f>
            <m:fPr>
              <m:ctrlPr>
                <w:ins w:id="459" w:author="Mott(ESO), Paul" w:date="2023-03-14T23:42:00Z">
                  <w:rPr>
                    <w:rFonts w:ascii="Cambria Math" w:hAnsi="Cambria Math" w:cs="Arial"/>
                    <w:i/>
                    <w:szCs w:val="22"/>
                  </w:rPr>
                </w:ins>
              </m:ctrlPr>
            </m:fPr>
            <m:num>
              <m:r>
                <w:ins w:id="460" w:author="Mott(ESO), Paul" w:date="2023-03-14T23:42:00Z">
                  <w:rPr>
                    <w:rFonts w:ascii="Cambria Math" w:hAnsi="Cambria Math" w:cs="Arial"/>
                    <w:szCs w:val="22"/>
                  </w:rPr>
                  <m:t>MWYearsL</m:t>
                </w:ins>
              </m:r>
            </m:num>
            <m:den>
              <m:r>
                <w:ins w:id="461" w:author="Mott(ESO), Paul" w:date="2023-03-14T23:42:00Z">
                  <w:rPr>
                    <w:rFonts w:ascii="Cambria Math" w:hAnsi="Cambria Math" w:cs="Arial"/>
                    <w:szCs w:val="22"/>
                  </w:rPr>
                  <m:t>MWYearsC+MWYearsL</m:t>
                </w:ins>
              </m:r>
            </m:den>
          </m:f>
        </m:oMath>
      </m:oMathPara>
    </w:p>
    <w:p w14:paraId="311424B3" w14:textId="77777777" w:rsidR="00F205B7" w:rsidRDefault="00F205B7" w:rsidP="00F205B7">
      <w:pPr>
        <w:pStyle w:val="1"/>
        <w:ind w:left="1627"/>
        <w:jc w:val="both"/>
        <w:rPr>
          <w:ins w:id="462" w:author="Mott(ESO), Paul" w:date="2023-03-14T23:42:00Z"/>
          <w:rFonts w:cs="Arial"/>
          <w:szCs w:val="22"/>
        </w:rPr>
      </w:pPr>
    </w:p>
    <w:p w14:paraId="6CD0BC98" w14:textId="77777777" w:rsidR="00F205B7" w:rsidRDefault="00F205B7" w:rsidP="00F205B7">
      <w:pPr>
        <w:pStyle w:val="1"/>
        <w:ind w:left="1440"/>
        <w:jc w:val="both"/>
        <w:rPr>
          <w:ins w:id="463" w:author="Mott(ESO), Paul" w:date="2023-03-14T23:42:00Z"/>
          <w:rFonts w:cs="Arial"/>
          <w:szCs w:val="22"/>
        </w:rPr>
      </w:pPr>
      <w:proofErr w:type="gramStart"/>
      <w:ins w:id="464" w:author="Mott(ESO), Paul" w:date="2023-03-14T23:42:00Z">
        <w:r>
          <w:rPr>
            <w:rFonts w:cs="Arial"/>
            <w:szCs w:val="22"/>
          </w:rPr>
          <w:t>Where;</w:t>
        </w:r>
        <w:proofErr w:type="gramEnd"/>
      </w:ins>
    </w:p>
    <w:p w14:paraId="1EDFFDB2" w14:textId="77777777" w:rsidR="00F205B7" w:rsidRDefault="00F205B7" w:rsidP="00F205B7">
      <w:pPr>
        <w:pStyle w:val="1"/>
        <w:ind w:left="1440"/>
        <w:jc w:val="both"/>
        <w:rPr>
          <w:ins w:id="465" w:author="Mott(ESO), Paul" w:date="2023-03-14T23:42:00Z"/>
          <w:rFonts w:cs="Arial"/>
          <w:szCs w:val="22"/>
        </w:rPr>
      </w:pPr>
    </w:p>
    <w:p w14:paraId="12144D7D" w14:textId="77777777" w:rsidR="00F205B7" w:rsidRDefault="00F205B7" w:rsidP="00F205B7">
      <w:pPr>
        <w:pStyle w:val="1"/>
        <w:ind w:left="1440"/>
        <w:jc w:val="both"/>
        <w:rPr>
          <w:ins w:id="466" w:author="Mott(ESO), Paul" w:date="2023-03-14T23:42:00Z"/>
          <w:rFonts w:cs="Arial"/>
          <w:szCs w:val="22"/>
        </w:rPr>
      </w:pPr>
      <m:oMathPara>
        <m:oMath>
          <m:r>
            <w:ins w:id="467" w:author="Mott(ESO), Paul" w:date="2023-03-14T23:42:00Z">
              <w:rPr>
                <w:rFonts w:ascii="Cambria Math" w:hAnsi="Cambria Math" w:cs="Arial"/>
                <w:szCs w:val="22"/>
              </w:rPr>
              <m:t>MWYearsC=</m:t>
            </w:ins>
          </m:r>
          <m:d>
            <m:dPr>
              <m:ctrlPr>
                <w:ins w:id="468" w:author="Mott(ESO), Paul" w:date="2023-03-14T23:42:00Z">
                  <w:rPr>
                    <w:rFonts w:ascii="Cambria Math" w:hAnsi="Cambria Math" w:cs="Arial"/>
                    <w:i/>
                    <w:szCs w:val="22"/>
                  </w:rPr>
                </w:ins>
              </m:ctrlPr>
            </m:dPr>
            <m:e>
              <m:r>
                <w:ins w:id="469" w:author="Mott(ESO), Paul" w:date="2023-03-14T23:42:00Z">
                  <w:rPr>
                    <w:rFonts w:ascii="Cambria Math" w:hAnsi="Cambria Math" w:cs="Arial"/>
                    <w:szCs w:val="22"/>
                  </w:rPr>
                  <m:t>New MW capacity of circuit-previous MW capacity of circuit</m:t>
                </w:ins>
              </m:r>
            </m:e>
          </m:d>
          <m:r>
            <w:ins w:id="470" w:author="Mott(ESO), Paul" w:date="2023-03-14T23:42:00Z">
              <w:rPr>
                <w:rFonts w:ascii="Cambria Math" w:hAnsi="Cambria Math" w:cs="Arial"/>
                <w:szCs w:val="22"/>
              </w:rPr>
              <m:t>×Estimated life of circuit from investment completion</m:t>
            </w:ins>
          </m:r>
        </m:oMath>
      </m:oMathPara>
    </w:p>
    <w:p w14:paraId="2FED7440" w14:textId="77777777" w:rsidR="00F205B7" w:rsidRDefault="00F205B7" w:rsidP="00F205B7">
      <w:pPr>
        <w:pStyle w:val="1"/>
        <w:ind w:left="1440"/>
        <w:jc w:val="both"/>
        <w:rPr>
          <w:ins w:id="471" w:author="Mott(ESO), Paul" w:date="2023-03-14T23:42:00Z"/>
          <w:rFonts w:cs="Arial"/>
          <w:szCs w:val="22"/>
        </w:rPr>
      </w:pPr>
    </w:p>
    <w:p w14:paraId="43918BCC" w14:textId="77777777" w:rsidR="00F205B7" w:rsidRDefault="00F205B7" w:rsidP="00F205B7">
      <w:pPr>
        <w:pStyle w:val="1"/>
        <w:ind w:left="1440"/>
        <w:jc w:val="both"/>
        <w:rPr>
          <w:ins w:id="472" w:author="Mott(ESO), Paul" w:date="2023-03-14T23:42:00Z"/>
          <w:rFonts w:cs="Arial"/>
          <w:szCs w:val="22"/>
        </w:rPr>
      </w:pPr>
      <w:ins w:id="473" w:author="Mott(ESO), Paul" w:date="2023-03-14T23:42:00Z">
        <w:r>
          <w:rPr>
            <w:rFonts w:cs="Arial"/>
            <w:szCs w:val="22"/>
          </w:rPr>
          <w:t>and</w:t>
        </w:r>
      </w:ins>
    </w:p>
    <w:p w14:paraId="41ACF510" w14:textId="77777777" w:rsidR="00F205B7" w:rsidRDefault="00F205B7" w:rsidP="00F205B7">
      <w:pPr>
        <w:pStyle w:val="1"/>
        <w:ind w:left="1440"/>
        <w:jc w:val="both"/>
        <w:rPr>
          <w:ins w:id="474" w:author="Mott(ESO), Paul" w:date="2023-03-14T23:42:00Z"/>
          <w:rFonts w:cs="Arial"/>
          <w:szCs w:val="22"/>
        </w:rPr>
      </w:pPr>
    </w:p>
    <w:p w14:paraId="23424C7E" w14:textId="77777777" w:rsidR="00F205B7" w:rsidRDefault="00F205B7" w:rsidP="00F205B7">
      <w:pPr>
        <w:pStyle w:val="1"/>
        <w:ind w:left="1440"/>
        <w:jc w:val="both"/>
        <w:rPr>
          <w:ins w:id="475" w:author="Mott(ESO), Paul" w:date="2023-03-14T23:42:00Z"/>
          <w:rFonts w:cs="Arial"/>
          <w:szCs w:val="22"/>
        </w:rPr>
      </w:pPr>
      <m:oMathPara>
        <m:oMath>
          <m:r>
            <w:ins w:id="476" w:author="Mott(ESO), Paul" w:date="2023-03-14T23:42:00Z">
              <w:rPr>
                <w:rFonts w:ascii="Cambria Math" w:hAnsi="Cambria Math" w:cs="Arial"/>
                <w:szCs w:val="22"/>
              </w:rPr>
              <m:t>MWYearsL=Previous MW capacity of circuit×Estimated increase in the life of circuit</m:t>
            </w:ins>
          </m:r>
        </m:oMath>
      </m:oMathPara>
    </w:p>
    <w:p w14:paraId="417D43E8" w14:textId="77777777" w:rsidR="00F205B7" w:rsidRDefault="00F205B7" w:rsidP="00F205B7">
      <w:pPr>
        <w:pStyle w:val="1"/>
        <w:ind w:left="1440"/>
        <w:jc w:val="both"/>
        <w:rPr>
          <w:ins w:id="477" w:author="Mott(ESO), Paul" w:date="2023-03-14T23:42:00Z"/>
          <w:rFonts w:cs="Arial"/>
          <w:szCs w:val="22"/>
        </w:rPr>
      </w:pPr>
      <w:ins w:id="478" w:author="Mott(ESO), Paul" w:date="2023-03-14T23:42:00Z">
        <w:r>
          <w:rPr>
            <w:rFonts w:cs="Arial"/>
            <w:szCs w:val="22"/>
          </w:rPr>
          <w:t>Where:</w:t>
        </w:r>
      </w:ins>
    </w:p>
    <w:p w14:paraId="7DA2F5B7" w14:textId="77777777" w:rsidR="00F205B7" w:rsidRDefault="00F205B7" w:rsidP="00F205B7">
      <w:pPr>
        <w:pStyle w:val="1"/>
        <w:ind w:left="1440"/>
        <w:jc w:val="both"/>
        <w:rPr>
          <w:ins w:id="479" w:author="Mott(ESO), Paul" w:date="2023-03-14T23:42:00Z"/>
          <w:rFonts w:cs="Arial"/>
          <w:szCs w:val="22"/>
        </w:rPr>
      </w:pPr>
    </w:p>
    <w:p w14:paraId="6FB976E5" w14:textId="77777777" w:rsidR="00F205B7" w:rsidRDefault="00F205B7" w:rsidP="00F205B7">
      <w:pPr>
        <w:pStyle w:val="1"/>
        <w:ind w:left="1440"/>
        <w:jc w:val="both"/>
        <w:rPr>
          <w:ins w:id="480" w:author="Mott(ESO), Paul" w:date="2023-03-14T23:42:00Z"/>
          <w:rFonts w:cs="Arial"/>
          <w:szCs w:val="22"/>
        </w:rPr>
      </w:pPr>
      <w:ins w:id="481" w:author="Mott(ESO), Paul" w:date="2023-03-14T23:42:00Z">
        <w:r>
          <w:rPr>
            <w:rFonts w:cs="Arial"/>
            <w:szCs w:val="22"/>
          </w:rPr>
          <w:t>The “estimated life of circuit from investment completion” refers to the number of years between the relevant investment having been completed and the expected new end of life of the asset following the investment.</w:t>
        </w:r>
      </w:ins>
    </w:p>
    <w:p w14:paraId="3913347D" w14:textId="77777777" w:rsidR="00F205B7" w:rsidRDefault="00F205B7" w:rsidP="00F205B7">
      <w:pPr>
        <w:pStyle w:val="1"/>
        <w:ind w:left="1440"/>
        <w:jc w:val="both"/>
        <w:rPr>
          <w:ins w:id="482" w:author="Mott(ESO), Paul" w:date="2023-03-14T23:42:00Z"/>
          <w:rFonts w:cs="Arial"/>
          <w:szCs w:val="22"/>
        </w:rPr>
      </w:pPr>
    </w:p>
    <w:p w14:paraId="30D17EA5" w14:textId="77777777" w:rsidR="00F205B7" w:rsidRDefault="00F205B7" w:rsidP="00F205B7">
      <w:pPr>
        <w:pStyle w:val="1"/>
        <w:ind w:left="1440"/>
        <w:jc w:val="both"/>
        <w:rPr>
          <w:ins w:id="483" w:author="Mott(ESO), Paul" w:date="2023-03-14T23:42:00Z"/>
          <w:rFonts w:cs="Arial"/>
          <w:szCs w:val="22"/>
        </w:rPr>
      </w:pPr>
    </w:p>
    <w:p w14:paraId="6FF4549C" w14:textId="77777777" w:rsidR="00F205B7" w:rsidRDefault="00F205B7" w:rsidP="00F205B7">
      <w:pPr>
        <w:pStyle w:val="1"/>
        <w:ind w:left="1440"/>
        <w:jc w:val="both"/>
        <w:rPr>
          <w:ins w:id="484" w:author="Mott(ESO), Paul" w:date="2023-03-14T23:42:00Z"/>
          <w:rFonts w:cs="Arial"/>
          <w:szCs w:val="22"/>
        </w:rPr>
      </w:pPr>
      <w:ins w:id="485" w:author="Mott(ESO), Paul" w:date="2023-03-14T23:42:00Z">
        <w:r>
          <w:rPr>
            <w:rFonts w:cs="Arial"/>
            <w:szCs w:val="22"/>
          </w:rPr>
          <w:t xml:space="preserve">The “estimated increase in the life of circuit” refers to the marginal increase in the expected life of the circuit which has resulted </w:t>
        </w:r>
        <w:proofErr w:type="gramStart"/>
        <w:r>
          <w:rPr>
            <w:rFonts w:cs="Arial"/>
            <w:szCs w:val="22"/>
          </w:rPr>
          <w:t>as a consequence of</w:t>
        </w:r>
        <w:proofErr w:type="gramEnd"/>
        <w:r>
          <w:rPr>
            <w:rFonts w:cs="Arial"/>
            <w:szCs w:val="22"/>
          </w:rPr>
          <w:t xml:space="preserve"> the investment having been made.</w:t>
        </w:r>
      </w:ins>
    </w:p>
    <w:p w14:paraId="0B5EC841" w14:textId="77777777" w:rsidR="00F205B7" w:rsidRDefault="00F205B7" w:rsidP="00F205B7">
      <w:pPr>
        <w:pStyle w:val="1"/>
        <w:ind w:left="1627"/>
        <w:jc w:val="both"/>
        <w:rPr>
          <w:ins w:id="486" w:author="Mott(ESO), Paul" w:date="2023-03-14T23:42:00Z"/>
          <w:rFonts w:cs="Arial"/>
          <w:szCs w:val="22"/>
        </w:rPr>
      </w:pPr>
    </w:p>
    <w:p w14:paraId="4E352886" w14:textId="77777777" w:rsidR="00F205B7" w:rsidRDefault="00F205B7" w:rsidP="00F205B7">
      <w:pPr>
        <w:pStyle w:val="1"/>
        <w:ind w:left="1440"/>
        <w:jc w:val="both"/>
        <w:rPr>
          <w:ins w:id="487" w:author="Mott(ESO), Paul" w:date="2023-03-14T23:42:00Z"/>
          <w:rFonts w:cs="Arial"/>
          <w:szCs w:val="22"/>
        </w:rPr>
      </w:pPr>
    </w:p>
    <w:p w14:paraId="68607E62" w14:textId="4352DCAE" w:rsidR="00F205B7" w:rsidRDefault="00F205B7" w:rsidP="00E12730">
      <w:pPr>
        <w:pStyle w:val="1"/>
        <w:numPr>
          <w:ilvl w:val="1"/>
          <w:numId w:val="165"/>
        </w:numPr>
        <w:jc w:val="both"/>
        <w:rPr>
          <w:ins w:id="488" w:author="Mott(ESO), Paul" w:date="2023-03-14T23:42:00Z"/>
          <w:rFonts w:cs="Arial"/>
          <w:szCs w:val="22"/>
        </w:rPr>
      </w:pPr>
      <w:ins w:id="489" w:author="Mott(ESO), Paul" w:date="2023-03-14T23:42:00Z">
        <w:r>
          <w:rPr>
            <w:rFonts w:cs="Arial"/>
            <w:szCs w:val="22"/>
          </w:rPr>
          <w:t xml:space="preserve">The </w:t>
        </w:r>
      </w:ins>
      <w:ins w:id="490" w:author="Mott(ESO), Paul" w:date="2023-04-14T22:11:00Z">
        <w:r w:rsidR="00A52775">
          <w:t xml:space="preserve">£/MW/km </w:t>
        </w:r>
      </w:ins>
      <w:ins w:id="491" w:author="Mott(ESO), Paul" w:date="2023-03-14T23:42:00Z">
        <w:r>
          <w:rPr>
            <w:rFonts w:cs="Arial"/>
            <w:szCs w:val="22"/>
          </w:rPr>
          <w:t xml:space="preserve">cost of each investment (or each part of the investment allocated under subparagraph a. above) is calculated as </w:t>
        </w:r>
        <w:proofErr w:type="gramStart"/>
        <w:r>
          <w:rPr>
            <w:rFonts w:cs="Arial"/>
            <w:szCs w:val="22"/>
          </w:rPr>
          <w:t>follows</w:t>
        </w:r>
      </w:ins>
      <w:ins w:id="492" w:author="Mott(ESO), Paul" w:date="2023-03-15T21:20:00Z">
        <w:r w:rsidR="00B12A7C">
          <w:rPr>
            <w:rFonts w:cs="Arial"/>
            <w:szCs w:val="22"/>
          </w:rPr>
          <w:t xml:space="preserve"> </w:t>
        </w:r>
      </w:ins>
      <w:ins w:id="493" w:author="Mott(ESO), Paul" w:date="2023-03-14T23:42:00Z">
        <w:r>
          <w:rPr>
            <w:rFonts w:cs="Arial"/>
            <w:szCs w:val="22"/>
          </w:rPr>
          <w:t>:</w:t>
        </w:r>
      </w:ins>
      <w:proofErr w:type="gramEnd"/>
      <w:ins w:id="494" w:author="Mott(ESO), Paul" w:date="2023-03-15T21:21:00Z">
        <w:r w:rsidR="00B12A7C">
          <w:rPr>
            <w:rFonts w:cs="Arial"/>
            <w:szCs w:val="22"/>
          </w:rPr>
          <w:t xml:space="preserve"> </w:t>
        </w:r>
      </w:ins>
    </w:p>
    <w:p w14:paraId="58DD7068" w14:textId="77777777" w:rsidR="00F205B7" w:rsidRDefault="00F205B7" w:rsidP="00F205B7">
      <w:pPr>
        <w:pStyle w:val="1"/>
        <w:ind w:left="1627"/>
        <w:jc w:val="both"/>
        <w:rPr>
          <w:ins w:id="495" w:author="Mott(ESO), Paul" w:date="2023-03-14T23:42:00Z"/>
          <w:rFonts w:cs="Arial"/>
          <w:szCs w:val="22"/>
        </w:rPr>
      </w:pPr>
    </w:p>
    <w:p w14:paraId="422E3AD2" w14:textId="77777777" w:rsidR="00F205B7" w:rsidRDefault="00F205B7" w:rsidP="00F205B7">
      <w:pPr>
        <w:pStyle w:val="1"/>
        <w:ind w:left="1440"/>
        <w:jc w:val="both"/>
        <w:rPr>
          <w:ins w:id="496" w:author="Mott(ESO), Paul" w:date="2023-03-14T23:42:00Z"/>
          <w:rFonts w:cs="Arial"/>
          <w:szCs w:val="22"/>
        </w:rPr>
      </w:pPr>
    </w:p>
    <w:p w14:paraId="0293597E" w14:textId="77777777" w:rsidR="00F205B7" w:rsidRDefault="00F205B7" w:rsidP="00F205B7">
      <w:pPr>
        <w:pStyle w:val="1"/>
        <w:ind w:left="1440"/>
        <w:jc w:val="both"/>
        <w:rPr>
          <w:ins w:id="497" w:author="Mott(ESO), Paul" w:date="2023-03-14T23:42:00Z"/>
          <w:rFonts w:cs="Arial"/>
          <w:szCs w:val="22"/>
        </w:rPr>
      </w:pPr>
    </w:p>
    <w:p w14:paraId="69DCEA06" w14:textId="77777777" w:rsidR="00F205B7" w:rsidRDefault="00000000" w:rsidP="00F205B7">
      <w:pPr>
        <w:pStyle w:val="1"/>
        <w:ind w:left="1440"/>
        <w:jc w:val="both"/>
        <w:rPr>
          <w:ins w:id="498" w:author="Mott(ESO), Paul" w:date="2023-03-14T23:42:00Z"/>
          <w:rFonts w:cs="Arial"/>
          <w:szCs w:val="22"/>
        </w:rPr>
      </w:pPr>
      <m:oMathPara>
        <m:oMath>
          <m:sSub>
            <m:sSubPr>
              <m:ctrlPr>
                <w:ins w:id="499" w:author="Mott(ESO), Paul" w:date="2023-03-14T23:42:00Z">
                  <w:rPr>
                    <w:rFonts w:ascii="Cambria Math" w:hAnsi="Cambria Math" w:cs="Arial"/>
                    <w:i/>
                    <w:szCs w:val="22"/>
                  </w:rPr>
                </w:ins>
              </m:ctrlPr>
            </m:sSubPr>
            <m:e>
              <m:r>
                <w:ins w:id="500" w:author="Mott(ESO), Paul" w:date="2023-03-14T23:42:00Z">
                  <w:rPr>
                    <w:rFonts w:ascii="Cambria Math" w:hAnsi="Cambria Math" w:cs="Arial"/>
                    <w:szCs w:val="22"/>
                  </w:rPr>
                  <m:t>Cost</m:t>
                </w:ins>
              </m:r>
            </m:e>
            <m:sub>
              <m:r>
                <w:ins w:id="501" w:author="Mott(ESO), Paul" w:date="2023-03-14T23:42:00Z">
                  <w:rPr>
                    <w:rFonts w:ascii="Cambria Math" w:hAnsi="Cambria Math" w:cs="Arial"/>
                    <w:szCs w:val="22"/>
                  </w:rPr>
                  <m:t>MWkm</m:t>
                </w:ins>
              </m:r>
            </m:sub>
          </m:sSub>
          <m:r>
            <w:ins w:id="502" w:author="Mott(ESO), Paul" w:date="2023-03-14T23:42:00Z">
              <w:rPr>
                <w:rFonts w:ascii="Cambria Math" w:hAnsi="Cambria Math" w:cs="Arial"/>
                <w:szCs w:val="22"/>
              </w:rPr>
              <m:t>=</m:t>
            </w:ins>
          </m:r>
          <m:f>
            <m:fPr>
              <m:ctrlPr>
                <w:ins w:id="503" w:author="Mott(ESO), Paul" w:date="2023-03-14T23:42:00Z">
                  <w:rPr>
                    <w:rFonts w:ascii="Cambria Math" w:hAnsi="Cambria Math" w:cs="Arial"/>
                    <w:i/>
                    <w:szCs w:val="22"/>
                  </w:rPr>
                </w:ins>
              </m:ctrlPr>
            </m:fPr>
            <m:num>
              <m:r>
                <w:ins w:id="504" w:author="Mott(ESO), Paul" w:date="2023-03-14T23:42:00Z">
                  <w:rPr>
                    <w:rFonts w:ascii="Cambria Math" w:hAnsi="Cambria Math" w:cs="Arial"/>
                    <w:szCs w:val="22"/>
                  </w:rPr>
                  <m:t>Investment Cost</m:t>
                </w:ins>
              </m:r>
            </m:num>
            <m:den>
              <m:r>
                <w:ins w:id="505" w:author="Mott(ESO), Paul" w:date="2023-03-14T23:42:00Z">
                  <w:rPr>
                    <w:rFonts w:ascii="Cambria Math" w:hAnsi="Cambria Math" w:cs="Arial"/>
                    <w:szCs w:val="22"/>
                  </w:rPr>
                  <m:t>Relevant MW×Circuit length in km</m:t>
                </w:ins>
              </m:r>
            </m:den>
          </m:f>
        </m:oMath>
      </m:oMathPara>
    </w:p>
    <w:p w14:paraId="5B0ACB50" w14:textId="77777777" w:rsidR="00F205B7" w:rsidRDefault="00F205B7" w:rsidP="00F205B7">
      <w:pPr>
        <w:pStyle w:val="1"/>
        <w:ind w:left="1627"/>
        <w:jc w:val="both"/>
        <w:rPr>
          <w:ins w:id="506" w:author="Mott(ESO), Paul" w:date="2023-03-14T23:42:00Z"/>
          <w:rFonts w:cs="Arial"/>
          <w:szCs w:val="22"/>
        </w:rPr>
      </w:pPr>
    </w:p>
    <w:p w14:paraId="48269274" w14:textId="77777777" w:rsidR="00F205B7" w:rsidRDefault="00F205B7" w:rsidP="00F205B7">
      <w:pPr>
        <w:pStyle w:val="1"/>
        <w:ind w:left="1440"/>
        <w:jc w:val="both"/>
        <w:rPr>
          <w:ins w:id="507" w:author="Mott(ESO), Paul" w:date="2023-03-14T23:42:00Z"/>
          <w:rFonts w:cs="Arial"/>
          <w:szCs w:val="22"/>
        </w:rPr>
      </w:pPr>
      <w:ins w:id="508" w:author="Mott(ESO), Paul" w:date="2023-03-14T23:42:00Z">
        <w:r>
          <w:rPr>
            <w:rFonts w:cs="Arial"/>
            <w:szCs w:val="22"/>
          </w:rPr>
          <w:t>Where Relevant MW has the following values:</w:t>
        </w:r>
      </w:ins>
    </w:p>
    <w:p w14:paraId="0ACD568B" w14:textId="77777777" w:rsidR="00F205B7" w:rsidRDefault="00F205B7" w:rsidP="00F205B7">
      <w:pPr>
        <w:pStyle w:val="1"/>
        <w:ind w:left="1440"/>
        <w:jc w:val="both"/>
        <w:rPr>
          <w:ins w:id="509" w:author="Mott(ESO), Paul" w:date="2023-03-14T23:42:00Z"/>
          <w:rFonts w:cs="Arial"/>
          <w:szCs w:val="22"/>
        </w:rPr>
      </w:pPr>
    </w:p>
    <w:p w14:paraId="027DC347" w14:textId="3FFACE37" w:rsidR="00F205B7" w:rsidRDefault="00F205B7" w:rsidP="00E12730">
      <w:pPr>
        <w:pStyle w:val="1"/>
        <w:numPr>
          <w:ilvl w:val="2"/>
          <w:numId w:val="165"/>
        </w:numPr>
        <w:jc w:val="both"/>
        <w:rPr>
          <w:ins w:id="510" w:author="Mott(ESO), Paul" w:date="2023-03-14T23:42:00Z"/>
          <w:rFonts w:cs="Arial"/>
          <w:szCs w:val="22"/>
        </w:rPr>
      </w:pPr>
      <w:ins w:id="511" w:author="Mott(ESO), Paul" w:date="2023-03-14T23:42:00Z">
        <w:r>
          <w:rPr>
            <w:rFonts w:cs="Arial"/>
            <w:szCs w:val="22"/>
          </w:rPr>
          <w:t xml:space="preserve">Where the </w:t>
        </w:r>
      </w:ins>
      <w:ins w:id="512" w:author="Mott(ESO), Paul" w:date="2023-04-16T23:41:00Z">
        <w:r w:rsidR="001D79F8">
          <w:rPr>
            <w:rFonts w:cs="Arial"/>
            <w:szCs w:val="22"/>
          </w:rPr>
          <w:t>i</w:t>
        </w:r>
      </w:ins>
      <w:ins w:id="513" w:author="Mott(ESO), Paul" w:date="2023-03-14T23:42:00Z">
        <w:r>
          <w:rPr>
            <w:rFonts w:cs="Arial"/>
            <w:szCs w:val="22"/>
          </w:rPr>
          <w:t xml:space="preserve">nvestment </w:t>
        </w:r>
      </w:ins>
      <w:ins w:id="514" w:author="Mott(ESO), Paul" w:date="2023-04-16T23:41:00Z">
        <w:r w:rsidR="001D79F8">
          <w:rPr>
            <w:rFonts w:cs="Arial"/>
            <w:szCs w:val="22"/>
          </w:rPr>
          <w:t>c</w:t>
        </w:r>
      </w:ins>
      <w:ins w:id="515" w:author="Mott(ESO), Paul" w:date="2023-03-14T23:42:00Z">
        <w:r>
          <w:rPr>
            <w:rFonts w:cs="Arial"/>
            <w:szCs w:val="22"/>
          </w:rPr>
          <w:t>ost relates to a new circuit or to an increase in life of an existing circuit (except when part of the cost is allocated under sub paragraph a. above), the Relevant MW will be the rating of that circuit.</w:t>
        </w:r>
      </w:ins>
    </w:p>
    <w:p w14:paraId="2DB937C9" w14:textId="77777777" w:rsidR="00F205B7" w:rsidRDefault="00F205B7" w:rsidP="00F205B7">
      <w:pPr>
        <w:pStyle w:val="1"/>
        <w:ind w:left="2160"/>
        <w:jc w:val="both"/>
        <w:rPr>
          <w:ins w:id="516" w:author="Mott(ESO), Paul" w:date="2023-03-14T23:42:00Z"/>
          <w:rFonts w:cs="Arial"/>
          <w:szCs w:val="22"/>
        </w:rPr>
      </w:pPr>
    </w:p>
    <w:p w14:paraId="359DEE51" w14:textId="1F9C8EF3" w:rsidR="00F205B7" w:rsidRDefault="00F205B7" w:rsidP="00E12730">
      <w:pPr>
        <w:pStyle w:val="1"/>
        <w:numPr>
          <w:ilvl w:val="2"/>
          <w:numId w:val="165"/>
        </w:numPr>
        <w:jc w:val="both"/>
        <w:rPr>
          <w:ins w:id="517" w:author="Mott(ESO), Paul" w:date="2023-03-14T23:42:00Z"/>
          <w:rFonts w:cs="Arial"/>
          <w:szCs w:val="22"/>
        </w:rPr>
      </w:pPr>
      <w:ins w:id="518" w:author="Mott(ESO), Paul" w:date="2023-03-14T23:42:00Z">
        <w:r>
          <w:rPr>
            <w:rFonts w:cs="Arial"/>
            <w:szCs w:val="22"/>
          </w:rPr>
          <w:t xml:space="preserve">Where the </w:t>
        </w:r>
      </w:ins>
      <w:ins w:id="519" w:author="Mott(ESO), Paul" w:date="2023-04-16T23:42:00Z">
        <w:r w:rsidR="00565302">
          <w:rPr>
            <w:rFonts w:cs="Arial"/>
            <w:szCs w:val="22"/>
          </w:rPr>
          <w:t>i</w:t>
        </w:r>
      </w:ins>
      <w:ins w:id="520" w:author="Mott(ESO), Paul" w:date="2023-03-14T23:42:00Z">
        <w:r>
          <w:rPr>
            <w:rFonts w:cs="Arial"/>
            <w:szCs w:val="22"/>
          </w:rPr>
          <w:t xml:space="preserve">nvestment </w:t>
        </w:r>
      </w:ins>
      <w:ins w:id="521" w:author="Mott(ESO), Paul" w:date="2023-04-16T23:42:00Z">
        <w:r w:rsidR="00565302">
          <w:rPr>
            <w:rFonts w:cs="Arial"/>
            <w:szCs w:val="22"/>
          </w:rPr>
          <w:t>c</w:t>
        </w:r>
      </w:ins>
      <w:ins w:id="522" w:author="Mott(ESO), Paul" w:date="2023-03-14T23:42:00Z">
        <w:r>
          <w:rPr>
            <w:rFonts w:cs="Arial"/>
            <w:szCs w:val="22"/>
          </w:rPr>
          <w:t>ost relates to an increase in capacity of an existing circuit (or part of the cost allocated as such under sub-paragraph a. above), the Relevant MWs refers to the new MW capacity of the circuit minus the previous MW capacity of the circuit prior to the investment.  That is, it represents the marginal increase in capacity provided for by the investment.</w:t>
        </w:r>
      </w:ins>
    </w:p>
    <w:p w14:paraId="06CC712C" w14:textId="77777777" w:rsidR="00F205B7" w:rsidRDefault="00F205B7" w:rsidP="00F205B7">
      <w:pPr>
        <w:pStyle w:val="ListParagraph"/>
        <w:rPr>
          <w:ins w:id="523" w:author="Mott(ESO), Paul" w:date="2023-03-14T23:42:00Z"/>
          <w:rFonts w:cs="Arial"/>
          <w:szCs w:val="22"/>
        </w:rPr>
      </w:pPr>
    </w:p>
    <w:p w14:paraId="6C1E4CFE" w14:textId="3EDC3F23" w:rsidR="00F205B7" w:rsidRDefault="00F205B7" w:rsidP="00E12730">
      <w:pPr>
        <w:pStyle w:val="1"/>
        <w:numPr>
          <w:ilvl w:val="2"/>
          <w:numId w:val="165"/>
        </w:numPr>
        <w:jc w:val="both"/>
        <w:rPr>
          <w:ins w:id="524" w:author="Mott(ESO), Paul" w:date="2023-03-14T23:42:00Z"/>
          <w:rFonts w:cs="Arial"/>
          <w:szCs w:val="22"/>
        </w:rPr>
      </w:pPr>
      <w:ins w:id="525" w:author="Mott(ESO), Paul" w:date="2023-03-14T23:42:00Z">
        <w:r>
          <w:rPr>
            <w:rFonts w:cs="Arial"/>
            <w:szCs w:val="22"/>
          </w:rPr>
          <w:t xml:space="preserve">Where the </w:t>
        </w:r>
      </w:ins>
      <w:ins w:id="526" w:author="Mott(ESO), Paul" w:date="2023-04-16T23:42:00Z">
        <w:r w:rsidR="00565302">
          <w:rPr>
            <w:rFonts w:cs="Arial"/>
            <w:szCs w:val="22"/>
          </w:rPr>
          <w:t>i</w:t>
        </w:r>
      </w:ins>
      <w:ins w:id="527" w:author="Mott(ESO), Paul" w:date="2023-03-14T23:42:00Z">
        <w:r>
          <w:rPr>
            <w:rFonts w:cs="Arial"/>
            <w:szCs w:val="22"/>
          </w:rPr>
          <w:t xml:space="preserve">nvestment </w:t>
        </w:r>
      </w:ins>
      <w:ins w:id="528" w:author="Mott(ESO), Paul" w:date="2023-04-16T23:42:00Z">
        <w:r w:rsidR="00565302">
          <w:rPr>
            <w:rFonts w:cs="Arial"/>
            <w:szCs w:val="22"/>
          </w:rPr>
          <w:t>c</w:t>
        </w:r>
      </w:ins>
      <w:ins w:id="529" w:author="Mott(ESO), Paul" w:date="2023-03-14T23:42:00Z">
        <w:r>
          <w:rPr>
            <w:rFonts w:cs="Arial"/>
            <w:szCs w:val="22"/>
          </w:rPr>
          <w:t>ost relates to an increase in the life of the asset allocated as such under sub-paragraph a. above, the Relevant MW refers to the previous MW capacity of the circuit prior to the relevant investment having taken place.</w:t>
        </w:r>
      </w:ins>
    </w:p>
    <w:p w14:paraId="617CAC53" w14:textId="77777777" w:rsidR="00F205B7" w:rsidRDefault="00F205B7" w:rsidP="00F205B7">
      <w:pPr>
        <w:pStyle w:val="1"/>
        <w:ind w:left="1440"/>
        <w:jc w:val="both"/>
        <w:rPr>
          <w:ins w:id="530" w:author="Mott(ESO), Paul" w:date="2023-03-14T23:42:00Z"/>
          <w:rFonts w:cs="Arial"/>
          <w:szCs w:val="22"/>
        </w:rPr>
      </w:pPr>
    </w:p>
    <w:p w14:paraId="06EBD654" w14:textId="51BFA04A" w:rsidR="00F205B7" w:rsidRDefault="00F205B7" w:rsidP="00E12730">
      <w:pPr>
        <w:pStyle w:val="1"/>
        <w:numPr>
          <w:ilvl w:val="1"/>
          <w:numId w:val="165"/>
        </w:numPr>
        <w:jc w:val="both"/>
        <w:rPr>
          <w:ins w:id="531" w:author="Mott(ESO), Paul" w:date="2023-03-14T23:42:00Z"/>
          <w:rFonts w:cs="Arial"/>
          <w:szCs w:val="22"/>
        </w:rPr>
      </w:pPr>
      <w:ins w:id="532" w:author="Mott(ESO), Paul" w:date="2023-03-14T23:42:00Z">
        <w:r>
          <w:rPr>
            <w:rFonts w:cs="Arial"/>
            <w:szCs w:val="22"/>
          </w:rPr>
          <w:t xml:space="preserve">The </w:t>
        </w:r>
      </w:ins>
      <w:ins w:id="533" w:author="Mott(ESO), Paul" w:date="2023-04-14T22:11:00Z">
        <w:r w:rsidR="008010FB">
          <w:t xml:space="preserve">£/MW/km </w:t>
        </w:r>
      </w:ins>
      <w:ins w:id="534" w:author="Mott(ESO), Paul" w:date="2023-03-14T23:42:00Z">
        <w:r>
          <w:rPr>
            <w:rFonts w:cs="Arial"/>
            <w:szCs w:val="22"/>
          </w:rPr>
          <w:t xml:space="preserve">cost </w:t>
        </w:r>
        <w:r w:rsidRPr="0099632B">
          <w:rPr>
            <w:rFonts w:cs="Arial"/>
            <w:szCs w:val="22"/>
          </w:rPr>
          <w:t xml:space="preserve">is then converted into an annual figure by multiplying it by an annuity factor. The formula used to calculate </w:t>
        </w:r>
        <w:del w:id="535" w:author="Aristodemou, Alex - UK Legal" w:date="2023-03-29T12:22:00Z">
          <w:r w:rsidRPr="0099632B" w:rsidDel="00D574CA">
            <w:rPr>
              <w:rFonts w:cs="Arial"/>
              <w:szCs w:val="22"/>
            </w:rPr>
            <w:delText xml:space="preserve">of </w:delText>
          </w:r>
        </w:del>
        <w:r w:rsidRPr="0099632B">
          <w:rPr>
            <w:rFonts w:cs="Arial"/>
            <w:szCs w:val="22"/>
          </w:rPr>
          <w:t>the annuity factor is shown below:</w:t>
        </w:r>
      </w:ins>
    </w:p>
    <w:p w14:paraId="208A16C1" w14:textId="77777777" w:rsidR="00F205B7" w:rsidRDefault="00F205B7" w:rsidP="00F205B7">
      <w:pPr>
        <w:pStyle w:val="1"/>
        <w:ind w:left="1627"/>
        <w:jc w:val="both"/>
        <w:rPr>
          <w:ins w:id="536" w:author="Mott(ESO), Paul" w:date="2023-03-14T23:42:00Z"/>
          <w:rFonts w:cs="Arial"/>
          <w:szCs w:val="22"/>
        </w:rPr>
      </w:pPr>
    </w:p>
    <w:p w14:paraId="32360DB1" w14:textId="77777777" w:rsidR="00EC347D" w:rsidRDefault="00EC347D" w:rsidP="00EC347D">
      <w:pPr>
        <w:jc w:val="center"/>
        <w:rPr>
          <w:ins w:id="537" w:author="Mott(ESO), Paul" w:date="2023-04-17T00:19:00Z"/>
          <w:rFonts w:ascii="Arial" w:hAnsi="Arial" w:cs="Arial"/>
          <w:sz w:val="22"/>
          <w:szCs w:val="22"/>
        </w:rPr>
      </w:pPr>
      <m:oMathPara>
        <m:oMath>
          <m:r>
            <w:ins w:id="538" w:author="Mott(ESO), Paul" w:date="2023-04-17T00:19:00Z">
              <w:rPr>
                <w:rFonts w:ascii="Cambria Math" w:hAnsi="Cambria Math" w:cs="Arial"/>
                <w:sz w:val="22"/>
                <w:szCs w:val="22"/>
              </w:rPr>
              <m:t>Annuityfactor=</m:t>
            </w:ins>
          </m:r>
          <m:f>
            <m:fPr>
              <m:ctrlPr>
                <w:ins w:id="539" w:author="Mott(ESO), Paul" w:date="2023-04-17T00:19:00Z">
                  <w:rPr>
                    <w:rFonts w:ascii="Cambria Math" w:hAnsi="Cambria Math" w:cs="Arial"/>
                    <w:i/>
                    <w:sz w:val="22"/>
                    <w:szCs w:val="22"/>
                  </w:rPr>
                </w:ins>
              </m:ctrlPr>
            </m:fPr>
            <m:num>
              <m:r>
                <w:ins w:id="540" w:author="Mott(ESO), Paul" w:date="2023-04-17T00:19:00Z">
                  <w:rPr>
                    <w:rFonts w:ascii="Cambria Math" w:hAnsi="Cambria Math" w:cs="Arial"/>
                    <w:sz w:val="22"/>
                    <w:szCs w:val="22"/>
                  </w:rPr>
                  <m:t>WACC</m:t>
                </w:ins>
              </m:r>
            </m:num>
            <m:den>
              <m:d>
                <m:dPr>
                  <m:ctrlPr>
                    <w:ins w:id="541" w:author="Mott(ESO), Paul" w:date="2023-04-17T00:19:00Z">
                      <w:rPr>
                        <w:rFonts w:ascii="Cambria Math" w:hAnsi="Cambria Math" w:cs="Arial"/>
                        <w:i/>
                        <w:sz w:val="22"/>
                        <w:szCs w:val="22"/>
                      </w:rPr>
                    </w:ins>
                  </m:ctrlPr>
                </m:dPr>
                <m:e>
                  <m:r>
                    <w:ins w:id="542" w:author="Mott(ESO), Paul" w:date="2023-04-17T00:19:00Z">
                      <w:rPr>
                        <w:rFonts w:ascii="Cambria Math" w:hAnsi="Cambria Math" w:cs="Arial"/>
                        <w:sz w:val="22"/>
                        <w:szCs w:val="22"/>
                      </w:rPr>
                      <m:t>1-</m:t>
                    </w:ins>
                  </m:r>
                  <m:sSup>
                    <m:sSupPr>
                      <m:ctrlPr>
                        <w:ins w:id="543" w:author="Mott(ESO), Paul" w:date="2023-04-17T00:19:00Z">
                          <w:rPr>
                            <w:rFonts w:ascii="Cambria Math" w:hAnsi="Cambria Math" w:cs="Arial"/>
                            <w:i/>
                            <w:sz w:val="22"/>
                            <w:szCs w:val="22"/>
                          </w:rPr>
                        </w:ins>
                      </m:ctrlPr>
                    </m:sSupPr>
                    <m:e>
                      <m:d>
                        <m:dPr>
                          <m:ctrlPr>
                            <w:ins w:id="544" w:author="Mott(ESO), Paul" w:date="2023-04-17T00:19:00Z">
                              <w:rPr>
                                <w:rFonts w:ascii="Cambria Math" w:hAnsi="Cambria Math" w:cs="Arial"/>
                                <w:i/>
                                <w:sz w:val="22"/>
                                <w:szCs w:val="22"/>
                              </w:rPr>
                            </w:ins>
                          </m:ctrlPr>
                        </m:dPr>
                        <m:e>
                          <m:r>
                            <w:ins w:id="545" w:author="Mott(ESO), Paul" w:date="2023-04-17T00:19:00Z">
                              <w:rPr>
                                <w:rFonts w:ascii="Cambria Math" w:hAnsi="Cambria Math" w:cs="Arial"/>
                                <w:sz w:val="22"/>
                                <w:szCs w:val="22"/>
                              </w:rPr>
                              <m:t>1+WACC</m:t>
                            </w:ins>
                          </m:r>
                        </m:e>
                      </m:d>
                    </m:e>
                    <m:sup>
                      <m:r>
                        <w:ins w:id="546" w:author="Mott(ESO), Paul" w:date="2023-04-17T00:19:00Z">
                          <w:rPr>
                            <w:rFonts w:ascii="Cambria Math" w:hAnsi="Cambria Math" w:cs="Arial"/>
                            <w:sz w:val="22"/>
                            <w:szCs w:val="22"/>
                          </w:rPr>
                          <m:t>-AssetLife</m:t>
                        </w:ins>
                      </m:r>
                    </m:sup>
                  </m:sSup>
                </m:e>
              </m:d>
            </m:den>
          </m:f>
        </m:oMath>
      </m:oMathPara>
    </w:p>
    <w:p w14:paraId="6C97B377" w14:textId="0053F78F" w:rsidR="00F205B7" w:rsidRDefault="00F205B7" w:rsidP="00F205B7">
      <w:pPr>
        <w:jc w:val="center"/>
        <w:rPr>
          <w:ins w:id="547" w:author="Mott(ESO), Paul" w:date="2023-03-14T23:42:00Z"/>
          <w:rFonts w:ascii="Arial" w:hAnsi="Arial" w:cs="Arial"/>
          <w:sz w:val="22"/>
          <w:szCs w:val="22"/>
        </w:rPr>
      </w:pPr>
    </w:p>
    <w:p w14:paraId="13CB15E3" w14:textId="77777777" w:rsidR="00E12730" w:rsidRDefault="00E12730" w:rsidP="00F205B7">
      <w:pPr>
        <w:pStyle w:val="1"/>
        <w:ind w:left="1440"/>
        <w:jc w:val="both"/>
        <w:rPr>
          <w:ins w:id="548" w:author="Mott(ESO), Paul" w:date="2023-03-14T23:50:00Z"/>
          <w:rFonts w:cs="Arial"/>
          <w:szCs w:val="22"/>
        </w:rPr>
      </w:pPr>
    </w:p>
    <w:p w14:paraId="43D3B691" w14:textId="77777777" w:rsidR="00E12730" w:rsidRDefault="00E12730" w:rsidP="00E12730">
      <w:pPr>
        <w:pStyle w:val="ListParagraph"/>
        <w:ind w:left="2183"/>
        <w:rPr>
          <w:ins w:id="549" w:author="Mott(ESO), Paul" w:date="2023-03-14T23:50:00Z"/>
          <w:rFonts w:ascii="Arial (W1)" w:hAnsi="Arial (W1)" w:cs="Arial"/>
          <w:sz w:val="22"/>
          <w:szCs w:val="22"/>
          <w:lang w:eastAsia="en-US"/>
        </w:rPr>
      </w:pPr>
      <w:ins w:id="550" w:author="Mott(ESO), Paul" w:date="2023-03-14T23:50:00Z">
        <w:r w:rsidRPr="00D74E4E">
          <w:rPr>
            <w:rFonts w:ascii="Arial (W1)" w:hAnsi="Arial (W1)" w:cs="Arial"/>
            <w:sz w:val="22"/>
            <w:szCs w:val="22"/>
            <w:lang w:eastAsia="en-US"/>
          </w:rPr>
          <w:t xml:space="preserve">The Weighted Average Cost of Capital (WACC) </w:t>
        </w:r>
        <w:r>
          <w:rPr>
            <w:rFonts w:ascii="Arial (W1)" w:hAnsi="Arial (W1)" w:cs="Arial"/>
            <w:sz w:val="22"/>
            <w:szCs w:val="22"/>
            <w:lang w:eastAsia="en-US"/>
          </w:rPr>
          <w:t xml:space="preserve">used </w:t>
        </w:r>
        <w:r w:rsidRPr="00D74E4E">
          <w:rPr>
            <w:rFonts w:ascii="Arial (W1)" w:hAnsi="Arial (W1)" w:cs="Arial"/>
            <w:sz w:val="22"/>
            <w:szCs w:val="22"/>
            <w:lang w:eastAsia="en-US"/>
          </w:rPr>
          <w:t xml:space="preserve">in the calculation of the annuity factor </w:t>
        </w:r>
        <w:r>
          <w:rPr>
            <w:rFonts w:ascii="Arial (W1)" w:hAnsi="Arial (W1)" w:cs="Arial"/>
            <w:sz w:val="22"/>
            <w:szCs w:val="22"/>
            <w:lang w:eastAsia="en-US"/>
          </w:rPr>
          <w:t xml:space="preserve">here </w:t>
        </w:r>
        <w:r w:rsidRPr="00D74E4E">
          <w:rPr>
            <w:rFonts w:ascii="Arial (W1)" w:hAnsi="Arial (W1)" w:cs="Arial"/>
            <w:sz w:val="22"/>
            <w:szCs w:val="22"/>
            <w:lang w:eastAsia="en-US"/>
          </w:rPr>
          <w:t>is</w:t>
        </w:r>
        <w:r>
          <w:rPr>
            <w:rFonts w:ascii="Arial (W1)" w:hAnsi="Arial (W1)" w:cs="Arial"/>
            <w:sz w:val="22"/>
            <w:szCs w:val="22"/>
            <w:lang w:eastAsia="en-US"/>
          </w:rPr>
          <w:t xml:space="preserve"> that which is</w:t>
        </w:r>
        <w:r w:rsidRPr="00D74E4E">
          <w:rPr>
            <w:rFonts w:ascii="Arial (W1)" w:hAnsi="Arial (W1)" w:cs="Arial"/>
            <w:sz w:val="22"/>
            <w:szCs w:val="22"/>
            <w:lang w:eastAsia="en-US"/>
          </w:rPr>
          <w:t xml:space="preserve"> established at the start of </w:t>
        </w:r>
        <w:r>
          <w:rPr>
            <w:rFonts w:ascii="Arial (W1)" w:hAnsi="Arial (W1)" w:cs="Arial"/>
            <w:sz w:val="22"/>
            <w:szCs w:val="22"/>
            <w:lang w:eastAsia="en-US"/>
          </w:rPr>
          <w:t xml:space="preserve">each </w:t>
        </w:r>
        <w:r w:rsidRPr="00D74E4E">
          <w:rPr>
            <w:rFonts w:ascii="Arial (W1)" w:hAnsi="Arial (W1)" w:cs="Arial"/>
            <w:sz w:val="22"/>
            <w:szCs w:val="22"/>
            <w:lang w:eastAsia="en-US"/>
          </w:rPr>
          <w:t>price control</w:t>
        </w:r>
        <w:r>
          <w:rPr>
            <w:rFonts w:ascii="Arial (W1)" w:hAnsi="Arial (W1)" w:cs="Arial"/>
            <w:sz w:val="22"/>
            <w:szCs w:val="22"/>
            <w:lang w:eastAsia="en-US"/>
          </w:rPr>
          <w:t xml:space="preserve"> for </w:t>
        </w:r>
        <w:r w:rsidRPr="00B759FE">
          <w:rPr>
            <w:rFonts w:ascii="Arial (W1)" w:hAnsi="Arial (W1)" w:cs="Arial"/>
            <w:b/>
            <w:bCs/>
            <w:sz w:val="22"/>
            <w:szCs w:val="22"/>
            <w:lang w:eastAsia="en-US"/>
          </w:rPr>
          <w:t>NGET</w:t>
        </w:r>
        <w:r>
          <w:rPr>
            <w:rFonts w:ascii="Arial (W1)" w:hAnsi="Arial (W1)" w:cs="Arial"/>
            <w:sz w:val="22"/>
            <w:szCs w:val="22"/>
            <w:lang w:eastAsia="en-US"/>
          </w:rPr>
          <w:t xml:space="preserve">.  It </w:t>
        </w:r>
        <w:r w:rsidRPr="00D74E4E">
          <w:rPr>
            <w:rFonts w:ascii="Arial (W1)" w:hAnsi="Arial (W1)" w:cs="Arial"/>
            <w:sz w:val="22"/>
            <w:szCs w:val="22"/>
            <w:lang w:eastAsia="en-US"/>
          </w:rPr>
          <w:t xml:space="preserve">remains constant throughout a price control period. The WACC </w:t>
        </w:r>
        <w:r>
          <w:rPr>
            <w:rFonts w:ascii="Arial (W1)" w:hAnsi="Arial (W1)" w:cs="Arial"/>
            <w:sz w:val="22"/>
            <w:szCs w:val="22"/>
            <w:lang w:eastAsia="en-US"/>
          </w:rPr>
          <w:t xml:space="preserve">to be </w:t>
        </w:r>
        <w:r w:rsidRPr="00D74E4E">
          <w:rPr>
            <w:rFonts w:ascii="Arial (W1)" w:hAnsi="Arial (W1)" w:cs="Arial"/>
            <w:sz w:val="22"/>
            <w:szCs w:val="22"/>
            <w:lang w:eastAsia="en-US"/>
          </w:rPr>
          <w:t xml:space="preserve">used is </w:t>
        </w:r>
        <w:r w:rsidRPr="00B759FE">
          <w:rPr>
            <w:rFonts w:ascii="Arial (W1)" w:hAnsi="Arial (W1)" w:cs="Arial"/>
            <w:b/>
            <w:bCs/>
            <w:sz w:val="22"/>
            <w:szCs w:val="22"/>
            <w:lang w:eastAsia="en-US"/>
          </w:rPr>
          <w:t>NGET</w:t>
        </w:r>
        <w:r w:rsidRPr="00D74E4E">
          <w:rPr>
            <w:rFonts w:ascii="Arial (W1)" w:hAnsi="Arial (W1)" w:cs="Arial"/>
            <w:sz w:val="22"/>
            <w:szCs w:val="22"/>
            <w:lang w:eastAsia="en-US"/>
          </w:rPr>
          <w:t xml:space="preserve">'s </w:t>
        </w:r>
        <w:r>
          <w:rPr>
            <w:rFonts w:ascii="Arial (W1)" w:hAnsi="Arial (W1)" w:cs="Arial"/>
            <w:sz w:val="22"/>
            <w:szCs w:val="22"/>
            <w:lang w:eastAsia="en-US"/>
          </w:rPr>
          <w:t>value</w:t>
        </w:r>
        <w:r w:rsidRPr="00D74E4E">
          <w:rPr>
            <w:rFonts w:ascii="Arial (W1)" w:hAnsi="Arial (W1)" w:cs="Arial"/>
            <w:sz w:val="22"/>
            <w:szCs w:val="22"/>
            <w:lang w:eastAsia="en-US"/>
          </w:rPr>
          <w:t xml:space="preserve">, </w:t>
        </w:r>
        <w:r>
          <w:rPr>
            <w:rFonts w:ascii="Arial (W1)" w:hAnsi="Arial (W1)" w:cs="Arial"/>
            <w:sz w:val="22"/>
            <w:szCs w:val="22"/>
            <w:lang w:eastAsia="en-US"/>
          </w:rPr>
          <w:t xml:space="preserve">taken as a </w:t>
        </w:r>
        <w:r w:rsidRPr="00D74E4E">
          <w:rPr>
            <w:rFonts w:ascii="Arial (W1)" w:hAnsi="Arial (W1)" w:cs="Arial"/>
            <w:sz w:val="22"/>
            <w:szCs w:val="22"/>
            <w:lang w:eastAsia="en-US"/>
          </w:rPr>
          <w:t xml:space="preserve">representative </w:t>
        </w:r>
        <w:r>
          <w:rPr>
            <w:rFonts w:ascii="Arial (W1)" w:hAnsi="Arial (W1)" w:cs="Arial"/>
            <w:sz w:val="22"/>
            <w:szCs w:val="22"/>
            <w:lang w:eastAsia="en-US"/>
          </w:rPr>
          <w:t xml:space="preserve">value for </w:t>
        </w:r>
        <w:r w:rsidRPr="00D74E4E">
          <w:rPr>
            <w:rFonts w:ascii="Arial (W1)" w:hAnsi="Arial (W1)" w:cs="Arial"/>
            <w:sz w:val="22"/>
            <w:szCs w:val="22"/>
            <w:lang w:eastAsia="en-US"/>
          </w:rPr>
          <w:t xml:space="preserve">all licensees. </w:t>
        </w:r>
      </w:ins>
    </w:p>
    <w:p w14:paraId="14900289" w14:textId="77777777" w:rsidR="00E12730" w:rsidRDefault="00E12730" w:rsidP="00F205B7">
      <w:pPr>
        <w:pStyle w:val="1"/>
        <w:ind w:left="1440"/>
        <w:jc w:val="both"/>
        <w:rPr>
          <w:ins w:id="551" w:author="Mott(ESO), Paul" w:date="2023-03-14T23:50:00Z"/>
          <w:rFonts w:cs="Arial"/>
          <w:szCs w:val="22"/>
        </w:rPr>
      </w:pPr>
    </w:p>
    <w:p w14:paraId="12CCD5C4" w14:textId="42E6351A" w:rsidR="00F205B7" w:rsidRDefault="00F205B7" w:rsidP="00F205B7">
      <w:pPr>
        <w:pStyle w:val="1"/>
        <w:ind w:left="1440"/>
        <w:jc w:val="both"/>
        <w:rPr>
          <w:ins w:id="552" w:author="Mott(ESO), Paul" w:date="2023-03-14T23:42:00Z"/>
          <w:rFonts w:cs="Arial"/>
          <w:szCs w:val="22"/>
        </w:rPr>
      </w:pPr>
      <w:ins w:id="553" w:author="Mott(ESO), Paul" w:date="2023-03-14T23:42:00Z">
        <w:r>
          <w:rPr>
            <w:rFonts w:cs="Arial"/>
            <w:szCs w:val="22"/>
          </w:rPr>
          <w:t xml:space="preserve">Where </w:t>
        </w:r>
        <w:proofErr w:type="spellStart"/>
        <w:r>
          <w:rPr>
            <w:rFonts w:cs="Arial"/>
            <w:szCs w:val="22"/>
          </w:rPr>
          <w:t>AssetLife</w:t>
        </w:r>
        <w:proofErr w:type="spellEnd"/>
        <w:r>
          <w:rPr>
            <w:rFonts w:cs="Arial"/>
            <w:szCs w:val="22"/>
          </w:rPr>
          <w:t xml:space="preserve"> has the following values:</w:t>
        </w:r>
      </w:ins>
    </w:p>
    <w:p w14:paraId="57318BA8" w14:textId="77777777" w:rsidR="00F205B7" w:rsidRDefault="00F205B7" w:rsidP="00F205B7">
      <w:pPr>
        <w:pStyle w:val="1"/>
        <w:ind w:left="1440"/>
        <w:jc w:val="both"/>
        <w:rPr>
          <w:ins w:id="554" w:author="Mott(ESO), Paul" w:date="2023-03-14T23:42:00Z"/>
          <w:rFonts w:cs="Arial"/>
          <w:szCs w:val="22"/>
        </w:rPr>
      </w:pPr>
    </w:p>
    <w:p w14:paraId="22C78280" w14:textId="16CF92E7" w:rsidR="00F205B7" w:rsidRDefault="00F205B7" w:rsidP="00E12730">
      <w:pPr>
        <w:pStyle w:val="1"/>
        <w:numPr>
          <w:ilvl w:val="2"/>
          <w:numId w:val="165"/>
        </w:numPr>
        <w:jc w:val="both"/>
        <w:rPr>
          <w:ins w:id="555" w:author="Mott(ESO), Paul" w:date="2023-03-14T23:42:00Z"/>
          <w:rFonts w:cs="Arial"/>
          <w:szCs w:val="22"/>
        </w:rPr>
      </w:pPr>
      <w:ins w:id="556" w:author="Mott(ESO), Paul" w:date="2023-03-14T23:42:00Z">
        <w:r>
          <w:rPr>
            <w:rFonts w:cs="Arial"/>
            <w:szCs w:val="22"/>
          </w:rPr>
          <w:t xml:space="preserve">Where the </w:t>
        </w:r>
      </w:ins>
      <w:ins w:id="557" w:author="Mott(ESO), Paul" w:date="2023-04-16T23:42:00Z">
        <w:r w:rsidR="00565302">
          <w:rPr>
            <w:rFonts w:cs="Arial"/>
            <w:szCs w:val="22"/>
          </w:rPr>
          <w:t>i</w:t>
        </w:r>
      </w:ins>
      <w:ins w:id="558" w:author="Mott(ESO), Paul" w:date="2023-03-14T23:42:00Z">
        <w:r>
          <w:rPr>
            <w:rFonts w:cs="Arial"/>
            <w:szCs w:val="22"/>
          </w:rPr>
          <w:t xml:space="preserve">nvestment </w:t>
        </w:r>
      </w:ins>
      <w:ins w:id="559" w:author="Mott(ESO), Paul" w:date="2023-04-16T23:42:00Z">
        <w:r w:rsidR="00565302">
          <w:rPr>
            <w:rFonts w:cs="Arial"/>
            <w:szCs w:val="22"/>
          </w:rPr>
          <w:t>c</w:t>
        </w:r>
      </w:ins>
      <w:ins w:id="560" w:author="Mott(ESO), Paul" w:date="2023-03-14T23:42:00Z">
        <w:r>
          <w:rPr>
            <w:rFonts w:cs="Arial"/>
            <w:szCs w:val="22"/>
          </w:rPr>
          <w:t xml:space="preserve">ost relates to a new circuit, </w:t>
        </w:r>
        <w:proofErr w:type="spellStart"/>
        <w:r>
          <w:rPr>
            <w:rFonts w:cs="Arial"/>
            <w:szCs w:val="22"/>
          </w:rPr>
          <w:t>AssetLife</w:t>
        </w:r>
        <w:proofErr w:type="spellEnd"/>
        <w:r>
          <w:rPr>
            <w:rFonts w:cs="Arial"/>
            <w:szCs w:val="22"/>
          </w:rPr>
          <w:t xml:space="preserve"> refers to the expected life of the circuit in years from the date the investment is completed.</w:t>
        </w:r>
      </w:ins>
    </w:p>
    <w:p w14:paraId="5AE63380" w14:textId="77777777" w:rsidR="00F205B7" w:rsidRDefault="00F205B7" w:rsidP="00F205B7">
      <w:pPr>
        <w:pStyle w:val="1"/>
        <w:ind w:left="2160"/>
        <w:jc w:val="both"/>
        <w:rPr>
          <w:ins w:id="561" w:author="Mott(ESO), Paul" w:date="2023-03-14T23:42:00Z"/>
          <w:rFonts w:cs="Arial"/>
          <w:szCs w:val="22"/>
        </w:rPr>
      </w:pPr>
    </w:p>
    <w:p w14:paraId="4C52AEE2" w14:textId="2DB16F4C" w:rsidR="00F205B7" w:rsidRDefault="00F205B7" w:rsidP="00E12730">
      <w:pPr>
        <w:pStyle w:val="1"/>
        <w:numPr>
          <w:ilvl w:val="2"/>
          <w:numId w:val="165"/>
        </w:numPr>
        <w:jc w:val="both"/>
        <w:rPr>
          <w:ins w:id="562" w:author="Mott(ESO), Paul" w:date="2023-03-14T23:42:00Z"/>
          <w:rFonts w:cs="Arial"/>
          <w:szCs w:val="22"/>
        </w:rPr>
      </w:pPr>
      <w:ins w:id="563" w:author="Mott(ESO), Paul" w:date="2023-03-14T23:42:00Z">
        <w:r>
          <w:rPr>
            <w:rFonts w:cs="Arial"/>
            <w:szCs w:val="22"/>
          </w:rPr>
          <w:t xml:space="preserve">Where the </w:t>
        </w:r>
      </w:ins>
      <w:ins w:id="564" w:author="Mott(ESO), Paul" w:date="2023-04-16T23:42:00Z">
        <w:r w:rsidR="00565302">
          <w:rPr>
            <w:rFonts w:cs="Arial"/>
            <w:szCs w:val="22"/>
          </w:rPr>
          <w:t>i</w:t>
        </w:r>
      </w:ins>
      <w:ins w:id="565" w:author="Mott(ESO), Paul" w:date="2023-03-14T23:42:00Z">
        <w:r>
          <w:rPr>
            <w:rFonts w:cs="Arial"/>
            <w:szCs w:val="22"/>
          </w:rPr>
          <w:t xml:space="preserve">nvestment </w:t>
        </w:r>
      </w:ins>
      <w:ins w:id="566" w:author="Mott(ESO), Paul" w:date="2023-04-16T23:42:00Z">
        <w:r w:rsidR="00565302">
          <w:rPr>
            <w:rFonts w:cs="Arial"/>
            <w:szCs w:val="22"/>
          </w:rPr>
          <w:t>c</w:t>
        </w:r>
      </w:ins>
      <w:ins w:id="567" w:author="Mott(ESO), Paul" w:date="2023-03-14T23:42:00Z">
        <w:r>
          <w:rPr>
            <w:rFonts w:cs="Arial"/>
            <w:szCs w:val="22"/>
          </w:rPr>
          <w:t xml:space="preserve">ost relates to an increase in life of an existing circuit (or part of the cost allocated as such under sub-paragraph a. above), </w:t>
        </w:r>
        <w:proofErr w:type="spellStart"/>
        <w:r>
          <w:rPr>
            <w:rFonts w:cs="Arial"/>
            <w:szCs w:val="22"/>
          </w:rPr>
          <w:t>AssetLife</w:t>
        </w:r>
        <w:proofErr w:type="spellEnd"/>
        <w:r>
          <w:rPr>
            <w:rFonts w:cs="Arial"/>
            <w:szCs w:val="22"/>
          </w:rPr>
          <w:t xml:space="preserve"> refers to the marginal increase in the expected life of the circuit which has resulted </w:t>
        </w:r>
        <w:proofErr w:type="gramStart"/>
        <w:r>
          <w:rPr>
            <w:rFonts w:cs="Arial"/>
            <w:szCs w:val="22"/>
          </w:rPr>
          <w:t>as a consequence of</w:t>
        </w:r>
        <w:proofErr w:type="gramEnd"/>
        <w:r>
          <w:rPr>
            <w:rFonts w:cs="Arial"/>
            <w:szCs w:val="22"/>
          </w:rPr>
          <w:t xml:space="preserve"> the investment having been made.  </w:t>
        </w:r>
      </w:ins>
    </w:p>
    <w:p w14:paraId="1B0BF7D5" w14:textId="77777777" w:rsidR="00F205B7" w:rsidRDefault="00F205B7" w:rsidP="00F205B7">
      <w:pPr>
        <w:pStyle w:val="ListParagraph"/>
        <w:rPr>
          <w:ins w:id="568" w:author="Mott(ESO), Paul" w:date="2023-03-14T23:42:00Z"/>
          <w:rFonts w:cs="Arial"/>
          <w:szCs w:val="22"/>
        </w:rPr>
      </w:pPr>
    </w:p>
    <w:p w14:paraId="352F7727" w14:textId="03857B9D" w:rsidR="00F205B7" w:rsidRDefault="00F205B7" w:rsidP="00E12730">
      <w:pPr>
        <w:pStyle w:val="1"/>
        <w:numPr>
          <w:ilvl w:val="2"/>
          <w:numId w:val="165"/>
        </w:numPr>
        <w:jc w:val="both"/>
        <w:rPr>
          <w:ins w:id="569" w:author="Mott(ESO), Paul" w:date="2023-03-14T23:42:00Z"/>
          <w:rFonts w:cs="Arial"/>
          <w:szCs w:val="22"/>
        </w:rPr>
      </w:pPr>
      <w:ins w:id="570" w:author="Mott(ESO), Paul" w:date="2023-03-14T23:42:00Z">
        <w:r>
          <w:rPr>
            <w:rFonts w:cs="Arial"/>
            <w:szCs w:val="22"/>
          </w:rPr>
          <w:t xml:space="preserve">Where the </w:t>
        </w:r>
      </w:ins>
      <w:ins w:id="571" w:author="Mott(ESO), Paul" w:date="2023-04-16T23:42:00Z">
        <w:r w:rsidR="00565302">
          <w:rPr>
            <w:rFonts w:cs="Arial"/>
            <w:szCs w:val="22"/>
          </w:rPr>
          <w:t>i</w:t>
        </w:r>
      </w:ins>
      <w:ins w:id="572" w:author="Mott(ESO), Paul" w:date="2023-03-14T23:42:00Z">
        <w:r>
          <w:rPr>
            <w:rFonts w:cs="Arial"/>
            <w:szCs w:val="22"/>
          </w:rPr>
          <w:t xml:space="preserve">nvestment </w:t>
        </w:r>
      </w:ins>
      <w:ins w:id="573" w:author="Mott(ESO), Paul" w:date="2023-04-16T23:42:00Z">
        <w:r w:rsidR="00565302">
          <w:rPr>
            <w:rFonts w:cs="Arial"/>
            <w:szCs w:val="22"/>
          </w:rPr>
          <w:t>c</w:t>
        </w:r>
      </w:ins>
      <w:ins w:id="574" w:author="Mott(ESO), Paul" w:date="2023-03-14T23:42:00Z">
        <w:r>
          <w:rPr>
            <w:rFonts w:cs="Arial"/>
            <w:szCs w:val="22"/>
          </w:rPr>
          <w:t xml:space="preserve">ost relates to an increase in the MW capacity of the asset (or part of the cost allocated as such under sub-paragraph a. above), </w:t>
        </w:r>
        <w:proofErr w:type="spellStart"/>
        <w:r>
          <w:rPr>
            <w:rFonts w:cs="Arial"/>
            <w:szCs w:val="22"/>
          </w:rPr>
          <w:t>AssetLife</w:t>
        </w:r>
        <w:proofErr w:type="spellEnd"/>
        <w:r>
          <w:rPr>
            <w:rFonts w:cs="Arial"/>
            <w:szCs w:val="22"/>
          </w:rPr>
          <w:t xml:space="preserve"> refers to the </w:t>
        </w:r>
        <w:r w:rsidRPr="007D27D1">
          <w:rPr>
            <w:rFonts w:cs="Arial"/>
            <w:szCs w:val="22"/>
          </w:rPr>
          <w:t>expected life of the circuit in years from the date the investment is completed</w:t>
        </w:r>
        <w:r>
          <w:rPr>
            <w:rFonts w:cs="Arial"/>
            <w:szCs w:val="22"/>
          </w:rPr>
          <w:t>.</w:t>
        </w:r>
      </w:ins>
    </w:p>
    <w:p w14:paraId="78FAE5A9" w14:textId="77777777" w:rsidR="00F205B7" w:rsidRDefault="00F205B7" w:rsidP="00F205B7">
      <w:pPr>
        <w:pStyle w:val="ListParagraph"/>
        <w:rPr>
          <w:ins w:id="575" w:author="Mott(ESO), Paul" w:date="2023-03-14T23:42:00Z"/>
          <w:rFonts w:cs="Arial"/>
          <w:szCs w:val="22"/>
        </w:rPr>
      </w:pPr>
    </w:p>
    <w:p w14:paraId="4C498412" w14:textId="77777777" w:rsidR="00F205B7" w:rsidRDefault="00F205B7" w:rsidP="00F205B7">
      <w:pPr>
        <w:pStyle w:val="ListParagraph"/>
        <w:rPr>
          <w:ins w:id="576" w:author="Mott(ESO), Paul" w:date="2023-03-14T23:42:00Z"/>
          <w:rFonts w:cs="Arial"/>
          <w:szCs w:val="22"/>
        </w:rPr>
      </w:pPr>
    </w:p>
    <w:p w14:paraId="3B5C9429" w14:textId="77777777" w:rsidR="00F205B7" w:rsidRDefault="00F205B7" w:rsidP="00E12730">
      <w:pPr>
        <w:pStyle w:val="1"/>
        <w:numPr>
          <w:ilvl w:val="1"/>
          <w:numId w:val="165"/>
        </w:numPr>
        <w:jc w:val="both"/>
        <w:rPr>
          <w:ins w:id="577" w:author="Mott(ESO), Paul" w:date="2023-03-14T23:42:00Z"/>
          <w:rFonts w:cs="Arial"/>
          <w:szCs w:val="22"/>
        </w:rPr>
      </w:pPr>
      <w:ins w:id="578" w:author="Mott(ESO), Paul" w:date="2023-03-14T23:42:00Z">
        <w:r w:rsidRPr="008B7935">
          <w:rPr>
            <w:rFonts w:cs="Arial"/>
            <w:szCs w:val="22"/>
          </w:rPr>
          <w:t>The £/MW/km</w:t>
        </w:r>
        <w:r>
          <w:rPr>
            <w:rFonts w:cs="Arial"/>
            <w:szCs w:val="22"/>
          </w:rPr>
          <w:t xml:space="preserve"> costs for all assets (or where relevant, the costs for portions of assets allocated under sub-paragraph a. above)</w:t>
        </w:r>
        <w:r w:rsidDel="00C85958">
          <w:rPr>
            <w:rFonts w:cs="Arial"/>
            <w:szCs w:val="22"/>
          </w:rPr>
          <w:t xml:space="preserve"> </w:t>
        </w:r>
        <w:r>
          <w:rPr>
            <w:rFonts w:cs="Arial"/>
            <w:szCs w:val="22"/>
          </w:rPr>
          <w:t>within a particular asset class</w:t>
        </w:r>
        <w:r w:rsidRPr="008B7935">
          <w:rPr>
            <w:rFonts w:cs="Arial"/>
            <w:szCs w:val="22"/>
          </w:rPr>
          <w:t xml:space="preserve"> are then weighted by the product of </w:t>
        </w:r>
        <w:r>
          <w:rPr>
            <w:rFonts w:cs="Arial"/>
            <w:szCs w:val="22"/>
          </w:rPr>
          <w:t xml:space="preserve">Relevant </w:t>
        </w:r>
        <w:r w:rsidRPr="008B7935">
          <w:rPr>
            <w:rFonts w:cs="Arial"/>
            <w:szCs w:val="22"/>
          </w:rPr>
          <w:t>MW</w:t>
        </w:r>
        <w:r>
          <w:rPr>
            <w:rFonts w:cs="Arial"/>
            <w:szCs w:val="22"/>
          </w:rPr>
          <w:t xml:space="preserve"> (as calculated under sub-paragraph b. above)</w:t>
        </w:r>
        <w:r w:rsidRPr="008B7935">
          <w:rPr>
            <w:rFonts w:cs="Arial"/>
            <w:szCs w:val="22"/>
          </w:rPr>
          <w:t>, km</w:t>
        </w:r>
        <w:r>
          <w:rPr>
            <w:rFonts w:cs="Arial"/>
            <w:szCs w:val="22"/>
          </w:rPr>
          <w:t xml:space="preserve"> (“circuit length in km” as used in sub-paragraph b. above) </w:t>
        </w:r>
        <w:r w:rsidRPr="008B7935">
          <w:rPr>
            <w:rFonts w:cs="Arial"/>
            <w:szCs w:val="22"/>
          </w:rPr>
          <w:t xml:space="preserve">and years </w:t>
        </w:r>
        <w:r w:rsidRPr="008B7935">
          <w:rPr>
            <w:rFonts w:cs="Arial"/>
            <w:szCs w:val="22"/>
          </w:rPr>
          <w:lastRenderedPageBreak/>
          <w:t>of life</w:t>
        </w:r>
        <w:r>
          <w:rPr>
            <w:rFonts w:cs="Arial"/>
            <w:szCs w:val="22"/>
          </w:rPr>
          <w:t xml:space="preserve"> (</w:t>
        </w:r>
        <w:proofErr w:type="spellStart"/>
        <w:r>
          <w:rPr>
            <w:rFonts w:cs="Arial"/>
            <w:szCs w:val="22"/>
          </w:rPr>
          <w:t>AssetLife</w:t>
        </w:r>
        <w:proofErr w:type="spellEnd"/>
        <w:r>
          <w:rPr>
            <w:rFonts w:cs="Arial"/>
            <w:szCs w:val="22"/>
          </w:rPr>
          <w:t xml:space="preserve"> used in sub-paragraph c. above)</w:t>
        </w:r>
        <w:r w:rsidRPr="008B7935">
          <w:rPr>
            <w:rFonts w:cs="Arial"/>
            <w:szCs w:val="22"/>
          </w:rPr>
          <w:t xml:space="preserve">, so that a </w:t>
        </w:r>
        <w:proofErr w:type="spellStart"/>
        <w:r w:rsidRPr="008B7935">
          <w:rPr>
            <w:rFonts w:cs="Arial"/>
            <w:szCs w:val="22"/>
          </w:rPr>
          <w:t>MWkmyears</w:t>
        </w:r>
        <w:proofErr w:type="spellEnd"/>
        <w:r w:rsidRPr="008B7935">
          <w:rPr>
            <w:rFonts w:cs="Arial"/>
            <w:szCs w:val="22"/>
          </w:rPr>
          <w:t xml:space="preserve"> weighted average £/MW/km value for that asset class is calculated</w:t>
        </w:r>
      </w:ins>
    </w:p>
    <w:p w14:paraId="69ACB8C4" w14:textId="77777777" w:rsidR="00F205B7" w:rsidRDefault="00F205B7" w:rsidP="00F205B7">
      <w:pPr>
        <w:pStyle w:val="1"/>
        <w:ind w:left="1627"/>
        <w:jc w:val="both"/>
        <w:rPr>
          <w:ins w:id="579" w:author="Mott(ESO), Paul" w:date="2023-03-14T23:42:00Z"/>
          <w:rFonts w:cs="Arial"/>
          <w:szCs w:val="22"/>
        </w:rPr>
      </w:pPr>
    </w:p>
    <w:p w14:paraId="2239292C" w14:textId="77777777" w:rsidR="00F205B7" w:rsidRDefault="00F205B7" w:rsidP="00F205B7">
      <w:pPr>
        <w:pStyle w:val="1"/>
        <w:ind w:left="1627"/>
        <w:jc w:val="both"/>
        <w:rPr>
          <w:ins w:id="580" w:author="Mott(ESO), Paul" w:date="2023-03-14T23:42:00Z"/>
          <w:rFonts w:cs="Arial"/>
          <w:szCs w:val="22"/>
        </w:rPr>
      </w:pPr>
    </w:p>
    <w:p w14:paraId="568DFCDE" w14:textId="77777777" w:rsidR="004C379C" w:rsidRDefault="004C379C" w:rsidP="00E12730">
      <w:pPr>
        <w:pStyle w:val="1"/>
        <w:jc w:val="both"/>
        <w:rPr>
          <w:ins w:id="581" w:author="Mott(ESO), Paul" w:date="2023-03-14T23:39:00Z"/>
          <w:rFonts w:cs="Arial"/>
          <w:szCs w:val="22"/>
        </w:rPr>
      </w:pPr>
    </w:p>
    <w:p w14:paraId="7137F31D" w14:textId="77777777" w:rsidR="004C379C" w:rsidRDefault="004C379C" w:rsidP="00E12730">
      <w:pPr>
        <w:pStyle w:val="ListParagraph"/>
        <w:rPr>
          <w:ins w:id="582" w:author="Mott(ESO), Paul" w:date="2023-03-14T23:39:00Z"/>
          <w:rFonts w:cs="Arial"/>
          <w:szCs w:val="22"/>
        </w:rPr>
      </w:pPr>
    </w:p>
    <w:p w14:paraId="7F575B64" w14:textId="77777777" w:rsidR="004C379C" w:rsidRDefault="004C379C" w:rsidP="00E12730">
      <w:pPr>
        <w:pStyle w:val="1"/>
        <w:ind w:left="482"/>
        <w:jc w:val="both"/>
        <w:rPr>
          <w:ins w:id="583" w:author="Mott(ESO), Paul" w:date="2023-03-14T23:39:00Z"/>
          <w:rFonts w:cs="Arial"/>
          <w:szCs w:val="22"/>
        </w:rPr>
      </w:pPr>
    </w:p>
    <w:p w14:paraId="555A1917" w14:textId="77777777" w:rsidR="004C379C" w:rsidRDefault="004C379C" w:rsidP="00E12730">
      <w:pPr>
        <w:pStyle w:val="ListParagraph"/>
        <w:rPr>
          <w:ins w:id="584" w:author="Mott(ESO), Paul" w:date="2023-03-14T23:39:00Z"/>
          <w:rFonts w:cs="Arial"/>
          <w:szCs w:val="22"/>
        </w:rPr>
      </w:pPr>
    </w:p>
    <w:p w14:paraId="0E4BE0DE" w14:textId="77777777" w:rsidR="004C379C" w:rsidRDefault="004C379C" w:rsidP="00E12730">
      <w:pPr>
        <w:pStyle w:val="1"/>
        <w:ind w:left="482"/>
        <w:jc w:val="both"/>
        <w:rPr>
          <w:ins w:id="585" w:author="Mott(ESO), Paul" w:date="2023-03-14T23:39:00Z"/>
          <w:rFonts w:cs="Arial"/>
          <w:szCs w:val="22"/>
        </w:rPr>
      </w:pPr>
    </w:p>
    <w:p w14:paraId="2E397643" w14:textId="77777777" w:rsidR="004C379C" w:rsidRDefault="004C379C" w:rsidP="00E12730">
      <w:pPr>
        <w:pStyle w:val="1"/>
        <w:ind w:left="482"/>
        <w:jc w:val="both"/>
        <w:rPr>
          <w:ins w:id="586" w:author="Mott(ESO), Paul" w:date="2023-03-14T23:39:00Z"/>
          <w:rFonts w:cs="Arial"/>
          <w:szCs w:val="22"/>
        </w:rPr>
      </w:pPr>
    </w:p>
    <w:p w14:paraId="14E924E4" w14:textId="77777777" w:rsidR="004C379C" w:rsidRDefault="004C379C" w:rsidP="00E12730">
      <w:pPr>
        <w:pStyle w:val="1"/>
        <w:ind w:left="482"/>
        <w:jc w:val="both"/>
        <w:rPr>
          <w:ins w:id="587" w:author="Mott(ESO), Paul" w:date="2023-03-14T23:39:00Z"/>
          <w:rFonts w:cs="Arial"/>
          <w:szCs w:val="22"/>
        </w:rPr>
      </w:pPr>
    </w:p>
    <w:p w14:paraId="06878748" w14:textId="3E49965F" w:rsidR="001927E4" w:rsidDel="00B63772" w:rsidRDefault="005265F7" w:rsidP="009C4625">
      <w:pPr>
        <w:pStyle w:val="1"/>
        <w:numPr>
          <w:ilvl w:val="0"/>
          <w:numId w:val="171"/>
        </w:numPr>
        <w:jc w:val="both"/>
        <w:rPr>
          <w:ins w:id="588" w:author="Author"/>
          <w:del w:id="589" w:author="Mott(ESO), Paul" w:date="2023-03-14T23:42:00Z"/>
          <w:rFonts w:cs="Arial"/>
          <w:szCs w:val="22"/>
        </w:rPr>
      </w:pPr>
      <w:ins w:id="590" w:author="Author">
        <w:del w:id="591" w:author="Mott(ESO), Paul" w:date="2023-03-14T23:42:00Z">
          <w:r w:rsidDel="00B63772">
            <w:rPr>
              <w:rFonts w:cs="Arial"/>
              <w:szCs w:val="22"/>
            </w:rPr>
            <w:delText xml:space="preserve"> including </w:delText>
          </w:r>
        </w:del>
        <w:del w:id="592" w:author="Mott(ESO), Paul" w:date="2023-03-14T23:38:00Z">
          <w:r w:rsidRPr="000416D6" w:rsidDel="000416D6">
            <w:rPr>
              <w:rFonts w:cs="Arial"/>
              <w:szCs w:val="22"/>
            </w:rPr>
            <w:delText xml:space="preserve">reconductoring and </w:delText>
          </w:r>
        </w:del>
      </w:ins>
      <w:del w:id="593" w:author="Mott(ESO), Paul" w:date="2023-03-14T23:42:00Z">
        <w:r w:rsidRPr="000416D6" w:rsidDel="00B63772">
          <w:rPr>
            <w:rFonts w:cs="Arial"/>
            <w:szCs w:val="22"/>
          </w:rPr>
          <w:delText>reinforcement</w:delText>
        </w:r>
      </w:del>
      <w:ins w:id="594" w:author="Author">
        <w:del w:id="595" w:author="Mott(ESO), Paul" w:date="2023-03-14T23:42:00Z">
          <w:r w:rsidR="00A026FF" w:rsidDel="00B63772">
            <w:rPr>
              <w:rFonts w:cs="Arial"/>
              <w:szCs w:val="22"/>
            </w:rPr>
            <w:delText>,</w:delText>
          </w:r>
          <w:r w:rsidDel="00B63772">
            <w:rPr>
              <w:rFonts w:cs="Arial"/>
              <w:szCs w:val="22"/>
            </w:rPr>
            <w:delText xml:space="preserve"> and the MW of extra capacity associated with that expenditure, </w:delText>
          </w:r>
          <w:r w:rsidR="006659EC" w:rsidDel="00B63772">
            <w:rPr>
              <w:rFonts w:cs="Arial"/>
              <w:szCs w:val="22"/>
            </w:rPr>
            <w:delText xml:space="preserve">   </w:delText>
          </w:r>
        </w:del>
        <w:del w:id="596" w:author="Mott(ESO), Paul" w:date="2023-03-14T23:39:00Z">
          <w:r w:rsidR="006659EC" w:rsidDel="004C379C">
            <w:rPr>
              <w:rFonts w:cs="Arial"/>
              <w:szCs w:val="22"/>
            </w:rPr>
            <w:delText xml:space="preserve">check </w:delText>
          </w:r>
          <w:r w:rsidR="006659EC" w:rsidDel="004C379C">
            <w:rPr>
              <w:rFonts w:cs="Arial"/>
              <w:b/>
              <w:bCs/>
              <w:szCs w:val="22"/>
            </w:rPr>
            <w:delText xml:space="preserve">years   </w:delText>
          </w:r>
        </w:del>
        <w:del w:id="597" w:author="Mott(ESO), Paul" w:date="2023-03-14T23:42:00Z">
          <w:r w:rsidDel="00B63772">
            <w:rPr>
              <w:rFonts w:cs="Arial"/>
              <w:szCs w:val="22"/>
            </w:rPr>
            <w:delText>and divide it by asset length.</w:delText>
          </w:r>
          <w:r w:rsidR="00F4436B" w:rsidRPr="00AA3DE9" w:rsidDel="00B63772">
            <w:rPr>
              <w:rFonts w:cs="Arial"/>
              <w:szCs w:val="22"/>
            </w:rPr>
            <w:delText xml:space="preserve">, </w:delText>
          </w:r>
          <w:r w:rsidR="00F34C37" w:rsidRPr="00AA3DE9" w:rsidDel="00B63772">
            <w:rPr>
              <w:rFonts w:cs="Arial"/>
              <w:szCs w:val="22"/>
            </w:rPr>
            <w:delText xml:space="preserve">and divide it by </w:delText>
          </w:r>
          <w:r w:rsidR="00F4436B" w:rsidRPr="00AA3DE9" w:rsidDel="00B63772">
            <w:rPr>
              <w:rFonts w:cs="Arial"/>
              <w:szCs w:val="22"/>
            </w:rPr>
            <w:delText>for each new asset</w:delText>
          </w:r>
          <w:r w:rsidR="00B577B4" w:rsidRPr="00AA3DE9" w:rsidDel="00B63772">
            <w:rPr>
              <w:rFonts w:cs="Arial"/>
              <w:szCs w:val="22"/>
            </w:rPr>
            <w:delText xml:space="preserve">, including reconductoring and reinforcement, </w:delText>
          </w:r>
          <w:r w:rsidR="004C6F1A" w:rsidRPr="00AA3DE9" w:rsidDel="00B63772">
            <w:rPr>
              <w:rFonts w:cs="Arial"/>
              <w:szCs w:val="22"/>
            </w:rPr>
            <w:delText xml:space="preserve">the </w:delText>
          </w:r>
          <w:r w:rsidR="00B21218" w:rsidRPr="00AA3DE9" w:rsidDel="00B63772">
            <w:rPr>
              <w:rFonts w:cs="Arial"/>
              <w:szCs w:val="22"/>
            </w:rPr>
            <w:delText xml:space="preserve">MW of extra capacity associated with that expenditure </w:delText>
          </w:r>
          <w:r w:rsidR="004C6F1A" w:rsidRPr="00AA3DE9" w:rsidDel="00B63772">
            <w:rPr>
              <w:rFonts w:cs="Arial"/>
              <w:szCs w:val="22"/>
            </w:rPr>
            <w:delText>cos</w:delText>
          </w:r>
          <w:r w:rsidR="00B60C5B" w:rsidRPr="00AA3DE9" w:rsidDel="00B63772">
            <w:rPr>
              <w:rFonts w:cs="Arial"/>
              <w:szCs w:val="22"/>
            </w:rPr>
            <w:delText xml:space="preserve">, </w:delText>
          </w:r>
          <w:r w:rsidR="00F4436B" w:rsidRPr="00AA3DE9" w:rsidDel="00B63772">
            <w:rPr>
              <w:rFonts w:cs="Arial"/>
              <w:szCs w:val="22"/>
            </w:rPr>
            <w:delText xml:space="preserve"> </w:delText>
          </w:r>
          <w:r w:rsidR="00146A0D" w:rsidRPr="00AA3DE9" w:rsidDel="00B63772">
            <w:rPr>
              <w:rFonts w:cs="Arial"/>
              <w:szCs w:val="22"/>
            </w:rPr>
            <w:delText xml:space="preserve">and divide it by asset length. </w:delText>
          </w:r>
          <w:r w:rsidR="00146A0D" w:rsidRPr="000D66C0" w:rsidDel="00B63772">
            <w:rPr>
              <w:rFonts w:cs="Arial"/>
              <w:szCs w:val="22"/>
            </w:rPr>
            <w:delText xml:space="preserve"> </w:delText>
          </w:r>
          <w:r w:rsidR="00D74F8B" w:rsidRPr="000D66C0" w:rsidDel="00B63772">
            <w:rPr>
              <w:rFonts w:cs="Arial"/>
              <w:szCs w:val="22"/>
            </w:rPr>
            <w:delText>T</w:delText>
          </w:r>
          <w:r w:rsidR="00D74F8B" w:rsidRPr="00431B25" w:rsidDel="00B63772">
            <w:rPr>
              <w:rFonts w:cs="Arial"/>
              <w:szCs w:val="22"/>
            </w:rPr>
            <w:delText xml:space="preserve">he resultant table of £/MW/km values are then weighted </w:delText>
          </w:r>
          <w:r w:rsidR="00021474" w:rsidRPr="00635EC0" w:rsidDel="00B63772">
            <w:rPr>
              <w:rFonts w:cs="Arial"/>
              <w:szCs w:val="22"/>
            </w:rPr>
            <w:delText xml:space="preserve">by </w:delText>
          </w:r>
          <w:r w:rsidR="00021474" w:rsidRPr="001927E4" w:rsidDel="00B63772">
            <w:rPr>
              <w:rFonts w:cs="Arial"/>
              <w:szCs w:val="22"/>
            </w:rPr>
            <w:delText xml:space="preserve">the product </w:delText>
          </w:r>
          <w:r w:rsidR="00021474" w:rsidRPr="00902D8E" w:rsidDel="00B63772">
            <w:rPr>
              <w:rFonts w:cs="Arial"/>
              <w:szCs w:val="22"/>
            </w:rPr>
            <w:delText xml:space="preserve">of </w:delText>
          </w:r>
          <w:r w:rsidR="00021474" w:rsidRPr="004B72CA" w:rsidDel="00B63772">
            <w:rPr>
              <w:rFonts w:cs="Arial"/>
              <w:szCs w:val="22"/>
            </w:rPr>
            <w:delText>MW</w:delText>
          </w:r>
          <w:r w:rsidR="00021474" w:rsidRPr="00FD2341" w:rsidDel="00B63772">
            <w:rPr>
              <w:rFonts w:cs="Arial"/>
              <w:szCs w:val="22"/>
            </w:rPr>
            <w:delText xml:space="preserve">, by </w:delText>
          </w:r>
          <w:r w:rsidR="00021474" w:rsidRPr="00DF1881" w:rsidDel="00B63772">
            <w:rPr>
              <w:rFonts w:cs="Arial"/>
              <w:szCs w:val="22"/>
            </w:rPr>
            <w:delText>k</w:delText>
          </w:r>
          <w:r w:rsidR="00021474" w:rsidRPr="00F84761" w:rsidDel="00B63772">
            <w:rPr>
              <w:rFonts w:cs="Arial"/>
              <w:szCs w:val="22"/>
            </w:rPr>
            <w:delText>m and by y</w:delText>
          </w:r>
          <w:r w:rsidR="00021474" w:rsidRPr="00547415" w:rsidDel="00B63772">
            <w:rPr>
              <w:rFonts w:cs="Arial"/>
              <w:szCs w:val="22"/>
            </w:rPr>
            <w:delText xml:space="preserve">ears of </w:delText>
          </w:r>
          <w:r w:rsidR="00021474" w:rsidRPr="00C22C50" w:rsidDel="00B63772">
            <w:rPr>
              <w:rFonts w:cs="Arial"/>
              <w:szCs w:val="22"/>
            </w:rPr>
            <w:delText xml:space="preserve">life, so that a </w:delText>
          </w:r>
          <w:r w:rsidR="00021474" w:rsidRPr="00C8259F" w:rsidDel="00B63772">
            <w:rPr>
              <w:rFonts w:cs="Arial"/>
              <w:szCs w:val="22"/>
            </w:rPr>
            <w:delText>MWkmyear</w:delText>
          </w:r>
          <w:r w:rsidR="00021474" w:rsidRPr="005F0C77" w:rsidDel="00B63772">
            <w:rPr>
              <w:rFonts w:cs="Arial"/>
              <w:szCs w:val="22"/>
            </w:rPr>
            <w:delText xml:space="preserve">s weighted average </w:delText>
          </w:r>
          <w:r w:rsidR="00021474" w:rsidRPr="00AA3DE9" w:rsidDel="00B63772">
            <w:rPr>
              <w:rFonts w:cs="Arial"/>
              <w:szCs w:val="22"/>
            </w:rPr>
            <w:delText>£/MW/km</w:delText>
          </w:r>
          <w:r w:rsidR="00760F2F" w:rsidRPr="00AA3DE9" w:rsidDel="00B63772">
            <w:rPr>
              <w:rFonts w:cs="Arial"/>
              <w:szCs w:val="22"/>
            </w:rPr>
            <w:delText xml:space="preserve"> value for that asset class is calculated.  </w:delText>
          </w:r>
        </w:del>
      </w:ins>
    </w:p>
    <w:p w14:paraId="185D8111" w14:textId="77777777" w:rsidR="001927E4" w:rsidRPr="007C2217" w:rsidDel="007C2217" w:rsidRDefault="001927E4" w:rsidP="009C4625">
      <w:pPr>
        <w:pStyle w:val="1"/>
        <w:numPr>
          <w:ilvl w:val="0"/>
          <w:numId w:val="171"/>
        </w:numPr>
        <w:jc w:val="both"/>
        <w:rPr>
          <w:ins w:id="598" w:author="Author"/>
          <w:del w:id="599" w:author="Author"/>
          <w:rFonts w:cs="Arial"/>
          <w:szCs w:val="22"/>
        </w:rPr>
      </w:pPr>
    </w:p>
    <w:p w14:paraId="1E099FDE" w14:textId="61D9AE53" w:rsidR="007C2217" w:rsidRDefault="007C2217" w:rsidP="009C4625">
      <w:pPr>
        <w:pStyle w:val="1"/>
        <w:numPr>
          <w:ilvl w:val="0"/>
          <w:numId w:val="171"/>
        </w:numPr>
        <w:jc w:val="both"/>
        <w:rPr>
          <w:ins w:id="600" w:author="Author"/>
          <w:rFonts w:cs="Arial"/>
          <w:szCs w:val="22"/>
        </w:rPr>
      </w:pPr>
      <w:ins w:id="601" w:author="Author">
        <w:r>
          <w:rPr>
            <w:rFonts w:cs="Arial"/>
            <w:szCs w:val="22"/>
          </w:rPr>
          <w:t xml:space="preserve"> </w:t>
        </w:r>
        <w:r w:rsidR="00902D8E" w:rsidRPr="00926964">
          <w:rPr>
            <w:rFonts w:cs="Arial"/>
            <w:szCs w:val="22"/>
          </w:rPr>
          <w:t xml:space="preserve">The </w:t>
        </w:r>
        <w:r w:rsidR="00902D8E" w:rsidRPr="007C2217">
          <w:rPr>
            <w:rFonts w:cs="Arial"/>
            <w:szCs w:val="22"/>
          </w:rPr>
          <w:t xml:space="preserve">weighted average £/MW/km value for each asset class </w:t>
        </w:r>
        <w:r w:rsidR="004B72CA" w:rsidRPr="007C2217">
          <w:rPr>
            <w:rFonts w:cs="Arial"/>
            <w:szCs w:val="22"/>
          </w:rPr>
          <w:t>is multiplied by</w:t>
        </w:r>
        <w:r w:rsidR="009C38A9" w:rsidRPr="007C2217">
          <w:rPr>
            <w:rFonts w:cs="Arial"/>
            <w:szCs w:val="22"/>
          </w:rPr>
          <w:t xml:space="preserve"> </w:t>
        </w:r>
        <w:del w:id="602" w:author="Mott(ESO), Paul" w:date="2023-04-18T19:05:00Z">
          <w:r w:rsidR="009C38A9" w:rsidRPr="007C2217" w:rsidDel="003F4E19">
            <w:rPr>
              <w:rFonts w:cs="Arial"/>
              <w:szCs w:val="22"/>
            </w:rPr>
            <w:delText>a value which is</w:delText>
          </w:r>
          <w:r w:rsidR="004B72CA" w:rsidRPr="007C2217" w:rsidDel="003F4E19">
            <w:rPr>
              <w:rFonts w:cs="Arial"/>
              <w:szCs w:val="22"/>
            </w:rPr>
            <w:delText xml:space="preserve"> the sum of an annuity factor and </w:delText>
          </w:r>
        </w:del>
        <w:r w:rsidR="004B72CA" w:rsidRPr="007C2217">
          <w:rPr>
            <w:rFonts w:cs="Arial"/>
            <w:szCs w:val="22"/>
          </w:rPr>
          <w:t>an overhead factor</w:t>
        </w:r>
      </w:ins>
      <w:ins w:id="603" w:author="Mott(ESO), Paul" w:date="2023-04-18T19:05:00Z">
        <w:r w:rsidR="003F4E19">
          <w:rPr>
            <w:rFonts w:cs="Arial"/>
            <w:szCs w:val="22"/>
          </w:rPr>
          <w:t xml:space="preserve"> which is</w:t>
        </w:r>
      </w:ins>
      <w:ins w:id="604" w:author="Author">
        <w:del w:id="605" w:author="Mott(ESO), Paul" w:date="2023-04-18T19:05:00Z">
          <w:r w:rsidR="00FF676D" w:rsidDel="003F4E19">
            <w:rPr>
              <w:rFonts w:cs="Arial"/>
              <w:szCs w:val="22"/>
            </w:rPr>
            <w:delText>.</w:delText>
          </w:r>
        </w:del>
        <w:r w:rsidR="00FF676D">
          <w:rPr>
            <w:rFonts w:cs="Arial"/>
            <w:szCs w:val="22"/>
          </w:rPr>
          <w:t xml:space="preserve"> </w:t>
        </w:r>
        <w:del w:id="606" w:author="Author">
          <w:r w:rsidR="00547415" w:rsidRPr="007C2217" w:rsidDel="00FF676D">
            <w:rPr>
              <w:rFonts w:cs="Arial"/>
              <w:szCs w:val="22"/>
            </w:rPr>
            <w:delText xml:space="preserve">, </w:delText>
          </w:r>
        </w:del>
        <w:del w:id="607" w:author="Mott(ESO), Paul" w:date="2023-04-18T19:05:00Z">
          <w:r w:rsidR="00FF676D" w:rsidDel="003F4E19">
            <w:rPr>
              <w:rFonts w:cs="Arial"/>
              <w:szCs w:val="22"/>
            </w:rPr>
            <w:delText xml:space="preserve">The </w:delText>
          </w:r>
          <w:r w:rsidR="00FF676D" w:rsidRPr="007C2217" w:rsidDel="003F4E19">
            <w:rPr>
              <w:rFonts w:cs="Arial"/>
              <w:szCs w:val="22"/>
            </w:rPr>
            <w:delText xml:space="preserve">annuity </w:delText>
          </w:r>
        </w:del>
        <w:del w:id="608" w:author="Mott(ESO), Paul" w:date="2023-04-18T19:04:00Z">
          <w:r w:rsidR="00FF676D" w:rsidRPr="007C2217" w:rsidDel="00AF6D0B">
            <w:rPr>
              <w:rFonts w:cs="Arial"/>
              <w:szCs w:val="22"/>
            </w:rPr>
            <w:delText xml:space="preserve">factor and </w:delText>
          </w:r>
          <w:r w:rsidR="00FF676D" w:rsidDel="00AF6D0B">
            <w:rPr>
              <w:rFonts w:cs="Arial"/>
              <w:szCs w:val="22"/>
            </w:rPr>
            <w:delText xml:space="preserve">the </w:delText>
          </w:r>
          <w:r w:rsidR="00FF676D" w:rsidRPr="007C2217" w:rsidDel="00AF6D0B">
            <w:rPr>
              <w:rFonts w:cs="Arial"/>
              <w:szCs w:val="22"/>
            </w:rPr>
            <w:delText xml:space="preserve">overhead factor </w:delText>
          </w:r>
          <w:r w:rsidR="00FF676D" w:rsidDel="00AF6D0B">
            <w:rPr>
              <w:rFonts w:cs="Arial"/>
              <w:szCs w:val="22"/>
            </w:rPr>
            <w:delText>are</w:delText>
          </w:r>
        </w:del>
        <w:del w:id="609" w:author="Mott(ESO), Paul" w:date="2023-04-18T19:05:00Z">
          <w:r w:rsidR="00FF676D" w:rsidDel="003F4E19">
            <w:rPr>
              <w:rFonts w:cs="Arial"/>
              <w:szCs w:val="22"/>
            </w:rPr>
            <w:delText xml:space="preserve"> </w:delText>
          </w:r>
        </w:del>
        <w:r w:rsidR="00547415" w:rsidRPr="007C2217">
          <w:rPr>
            <w:rFonts w:cs="Arial"/>
            <w:szCs w:val="22"/>
          </w:rPr>
          <w:t>derived as in 14.15.6</w:t>
        </w:r>
      </w:ins>
      <w:ins w:id="610" w:author="Mott(ESO), Paul" w:date="2023-05-26T22:38:00Z">
        <w:r w:rsidR="00DE775A">
          <w:rPr>
            <w:rFonts w:cs="Arial"/>
            <w:szCs w:val="22"/>
          </w:rPr>
          <w:t>6</w:t>
        </w:r>
      </w:ins>
      <w:ins w:id="611" w:author="Author">
        <w:del w:id="612" w:author="Mott(ESO), Paul" w:date="2023-04-18T19:03:00Z">
          <w:r w:rsidR="00FF676D" w:rsidDel="00F9788C">
            <w:rPr>
              <w:rFonts w:cs="Arial"/>
              <w:szCs w:val="22"/>
            </w:rPr>
            <w:delText>5</w:delText>
          </w:r>
        </w:del>
        <w:del w:id="613" w:author="Author">
          <w:r w:rsidR="00547415" w:rsidRPr="007C2217" w:rsidDel="00FF676D">
            <w:rPr>
              <w:rFonts w:cs="Arial"/>
              <w:szCs w:val="22"/>
            </w:rPr>
            <w:delText>6</w:delText>
          </w:r>
        </w:del>
        <w:r w:rsidR="004B72CA" w:rsidRPr="007C2217">
          <w:rPr>
            <w:rFonts w:cs="Arial"/>
            <w:szCs w:val="22"/>
          </w:rPr>
          <w:t xml:space="preserve">.  </w:t>
        </w:r>
        <w:r>
          <w:rPr>
            <w:rFonts w:cs="Arial"/>
            <w:szCs w:val="22"/>
          </w:rPr>
          <w:t xml:space="preserve"> The resulting value is the </w:t>
        </w:r>
        <w:del w:id="614" w:author="Author">
          <w:r w:rsidDel="00FF676D">
            <w:rPr>
              <w:rFonts w:cs="Arial"/>
              <w:szCs w:val="22"/>
            </w:rPr>
            <w:delText>new</w:delText>
          </w:r>
        </w:del>
        <w:r w:rsidR="00FF676D">
          <w:rPr>
            <w:rFonts w:cs="Arial"/>
            <w:szCs w:val="22"/>
          </w:rPr>
          <w:t>input</w:t>
        </w:r>
        <w:r>
          <w:rPr>
            <w:rFonts w:cs="Arial"/>
            <w:szCs w:val="22"/>
          </w:rPr>
          <w:t xml:space="preserve"> Expansion Constant</w:t>
        </w:r>
        <w:r w:rsidR="00BD1339">
          <w:rPr>
            <w:rFonts w:cs="Arial"/>
            <w:szCs w:val="22"/>
          </w:rPr>
          <w:t xml:space="preserve"> datum</w:t>
        </w:r>
        <w:r>
          <w:rPr>
            <w:rFonts w:cs="Arial"/>
            <w:szCs w:val="22"/>
          </w:rPr>
          <w:t xml:space="preserve"> for asset class k (</w:t>
        </w:r>
        <w:proofErr w:type="spellStart"/>
        <w:r w:rsidR="00BD1339">
          <w:rPr>
            <w:rFonts w:cs="Arial"/>
            <w:szCs w:val="22"/>
          </w:rPr>
          <w:t>input</w:t>
        </w:r>
        <w:r>
          <w:rPr>
            <w:rFonts w:cs="Arial"/>
            <w:szCs w:val="22"/>
          </w:rPr>
          <w:t>ECnew</w:t>
        </w:r>
        <w:r w:rsidRPr="00540A58">
          <w:rPr>
            <w:rFonts w:cs="Arial"/>
            <w:szCs w:val="22"/>
            <w:vertAlign w:val="subscript"/>
          </w:rPr>
          <w:t>k</w:t>
        </w:r>
        <w:proofErr w:type="spellEnd"/>
        <w:r>
          <w:rPr>
            <w:rFonts w:cs="Arial"/>
            <w:szCs w:val="22"/>
          </w:rPr>
          <w:t>)</w:t>
        </w:r>
        <w:r w:rsidR="00281EF0">
          <w:rPr>
            <w:rFonts w:cs="Arial"/>
            <w:szCs w:val="22"/>
          </w:rPr>
          <w:t xml:space="preserve"> </w:t>
        </w:r>
      </w:ins>
    </w:p>
    <w:p w14:paraId="7893FFDC" w14:textId="7246D3FF" w:rsidR="00C22C50" w:rsidDel="00926964" w:rsidRDefault="00C22C50" w:rsidP="00E6363E">
      <w:pPr>
        <w:pStyle w:val="1"/>
        <w:ind w:left="907"/>
        <w:jc w:val="both"/>
        <w:rPr>
          <w:ins w:id="615" w:author="Author"/>
          <w:del w:id="616" w:author="Author"/>
          <w:rFonts w:cs="Arial"/>
          <w:szCs w:val="22"/>
        </w:rPr>
      </w:pPr>
    </w:p>
    <w:p w14:paraId="6A3672DB" w14:textId="60CB9115" w:rsidR="00F84761" w:rsidRPr="00926964" w:rsidRDefault="00F84761" w:rsidP="00E6363E">
      <w:pPr>
        <w:pStyle w:val="1"/>
        <w:ind w:left="907"/>
        <w:jc w:val="both"/>
        <w:rPr>
          <w:ins w:id="617" w:author="Author"/>
          <w:rFonts w:cs="Arial"/>
          <w:szCs w:val="22"/>
        </w:rPr>
      </w:pPr>
    </w:p>
    <w:p w14:paraId="45E138EA" w14:textId="30EAB9C8" w:rsidR="00F84761" w:rsidDel="00C22C50" w:rsidRDefault="00F84761" w:rsidP="00E6363E">
      <w:pPr>
        <w:pStyle w:val="ListParagraph"/>
        <w:ind w:left="907"/>
        <w:rPr>
          <w:ins w:id="618" w:author="Author"/>
          <w:del w:id="619" w:author="Author"/>
          <w:rFonts w:cs="Arial"/>
          <w:szCs w:val="22"/>
        </w:rPr>
      </w:pPr>
    </w:p>
    <w:p w14:paraId="075F4D34" w14:textId="1D11F199" w:rsidR="00A726AC" w:rsidRPr="00A726AC" w:rsidDel="00B94340" w:rsidRDefault="00A726AC" w:rsidP="009C4625">
      <w:pPr>
        <w:pStyle w:val="1"/>
        <w:numPr>
          <w:ilvl w:val="0"/>
          <w:numId w:val="171"/>
        </w:numPr>
        <w:jc w:val="both"/>
        <w:rPr>
          <w:ins w:id="620" w:author="Author"/>
          <w:del w:id="621" w:author="Mott(ESO), Paul" w:date="2023-03-14T23:45:00Z"/>
          <w:rFonts w:cs="Arial"/>
          <w:szCs w:val="22"/>
        </w:rPr>
      </w:pPr>
      <w:ins w:id="622" w:author="Author">
        <w:del w:id="623" w:author="Mott(ESO), Paul" w:date="2023-03-14T23:45:00Z">
          <w:r w:rsidRPr="00A726AC" w:rsidDel="00B94340">
            <w:rPr>
              <w:rFonts w:cs="Arial"/>
              <w:szCs w:val="22"/>
            </w:rPr>
            <w:delText>The formula used to calculate of the</w:delText>
          </w:r>
          <w:r w:rsidR="00233F8F" w:rsidDel="00B94340">
            <w:rPr>
              <w:rFonts w:cs="Arial"/>
              <w:szCs w:val="22"/>
            </w:rPr>
            <w:delText xml:space="preserve"> value of the</w:delText>
          </w:r>
          <w:r w:rsidRPr="00A726AC" w:rsidDel="00B94340">
            <w:rPr>
              <w:rFonts w:cs="Arial"/>
              <w:szCs w:val="22"/>
            </w:rPr>
            <w:delText xml:space="preserve"> annuity factor is shown below:</w:delText>
          </w:r>
        </w:del>
      </w:ins>
    </w:p>
    <w:p w14:paraId="6E216A54" w14:textId="546E3C25" w:rsidR="00A726AC" w:rsidRPr="0099632B" w:rsidDel="00B94340" w:rsidRDefault="00A726AC" w:rsidP="00E6363E">
      <w:pPr>
        <w:pStyle w:val="1"/>
        <w:ind w:left="907"/>
        <w:jc w:val="both"/>
        <w:rPr>
          <w:ins w:id="624" w:author="Author"/>
          <w:del w:id="625" w:author="Mott(ESO), Paul" w:date="2023-03-14T23:45:00Z"/>
          <w:rFonts w:cs="Arial"/>
          <w:szCs w:val="22"/>
        </w:rPr>
      </w:pPr>
    </w:p>
    <w:p w14:paraId="12F8F953" w14:textId="553952EC" w:rsidR="00A726AC" w:rsidDel="00B94340" w:rsidRDefault="00A726AC" w:rsidP="00E6363E">
      <w:pPr>
        <w:ind w:left="907"/>
        <w:jc w:val="center"/>
        <w:rPr>
          <w:ins w:id="626" w:author="Author"/>
          <w:del w:id="627" w:author="Mott(ESO), Paul" w:date="2023-03-14T23:45:00Z"/>
          <w:rFonts w:ascii="Arial" w:hAnsi="Arial" w:cs="Arial"/>
          <w:sz w:val="22"/>
          <w:szCs w:val="22"/>
        </w:rPr>
      </w:pPr>
      <w:ins w:id="628" w:author="Author">
        <w:del w:id="629" w:author="Mott(ESO), Paul" w:date="2023-03-14T23:45:00Z">
          <w:r w:rsidRPr="0099632B" w:rsidDel="00B94340">
            <w:rPr>
              <w:rFonts w:ascii="Arial" w:hAnsi="Arial" w:cs="Arial"/>
              <w:noProof/>
              <w:position w:val="-70"/>
              <w:sz w:val="22"/>
              <w:szCs w:val="22"/>
            </w:rPr>
            <w:drawing>
              <wp:inline distT="0" distB="0" distL="0" distR="0" wp14:anchorId="7481B2B3" wp14:editId="0AE07A32">
                <wp:extent cx="2600325"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00325" cy="685800"/>
                        </a:xfrm>
                        <a:prstGeom prst="rect">
                          <a:avLst/>
                        </a:prstGeom>
                        <a:noFill/>
                        <a:ln>
                          <a:noFill/>
                        </a:ln>
                      </pic:spPr>
                    </pic:pic>
                  </a:graphicData>
                </a:graphic>
              </wp:inline>
            </w:drawing>
          </w:r>
        </w:del>
      </w:ins>
    </w:p>
    <w:p w14:paraId="69693B80" w14:textId="132EF9A2" w:rsidR="00A026FF" w:rsidDel="00B94340" w:rsidRDefault="00A026FF" w:rsidP="00E6363E">
      <w:pPr>
        <w:ind w:left="907"/>
        <w:jc w:val="center"/>
        <w:rPr>
          <w:ins w:id="630" w:author="Author"/>
          <w:del w:id="631" w:author="Mott(ESO), Paul" w:date="2023-03-14T23:45:00Z"/>
          <w:rFonts w:ascii="Arial" w:hAnsi="Arial" w:cs="Arial"/>
          <w:sz w:val="22"/>
          <w:szCs w:val="22"/>
        </w:rPr>
      </w:pPr>
    </w:p>
    <w:p w14:paraId="3DEA019D" w14:textId="0C2B83C9" w:rsidR="00A92F1D" w:rsidDel="00B94340" w:rsidRDefault="00A92F1D" w:rsidP="00E6363E">
      <w:pPr>
        <w:ind w:left="907"/>
        <w:rPr>
          <w:ins w:id="632" w:author="Author"/>
          <w:del w:id="633" w:author="Mott(ESO), Paul" w:date="2023-03-14T23:45:00Z"/>
          <w:rFonts w:eastAsiaTheme="minorEastAsia"/>
        </w:rPr>
      </w:pPr>
    </w:p>
    <w:p w14:paraId="0B7874E1" w14:textId="59E80F84" w:rsidR="000F2F78" w:rsidDel="00B94340" w:rsidRDefault="000F2F78" w:rsidP="00E6363E">
      <w:pPr>
        <w:ind w:left="907"/>
        <w:rPr>
          <w:ins w:id="634" w:author="Author"/>
          <w:del w:id="635" w:author="Mott(ESO), Paul" w:date="2023-03-14T23:45:00Z"/>
          <w:rFonts w:eastAsiaTheme="minorEastAsia"/>
        </w:rPr>
      </w:pPr>
      <m:oMathPara>
        <m:oMath>
          <m:r>
            <w:ins w:id="636" w:author="Author">
              <w:del w:id="637" w:author="Mott(ESO), Paul" w:date="2023-03-14T23:45:00Z">
                <w:rPr>
                  <w:rFonts w:ascii="Cambria Math" w:hAnsi="Cambria Math"/>
                </w:rPr>
                <m:t xml:space="preserve">Annuityfactor </m:t>
              </w:del>
            </w:ins>
          </m:r>
          <m:r>
            <w:ins w:id="638" w:author="Author">
              <w:del w:id="639" w:author="Mott(ESO), Paul" w:date="2023-03-14T23:45:00Z">
                <m:rPr>
                  <m:sty m:val="p"/>
                </m:rPr>
                <w:rPr>
                  <w:rFonts w:ascii="Cambria Math" w:eastAsiaTheme="minorEastAsia" w:hAnsi="Cambria Math" w:cs="Cambria Math"/>
                </w:rPr>
                <m:t>=</m:t>
              </w:del>
            </w:ins>
          </m:r>
          <m:f>
            <m:fPr>
              <m:ctrlPr>
                <w:ins w:id="640" w:author="Author">
                  <w:del w:id="641" w:author="Mott(ESO), Paul" w:date="2023-03-14T23:45:00Z">
                    <w:rPr>
                      <w:rFonts w:ascii="Cambria Math" w:eastAsiaTheme="minorEastAsia" w:hAnsi="Cambria Math"/>
                    </w:rPr>
                  </w:del>
                </w:ins>
              </m:ctrlPr>
            </m:fPr>
            <m:num>
              <m:r>
                <w:ins w:id="642" w:author="Author">
                  <w:del w:id="643" w:author="Mott(ESO), Paul" w:date="2023-03-14T23:45:00Z">
                    <m:rPr>
                      <m:sty m:val="p"/>
                    </m:rPr>
                    <w:rPr>
                      <w:rFonts w:ascii="Cambria Math" w:hAnsi="Cambria Math"/>
                    </w:rPr>
                    <m:t>WACC</m:t>
                  </w:del>
                </w:ins>
              </m:r>
            </m:num>
            <m:den>
              <m:r>
                <w:ins w:id="644" w:author="Author">
                  <w:del w:id="645" w:author="Mott(ESO), Paul" w:date="2023-03-14T23:45:00Z">
                    <w:rPr>
                      <w:rFonts w:ascii="Cambria Math" w:hAnsi="Cambria Math"/>
                    </w:rPr>
                    <m:t>1-(</m:t>
                  </w:del>
                </w:ins>
              </m:r>
              <m:sSup>
                <m:sSupPr>
                  <m:ctrlPr>
                    <w:ins w:id="646" w:author="Author">
                      <w:del w:id="647" w:author="Mott(ESO), Paul" w:date="2023-03-14T23:45:00Z">
                        <w:rPr>
                          <w:rFonts w:ascii="Cambria Math" w:eastAsiaTheme="minorEastAsia" w:hAnsi="Cambria Math"/>
                          <w:i/>
                        </w:rPr>
                      </w:del>
                    </w:ins>
                  </m:ctrlPr>
                </m:sSupPr>
                <m:e>
                  <m:r>
                    <w:ins w:id="648" w:author="Author">
                      <w:del w:id="649" w:author="Mott(ESO), Paul" w:date="2023-03-14T23:45:00Z">
                        <w:rPr>
                          <w:rFonts w:ascii="Cambria Math" w:hAnsi="Cambria Math"/>
                        </w:rPr>
                        <m:t>1+WACC)</m:t>
                      </w:del>
                    </w:ins>
                  </m:r>
                </m:e>
                <m:sup>
                  <m:r>
                    <w:ins w:id="650" w:author="Author">
                      <w:del w:id="651" w:author="Mott(ESO), Paul" w:date="2023-03-14T23:45:00Z">
                        <w:rPr>
                          <w:rFonts w:ascii="Cambria Math" w:hAnsi="Cambria Math"/>
                        </w:rPr>
                        <m:t>-Assetlife</m:t>
                      </w:del>
                    </w:ins>
                  </m:r>
                </m:sup>
              </m:sSup>
            </m:den>
          </m:f>
        </m:oMath>
      </m:oMathPara>
    </w:p>
    <w:p w14:paraId="7D4ADE77" w14:textId="36A82880" w:rsidR="00A92F1D" w:rsidDel="00B94340" w:rsidRDefault="00A92F1D" w:rsidP="00E6363E">
      <w:pPr>
        <w:ind w:left="907"/>
        <w:rPr>
          <w:ins w:id="652" w:author="Author"/>
          <w:del w:id="653" w:author="Mott(ESO), Paul" w:date="2023-03-14T23:45:00Z"/>
          <w:rFonts w:eastAsiaTheme="minorEastAsia"/>
        </w:rPr>
      </w:pPr>
    </w:p>
    <w:p w14:paraId="3C457045" w14:textId="6C267F67" w:rsidR="00A92F1D" w:rsidRPr="00587883" w:rsidDel="00B94340" w:rsidRDefault="00A92F1D" w:rsidP="00E6363E">
      <w:pPr>
        <w:ind w:left="907"/>
        <w:rPr>
          <w:ins w:id="654" w:author="Author"/>
          <w:del w:id="655" w:author="Mott(ESO), Paul" w:date="2023-03-14T23:45:00Z"/>
        </w:rPr>
      </w:pPr>
    </w:p>
    <w:p w14:paraId="30629823" w14:textId="1BF28882" w:rsidR="00A026FF" w:rsidDel="00B94340" w:rsidRDefault="00A026FF" w:rsidP="00E6363E">
      <w:pPr>
        <w:ind w:left="907"/>
        <w:jc w:val="center"/>
        <w:rPr>
          <w:ins w:id="656" w:author="Author"/>
          <w:del w:id="657" w:author="Mott(ESO), Paul" w:date="2023-03-14T23:45:00Z"/>
          <w:rFonts w:ascii="Arial" w:hAnsi="Arial" w:cs="Arial"/>
          <w:sz w:val="22"/>
          <w:szCs w:val="22"/>
        </w:rPr>
      </w:pPr>
    </w:p>
    <w:p w14:paraId="11EBEB75" w14:textId="426BA0E5" w:rsidR="00A726AC" w:rsidDel="00B94340" w:rsidRDefault="00A726AC" w:rsidP="00E6363E">
      <w:pPr>
        <w:pStyle w:val="1"/>
        <w:ind w:left="907"/>
        <w:jc w:val="both"/>
        <w:rPr>
          <w:ins w:id="658" w:author="Author"/>
          <w:del w:id="659" w:author="Mott(ESO), Paul" w:date="2023-03-14T23:45:00Z"/>
          <w:rFonts w:cs="Arial"/>
          <w:szCs w:val="22"/>
        </w:rPr>
      </w:pPr>
    </w:p>
    <w:p w14:paraId="1678404F" w14:textId="3608377A" w:rsidR="00A726AC" w:rsidDel="00B94340" w:rsidRDefault="00A726AC" w:rsidP="00E6363E">
      <w:pPr>
        <w:pStyle w:val="ListParagraph"/>
        <w:ind w:left="907"/>
        <w:rPr>
          <w:ins w:id="660" w:author="Author"/>
          <w:del w:id="661" w:author="Mott(ESO), Paul" w:date="2023-03-14T23:45:00Z"/>
          <w:rFonts w:cs="Arial"/>
          <w:szCs w:val="22"/>
        </w:rPr>
      </w:pPr>
    </w:p>
    <w:p w14:paraId="76A9116A" w14:textId="592BC28A" w:rsidR="00A726AC" w:rsidDel="00B94340" w:rsidRDefault="00A726AC" w:rsidP="00E6363E">
      <w:pPr>
        <w:pStyle w:val="1"/>
        <w:ind w:left="907"/>
        <w:jc w:val="both"/>
        <w:rPr>
          <w:ins w:id="662" w:author="Author"/>
          <w:del w:id="663" w:author="Mott(ESO), Paul" w:date="2023-03-14T23:45:00Z"/>
          <w:rFonts w:cs="Arial"/>
          <w:szCs w:val="22"/>
        </w:rPr>
      </w:pPr>
      <w:ins w:id="664" w:author="Author">
        <w:del w:id="665" w:author="Mott(ESO), Paul" w:date="2023-03-14T23:45:00Z">
          <w:r w:rsidDel="00B94340">
            <w:rPr>
              <w:rFonts w:cs="Arial"/>
              <w:szCs w:val="22"/>
            </w:rPr>
            <w:delText>T</w:delText>
          </w:r>
          <w:r w:rsidR="00431B25" w:rsidRPr="00A726AC" w:rsidDel="00B94340">
            <w:rPr>
              <w:rFonts w:cs="Arial"/>
              <w:szCs w:val="22"/>
            </w:rPr>
            <w:delText xml:space="preserve">he asset life </w:delText>
          </w:r>
          <w:r w:rsidR="00235980" w:rsidRPr="00A726AC" w:rsidDel="00B94340">
            <w:rPr>
              <w:rFonts w:cs="Arial"/>
              <w:szCs w:val="22"/>
            </w:rPr>
            <w:delText xml:space="preserve">in years </w:delText>
          </w:r>
          <w:r w:rsidR="00431B25" w:rsidRPr="00A726AC" w:rsidDel="00B94340">
            <w:rPr>
              <w:rFonts w:cs="Arial"/>
              <w:szCs w:val="22"/>
            </w:rPr>
            <w:delText>used in th</w:delText>
          </w:r>
          <w:r w:rsidDel="00B94340">
            <w:rPr>
              <w:rFonts w:cs="Arial"/>
              <w:szCs w:val="22"/>
            </w:rPr>
            <w:delText>is</w:delText>
          </w:r>
          <w:r w:rsidR="00431B25" w:rsidRPr="00A726AC" w:rsidDel="00B94340">
            <w:rPr>
              <w:rFonts w:cs="Arial"/>
              <w:szCs w:val="22"/>
            </w:rPr>
            <w:delText xml:space="preserve"> calculation </w:delText>
          </w:r>
          <w:r w:rsidDel="00B94340">
            <w:rPr>
              <w:rFonts w:cs="Arial"/>
              <w:szCs w:val="22"/>
            </w:rPr>
            <w:delText>is</w:delText>
          </w:r>
          <w:r w:rsidR="00431B25" w:rsidRPr="00A726AC" w:rsidDel="00B94340">
            <w:rPr>
              <w:rFonts w:cs="Arial"/>
              <w:szCs w:val="22"/>
            </w:rPr>
            <w:delText xml:space="preserve"> as </w:delText>
          </w:r>
          <w:r w:rsidR="00235980" w:rsidRPr="00A726AC" w:rsidDel="00B94340">
            <w:rPr>
              <w:rFonts w:cs="Arial"/>
              <w:szCs w:val="22"/>
            </w:rPr>
            <w:delText xml:space="preserve">declared for each new circuit or other asset in that asset class </w:delText>
          </w:r>
          <w:r w:rsidR="00A92F1D" w:rsidDel="00B94340">
            <w:delText>by the Onshore Transmission Owner</w:delText>
          </w:r>
          <w:r w:rsidR="00235980" w:rsidRPr="00C22C50" w:rsidDel="00B94340">
            <w:rPr>
              <w:rFonts w:cs="Arial"/>
              <w:szCs w:val="22"/>
            </w:rPr>
            <w:delText xml:space="preserve">.  </w:delText>
          </w:r>
        </w:del>
      </w:ins>
    </w:p>
    <w:p w14:paraId="68D3F26B" w14:textId="7ED306FD" w:rsidR="00A726AC" w:rsidDel="00B94340" w:rsidRDefault="00A726AC" w:rsidP="00E6363E">
      <w:pPr>
        <w:pStyle w:val="1"/>
        <w:ind w:left="907"/>
        <w:jc w:val="both"/>
        <w:rPr>
          <w:ins w:id="666" w:author="Author"/>
          <w:del w:id="667" w:author="Mott(ESO), Paul" w:date="2023-03-14T23:45:00Z"/>
          <w:rFonts w:cs="Arial"/>
          <w:szCs w:val="22"/>
        </w:rPr>
      </w:pPr>
    </w:p>
    <w:p w14:paraId="34619747" w14:textId="49B5DAC8" w:rsidR="00C9020D" w:rsidRDefault="003A4065" w:rsidP="0009464F">
      <w:pPr>
        <w:pStyle w:val="1"/>
        <w:numPr>
          <w:ilvl w:val="0"/>
          <w:numId w:val="171"/>
        </w:numPr>
        <w:jc w:val="both"/>
        <w:rPr>
          <w:ins w:id="668" w:author="Mott(ESO), Paul" w:date="2023-03-14T23:45:00Z"/>
          <w:rFonts w:cs="Arial"/>
          <w:szCs w:val="22"/>
        </w:rPr>
      </w:pPr>
      <w:ins w:id="669" w:author="Author">
        <w:r w:rsidRPr="00FD2341">
          <w:rPr>
            <w:rFonts w:cs="Arial"/>
            <w:szCs w:val="22"/>
          </w:rPr>
          <w:t xml:space="preserve">The </w:t>
        </w:r>
        <w:del w:id="670" w:author="Author">
          <w:r w:rsidRPr="00FD2341" w:rsidDel="003A4065">
            <w:rPr>
              <w:rFonts w:cs="Arial"/>
              <w:szCs w:val="22"/>
            </w:rPr>
            <w:delText>final step in calculating the expansion constant is to</w:delText>
          </w:r>
        </w:del>
        <w:r>
          <w:rPr>
            <w:rFonts w:cs="Arial"/>
            <w:szCs w:val="22"/>
          </w:rPr>
          <w:t>overhead factor is use</w:t>
        </w:r>
        <w:del w:id="671" w:author="Author">
          <w:r w:rsidDel="005265F7">
            <w:rPr>
              <w:rFonts w:cs="Arial"/>
              <w:szCs w:val="22"/>
            </w:rPr>
            <w:delText xml:space="preserve"> </w:delText>
          </w:r>
        </w:del>
        <w:r>
          <w:rPr>
            <w:rFonts w:cs="Arial"/>
            <w:szCs w:val="22"/>
          </w:rPr>
          <w:t>d</w:t>
        </w:r>
        <w:r w:rsidR="005265F7">
          <w:rPr>
            <w:rFonts w:cs="Arial"/>
            <w:szCs w:val="22"/>
          </w:rPr>
          <w:t xml:space="preserve"> </w:t>
        </w:r>
        <w:r>
          <w:rPr>
            <w:rFonts w:cs="Arial"/>
            <w:szCs w:val="22"/>
          </w:rPr>
          <w:t>to</w:t>
        </w:r>
        <w:r w:rsidRPr="00FD2341">
          <w:rPr>
            <w:rFonts w:cs="Arial"/>
            <w:szCs w:val="22"/>
          </w:rPr>
          <w:t xml:space="preserve"> add a share of the annual transmission overheads (maintenance, rates etc).</w:t>
        </w:r>
        <w:del w:id="672" w:author="Author">
          <w:r w:rsidR="00DF1881" w:rsidRPr="00A726AC" w:rsidDel="003A4065">
            <w:rPr>
              <w:rFonts w:cs="Arial"/>
              <w:szCs w:val="22"/>
            </w:rPr>
            <w:delText>The ‘overhead factor’</w:delText>
          </w:r>
        </w:del>
        <w:r>
          <w:rPr>
            <w:rFonts w:cs="Arial"/>
            <w:szCs w:val="22"/>
          </w:rPr>
          <w:t xml:space="preserve"> </w:t>
        </w:r>
        <w:del w:id="673" w:author="Author">
          <w:r w:rsidDel="005265F7">
            <w:rPr>
              <w:rFonts w:cs="Arial"/>
              <w:szCs w:val="22"/>
            </w:rPr>
            <w:delText xml:space="preserve"> </w:delText>
          </w:r>
        </w:del>
        <w:r>
          <w:rPr>
            <w:rFonts w:cs="Arial"/>
            <w:szCs w:val="22"/>
          </w:rPr>
          <w:t>It</w:t>
        </w:r>
        <w:r w:rsidR="00DF1881" w:rsidRPr="00A726AC">
          <w:rPr>
            <w:rFonts w:cs="Arial"/>
            <w:szCs w:val="22"/>
          </w:rPr>
          <w:t xml:space="preserve"> represents the total business overhead in any year divided by the total Gross Asset Value (GAV) of the transmission system. This is recalculated at the start of e</w:t>
        </w:r>
        <w:r w:rsidR="00DF1881" w:rsidRPr="00547415">
          <w:rPr>
            <w:rFonts w:cs="Arial"/>
            <w:szCs w:val="22"/>
          </w:rPr>
          <w:t xml:space="preserve">ach price control period. The </w:t>
        </w:r>
        <w:r w:rsidR="00DF1881" w:rsidRPr="00C22C50">
          <w:rPr>
            <w:rFonts w:ascii="Arial" w:hAnsi="Arial" w:cs="Arial"/>
            <w:color w:val="000000" w:themeColor="text1"/>
          </w:rPr>
          <w:t>currently applicable</w:t>
        </w:r>
        <w:r w:rsidR="00DF1881" w:rsidRPr="00C22C50">
          <w:rPr>
            <w:rFonts w:cs="Arial"/>
            <w:color w:val="000000" w:themeColor="text1"/>
            <w:szCs w:val="22"/>
          </w:rPr>
          <w:t xml:space="preserve"> </w:t>
        </w:r>
        <w:r w:rsidR="00DF1881" w:rsidRPr="00C22C50">
          <w:rPr>
            <w:rFonts w:cs="Arial"/>
            <w:szCs w:val="22"/>
          </w:rPr>
          <w:t>overhead factor used in the calculation of the current</w:t>
        </w:r>
        <w:r w:rsidR="00DF1881" w:rsidRPr="00C8259F">
          <w:rPr>
            <w:rFonts w:cs="Arial"/>
            <w:szCs w:val="22"/>
          </w:rPr>
          <w:t xml:space="preserve"> expansion constant </w:t>
        </w:r>
        <w:r w:rsidR="00DF1881" w:rsidRPr="005F0C77">
          <w:rPr>
            <w:rFonts w:ascii="Arial" w:hAnsi="Arial" w:cs="Arial"/>
            <w:color w:val="000000" w:themeColor="text1"/>
          </w:rPr>
          <w:t>is</w:t>
        </w:r>
        <w:del w:id="674" w:author="Mott(ESO), Paul" w:date="2023-04-18T19:06:00Z">
          <w:r w:rsidR="00DF1881" w:rsidRPr="005F0C77" w:rsidDel="00C121A5">
            <w:rPr>
              <w:rFonts w:ascii="Arial" w:hAnsi="Arial" w:cs="Arial"/>
              <w:color w:val="000000" w:themeColor="text1"/>
            </w:rPr>
            <w:delText>, calculated as above, and</w:delText>
          </w:r>
        </w:del>
        <w:r w:rsidR="00DF1881" w:rsidRPr="005F0C77">
          <w:rPr>
            <w:rFonts w:ascii="Arial" w:hAnsi="Arial" w:cs="Arial"/>
            <w:color w:val="000000" w:themeColor="text1"/>
          </w:rPr>
          <w:t xml:space="preserve"> detailed in The Company's </w:t>
        </w:r>
        <w:r w:rsidR="00DF1881" w:rsidRPr="005F0C77">
          <w:rPr>
            <w:rFonts w:ascii="Arial" w:hAnsi="Arial" w:cs="Arial"/>
            <w:b/>
            <w:color w:val="000000" w:themeColor="text1"/>
          </w:rPr>
          <w:t>Statement of Use of System Charges</w:t>
        </w:r>
        <w:r w:rsidR="00DF1881" w:rsidRPr="00A726AC">
          <w:rPr>
            <w:rFonts w:ascii="Arial" w:hAnsi="Arial" w:cs="Arial"/>
            <w:color w:val="000000" w:themeColor="text1"/>
          </w:rPr>
          <w:t xml:space="preserve"> which is available from </w:t>
        </w:r>
      </w:ins>
      <w:ins w:id="675" w:author="Mott(ESO), Paul" w:date="2023-04-18T19:53:00Z">
        <w:r w:rsidR="00F34A69">
          <w:rPr>
            <w:rFonts w:ascii="Arial" w:hAnsi="Arial" w:cs="Arial"/>
            <w:color w:val="000000" w:themeColor="text1"/>
          </w:rPr>
          <w:t xml:space="preserve">the charging details to be found on </w:t>
        </w:r>
        <w:r w:rsidR="00F34A69" w:rsidRPr="008F61A6">
          <w:rPr>
            <w:b/>
            <w:bCs/>
          </w:rPr>
          <w:t>The Company Website</w:t>
        </w:r>
      </w:ins>
      <w:ins w:id="676" w:author="Author">
        <w:del w:id="677" w:author="Mott(ESO), Paul" w:date="2023-04-18T19:53:00Z">
          <w:r w:rsidR="00DF1881" w:rsidRPr="00A726AC" w:rsidDel="00F34A69">
            <w:rPr>
              <w:rFonts w:ascii="Arial" w:hAnsi="Arial" w:cs="Arial"/>
              <w:color w:val="000000" w:themeColor="text1"/>
            </w:rPr>
            <w:delText xml:space="preserve">the </w:delText>
          </w:r>
          <w:r w:rsidR="00DF1881" w:rsidRPr="00A726AC" w:rsidDel="00F34A69">
            <w:rPr>
              <w:rFonts w:ascii="Arial" w:hAnsi="Arial" w:cs="Arial"/>
              <w:b/>
              <w:color w:val="000000" w:themeColor="text1"/>
            </w:rPr>
            <w:delText>Charging website</w:delText>
          </w:r>
        </w:del>
        <w:r w:rsidR="00DF1881" w:rsidRPr="00A726AC">
          <w:rPr>
            <w:rFonts w:cs="Arial"/>
            <w:szCs w:val="22"/>
          </w:rPr>
          <w:t xml:space="preserve">. </w:t>
        </w:r>
        <w:del w:id="678" w:author="Author">
          <w:r w:rsidR="00DF1881" w:rsidRPr="0099632B" w:rsidDel="00A726AC">
            <w:rPr>
              <w:rFonts w:cs="Arial"/>
              <w:szCs w:val="22"/>
            </w:rPr>
            <w:delText xml:space="preserve">The overhead and annuitised costs are then added to give the </w:delText>
          </w:r>
        </w:del>
      </w:ins>
    </w:p>
    <w:p w14:paraId="40D8B61A" w14:textId="47842A8F" w:rsidR="00DF1881" w:rsidRPr="00A726AC" w:rsidRDefault="00DF1881" w:rsidP="00E6363E">
      <w:pPr>
        <w:pStyle w:val="1"/>
        <w:ind w:left="907"/>
        <w:jc w:val="both"/>
        <w:rPr>
          <w:ins w:id="679" w:author="Author"/>
          <w:rFonts w:cs="Arial"/>
          <w:szCs w:val="22"/>
        </w:rPr>
      </w:pPr>
      <w:ins w:id="680" w:author="Author">
        <w:del w:id="681" w:author="Author">
          <w:r w:rsidRPr="0099632B" w:rsidDel="00A726AC">
            <w:rPr>
              <w:rFonts w:cs="Arial"/>
              <w:szCs w:val="22"/>
            </w:rPr>
            <w:delText xml:space="preserve">expansion constant. </w:delText>
          </w:r>
        </w:del>
      </w:ins>
    </w:p>
    <w:p w14:paraId="0E29E52D" w14:textId="54CED770" w:rsidR="00AA3DE9" w:rsidRPr="004B72CA" w:rsidRDefault="00AA3DE9" w:rsidP="00E6363E">
      <w:pPr>
        <w:pStyle w:val="1"/>
        <w:ind w:left="907"/>
        <w:jc w:val="both"/>
        <w:rPr>
          <w:ins w:id="682" w:author="Author"/>
          <w:rFonts w:cs="Arial"/>
          <w:szCs w:val="22"/>
        </w:rPr>
      </w:pPr>
    </w:p>
    <w:p w14:paraId="1643A807" w14:textId="4F17AACD" w:rsidR="00971FEC" w:rsidRPr="00DD06CF" w:rsidDel="000B2F40" w:rsidRDefault="00A35D20" w:rsidP="00E6363E">
      <w:pPr>
        <w:pStyle w:val="1"/>
        <w:numPr>
          <w:ilvl w:val="0"/>
          <w:numId w:val="164"/>
        </w:numPr>
        <w:ind w:left="907"/>
        <w:jc w:val="both"/>
        <w:rPr>
          <w:ins w:id="683" w:author="Author"/>
          <w:del w:id="684" w:author="Mott(ESO), Paul" w:date="2023-04-18T19:08:00Z"/>
          <w:rFonts w:cs="Arial"/>
          <w:szCs w:val="22"/>
        </w:rPr>
      </w:pPr>
      <w:ins w:id="685" w:author="Author">
        <w:del w:id="686" w:author="Mott(ESO), Paul" w:date="2023-04-18T19:08:00Z">
          <w:r w:rsidRPr="00DD06CF" w:rsidDel="000B2F40">
            <w:rPr>
              <w:rFonts w:cs="Arial"/>
              <w:szCs w:val="22"/>
            </w:rPr>
            <w:lastRenderedPageBreak/>
            <w:delText xml:space="preserve">The Weighted Average Cost of Capital (WACC) and </w:delText>
          </w:r>
          <w:r w:rsidRPr="00DD06CF" w:rsidDel="000B2F40">
            <w:rPr>
              <w:rFonts w:cs="Arial"/>
              <w:b/>
              <w:bCs/>
              <w:szCs w:val="22"/>
              <w:rPrChange w:id="687" w:author="Mott(ESO), Paul" w:date="2023-03-14T23:47:00Z">
                <w:rPr>
                  <w:rFonts w:cs="Arial"/>
                  <w:szCs w:val="22"/>
                </w:rPr>
              </w:rPrChange>
            </w:rPr>
            <w:delText>asset life</w:delText>
          </w:r>
          <w:r w:rsidRPr="00DD06CF" w:rsidDel="000B2F40">
            <w:rPr>
              <w:rFonts w:cs="Arial"/>
              <w:szCs w:val="22"/>
            </w:rPr>
            <w:delText xml:space="preserve"> </w:delText>
          </w:r>
          <w:r w:rsidR="006659EC" w:rsidRPr="00DD06CF" w:rsidDel="000B2F40">
            <w:rPr>
              <w:rFonts w:cs="Arial"/>
              <w:b/>
              <w:bCs/>
              <w:szCs w:val="22"/>
              <w:u w:val="single"/>
              <w:rPrChange w:id="688" w:author="Mott(ESO), Paul" w:date="2023-03-14T23:47:00Z">
                <w:rPr>
                  <w:rFonts w:cs="Arial"/>
                  <w:szCs w:val="22"/>
                </w:rPr>
              </w:rPrChange>
            </w:rPr>
            <w:delText>[as declared]</w:delText>
          </w:r>
          <w:r w:rsidR="006659EC" w:rsidRPr="00DD06CF" w:rsidDel="000B2F40">
            <w:rPr>
              <w:rFonts w:cs="Arial"/>
              <w:szCs w:val="22"/>
            </w:rPr>
            <w:delText xml:space="preserve"> </w:delText>
          </w:r>
          <w:r w:rsidRPr="00DD06CF" w:rsidDel="000B2F40">
            <w:rPr>
              <w:rFonts w:cs="Arial"/>
              <w:szCs w:val="22"/>
            </w:rPr>
            <w:delText>are</w:delText>
          </w:r>
          <w:r w:rsidR="00F32294" w:rsidRPr="00DD06CF" w:rsidDel="000B2F40">
            <w:rPr>
              <w:rFonts w:cs="Arial"/>
              <w:szCs w:val="22"/>
            </w:rPr>
            <w:delText xml:space="preserve">is </w:delText>
          </w:r>
          <w:r w:rsidRPr="00DD06CF" w:rsidDel="000B2F40">
            <w:rPr>
              <w:rFonts w:cs="Arial"/>
              <w:szCs w:val="22"/>
            </w:rPr>
            <w:delText xml:space="preserve"> established at the start of a price control and remain</w:delText>
          </w:r>
        </w:del>
      </w:ins>
      <w:ins w:id="689" w:author="Aristodemou, Alex - UK Legal" w:date="2023-03-29T12:39:00Z">
        <w:del w:id="690" w:author="Mott(ESO), Paul" w:date="2023-04-18T19:08:00Z">
          <w:r w:rsidR="00B22AF8" w:rsidDel="000B2F40">
            <w:rPr>
              <w:rFonts w:cs="Arial"/>
              <w:szCs w:val="22"/>
            </w:rPr>
            <w:delText>s</w:delText>
          </w:r>
        </w:del>
      </w:ins>
      <w:ins w:id="691" w:author="Author">
        <w:del w:id="692" w:author="Mott(ESO), Paul" w:date="2023-04-18T19:08:00Z">
          <w:r w:rsidRPr="00DD06CF" w:rsidDel="000B2F40">
            <w:rPr>
              <w:rFonts w:cs="Arial"/>
              <w:szCs w:val="22"/>
            </w:rPr>
            <w:delText xml:space="preserve"> constant throughout a price control period. </w:delText>
          </w:r>
        </w:del>
      </w:ins>
    </w:p>
    <w:p w14:paraId="7EAAD767" w14:textId="5A0051FD" w:rsidR="00F32294" w:rsidDel="000B2F40" w:rsidRDefault="00F32294">
      <w:pPr>
        <w:pStyle w:val="1"/>
        <w:ind w:left="907"/>
        <w:jc w:val="both"/>
        <w:rPr>
          <w:ins w:id="693" w:author="Author"/>
          <w:del w:id="694" w:author="Mott(ESO), Paul" w:date="2023-04-18T19:08:00Z"/>
          <w:rFonts w:cs="Arial"/>
          <w:szCs w:val="22"/>
        </w:rPr>
      </w:pPr>
    </w:p>
    <w:p w14:paraId="72C6D97A" w14:textId="5BF37701" w:rsidR="00F32294" w:rsidDel="000B2F40" w:rsidRDefault="00A35D20">
      <w:pPr>
        <w:pStyle w:val="1"/>
        <w:ind w:left="907"/>
        <w:jc w:val="both"/>
        <w:rPr>
          <w:ins w:id="695" w:author="Author"/>
          <w:del w:id="696" w:author="Mott(ESO), Paul" w:date="2023-04-18T19:08:00Z"/>
          <w:rFonts w:cs="Arial"/>
          <w:szCs w:val="22"/>
        </w:rPr>
      </w:pPr>
      <w:ins w:id="697" w:author="Author">
        <w:del w:id="698" w:author="Mott(ESO), Paul" w:date="2023-04-18T19:08:00Z">
          <w:r w:rsidRPr="0099632B" w:rsidDel="000B2F40">
            <w:rPr>
              <w:rFonts w:cs="Arial"/>
              <w:szCs w:val="22"/>
            </w:rPr>
            <w:delText xml:space="preserve">The WACC used in the calculation of the annuity factor is </w:delText>
          </w:r>
          <w:r w:rsidRPr="00257CD6" w:rsidDel="000B2F40">
            <w:rPr>
              <w:rFonts w:cs="Arial"/>
              <w:b/>
              <w:bCs/>
              <w:szCs w:val="22"/>
              <w:rPrChange w:id="699" w:author="Mott(ESO), Paul" w:date="2023-04-16T23:47:00Z">
                <w:rPr>
                  <w:rFonts w:cs="Arial"/>
                  <w:szCs w:val="22"/>
                </w:rPr>
              </w:rPrChange>
            </w:rPr>
            <w:delText>NGET</w:delText>
          </w:r>
          <w:r w:rsidDel="000B2F40">
            <w:rPr>
              <w:rFonts w:cs="Arial"/>
              <w:szCs w:val="22"/>
            </w:rPr>
            <w:delText>’s</w:delText>
          </w:r>
          <w:r w:rsidRPr="0099632B" w:rsidDel="000B2F40">
            <w:rPr>
              <w:rFonts w:cs="Arial"/>
              <w:szCs w:val="22"/>
            </w:rPr>
            <w:delText xml:space="preserve"> regulated rate of return, this</w:delText>
          </w:r>
          <w:r w:rsidR="00546A7F" w:rsidDel="000B2F40">
            <w:rPr>
              <w:rFonts w:cs="Arial"/>
              <w:szCs w:val="22"/>
            </w:rPr>
            <w:delText>and</w:delText>
          </w:r>
          <w:r w:rsidRPr="0099632B" w:rsidDel="000B2F40">
            <w:rPr>
              <w:rFonts w:cs="Arial"/>
              <w:szCs w:val="22"/>
            </w:rPr>
            <w:delText xml:space="preserve"> assumes that it will be reasonably representative of all licensees. </w:delText>
          </w:r>
        </w:del>
        <w:del w:id="700" w:author="Mott(ESO), Paul" w:date="2023-03-14T23:48:00Z">
          <w:r w:rsidRPr="0099632B" w:rsidDel="00957C58">
            <w:rPr>
              <w:rFonts w:cs="Arial"/>
              <w:szCs w:val="22"/>
            </w:rPr>
            <w:delText xml:space="preserve">The asset life used in the calculation </w:delText>
          </w:r>
          <w:r w:rsidDel="00957C58">
            <w:rPr>
              <w:rFonts w:cs="Arial"/>
              <w:szCs w:val="22"/>
            </w:rPr>
            <w:delText>is as declared by the Transmission Owner for each new asset in that class</w:delText>
          </w:r>
          <w:r w:rsidR="00F32294" w:rsidDel="00957C58">
            <w:rPr>
              <w:rFonts w:cs="Arial"/>
              <w:szCs w:val="22"/>
            </w:rPr>
            <w:delText xml:space="preserve">, and will be representative of the TO’s view of the remaining whole asset life at the time the [[reinforcement]] was made.  </w:delText>
          </w:r>
        </w:del>
      </w:ins>
    </w:p>
    <w:p w14:paraId="6C7AFB52" w14:textId="26293D01" w:rsidR="00F32294" w:rsidDel="000B2F40" w:rsidRDefault="00F32294">
      <w:pPr>
        <w:pStyle w:val="1"/>
        <w:ind w:left="907"/>
        <w:jc w:val="both"/>
        <w:rPr>
          <w:ins w:id="701" w:author="Author"/>
          <w:del w:id="702" w:author="Mott(ESO), Paul" w:date="2023-04-18T19:08:00Z"/>
          <w:rFonts w:cs="Arial"/>
          <w:szCs w:val="22"/>
        </w:rPr>
      </w:pPr>
    </w:p>
    <w:p w14:paraId="52A8F719" w14:textId="382A0AA3" w:rsidR="00A35D20" w:rsidDel="00011FBD" w:rsidRDefault="00A35D20">
      <w:pPr>
        <w:pStyle w:val="1"/>
        <w:ind w:left="907"/>
        <w:jc w:val="both"/>
        <w:rPr>
          <w:del w:id="703" w:author="Mott(ESO), Paul" w:date="2023-03-15T19:25:00Z"/>
          <w:rFonts w:cs="Arial"/>
          <w:szCs w:val="22"/>
        </w:rPr>
      </w:pPr>
      <w:ins w:id="704" w:author="Author">
        <w:r w:rsidRPr="0099632B">
          <w:rPr>
            <w:rFonts w:cs="Arial"/>
            <w:szCs w:val="22"/>
          </w:rPr>
          <w:t>.</w:t>
        </w:r>
        <w:del w:id="705" w:author="Mott(ESO), Paul" w:date="2023-03-14T23:43:00Z">
          <w:r w:rsidRPr="0099632B" w:rsidDel="00192CD0">
            <w:rPr>
              <w:rFonts w:cs="Arial"/>
              <w:szCs w:val="22"/>
            </w:rPr>
            <w:delText xml:space="preserve">  </w:delText>
          </w:r>
        </w:del>
        <w:del w:id="706" w:author="Mott(ESO), Paul" w:date="2023-03-15T19:25:00Z">
          <w:r w:rsidRPr="0099632B" w:rsidDel="00011FBD">
            <w:rPr>
              <w:rFonts w:cs="Arial"/>
              <w:szCs w:val="22"/>
            </w:rPr>
            <w:delText>These assumptions</w:delText>
          </w:r>
          <w:r w:rsidRPr="00163428" w:rsidDel="00011FBD">
            <w:rPr>
              <w:rFonts w:ascii="Arial" w:hAnsi="Arial" w:cs="Arial"/>
              <w:color w:val="000000" w:themeColor="text1"/>
            </w:rPr>
            <w:delText>, applied in accordance with 14.15.64,</w:delText>
          </w:r>
          <w:r w:rsidRPr="00163428" w:rsidDel="00011FBD">
            <w:rPr>
              <w:rFonts w:cs="Arial"/>
              <w:color w:val="000000" w:themeColor="text1"/>
              <w:szCs w:val="22"/>
            </w:rPr>
            <w:delText xml:space="preserve"> </w:delText>
          </w:r>
          <w:r w:rsidRPr="0099632B" w:rsidDel="00011FBD">
            <w:rPr>
              <w:rFonts w:cs="Arial"/>
              <w:szCs w:val="22"/>
            </w:rPr>
            <w:delText>provide a current annuity factor</w:delText>
          </w:r>
          <w:r w:rsidRPr="0013729E" w:rsidDel="00011FBD">
            <w:rPr>
              <w:rFonts w:ascii="Arial" w:hAnsi="Arial" w:cs="Arial"/>
              <w:color w:val="000000" w:themeColor="text1"/>
              <w:szCs w:val="22"/>
            </w:rPr>
            <w:delText xml:space="preserve">, </w:delText>
          </w:r>
          <w:r w:rsidRPr="0013729E" w:rsidDel="00011FBD">
            <w:rPr>
              <w:rFonts w:ascii="Arial" w:hAnsi="Arial" w:cs="Arial"/>
              <w:color w:val="000000" w:themeColor="text1"/>
            </w:rPr>
            <w:delText xml:space="preserve">as set out in </w:delText>
          </w:r>
          <w:r w:rsidRPr="0013729E" w:rsidDel="00011FBD">
            <w:rPr>
              <w:rFonts w:ascii="Arial" w:hAnsi="Arial" w:cs="Arial"/>
              <w:b/>
              <w:color w:val="000000" w:themeColor="text1"/>
            </w:rPr>
            <w:delText xml:space="preserve">The Company's Statement of Use of System Charges </w:delText>
          </w:r>
          <w:r w:rsidRPr="0013729E" w:rsidDel="00011FBD">
            <w:rPr>
              <w:rFonts w:ascii="Arial" w:hAnsi="Arial" w:cs="Arial"/>
              <w:color w:val="000000" w:themeColor="text1"/>
            </w:rPr>
            <w:delText xml:space="preserve">which is available from the </w:delText>
          </w:r>
          <w:r w:rsidRPr="0013729E" w:rsidDel="00011FBD">
            <w:rPr>
              <w:rFonts w:ascii="Arial" w:hAnsi="Arial" w:cs="Arial"/>
              <w:b/>
              <w:color w:val="000000" w:themeColor="text1"/>
            </w:rPr>
            <w:delText xml:space="preserve">Charging </w:delText>
          </w:r>
          <w:r w:rsidR="00F74B75" w:rsidRPr="00F74B75" w:rsidDel="00011FBD">
            <w:rPr>
              <w:rFonts w:ascii="Arial" w:hAnsi="Arial" w:cs="Arial"/>
              <w:bCs/>
              <w:color w:val="000000" w:themeColor="text1"/>
            </w:rPr>
            <w:delText>relevant part of</w:delText>
          </w:r>
          <w:r w:rsidR="00F74B75" w:rsidDel="00011FBD">
            <w:rPr>
              <w:rFonts w:ascii="Arial" w:hAnsi="Arial" w:cs="Arial"/>
              <w:b/>
              <w:color w:val="000000" w:themeColor="text1"/>
            </w:rPr>
            <w:delText xml:space="preserve"> The Company’s W</w:delText>
          </w:r>
          <w:r w:rsidRPr="0013729E" w:rsidDel="00011FBD">
            <w:rPr>
              <w:rFonts w:ascii="Arial" w:hAnsi="Arial" w:cs="Arial"/>
              <w:b/>
              <w:color w:val="000000" w:themeColor="text1"/>
            </w:rPr>
            <w:delText>website</w:delText>
          </w:r>
          <w:r w:rsidRPr="00E616B3" w:rsidDel="00011FBD">
            <w:rPr>
              <w:rFonts w:cs="Arial"/>
              <w:szCs w:val="22"/>
            </w:rPr>
            <w:delText>.</w:delText>
          </w:r>
          <w:r w:rsidRPr="0099632B" w:rsidDel="00011FBD">
            <w:rPr>
              <w:rFonts w:cs="Arial"/>
              <w:szCs w:val="22"/>
            </w:rPr>
            <w:delText xml:space="preserve"> </w:delText>
          </w:r>
        </w:del>
      </w:ins>
    </w:p>
    <w:p w14:paraId="7623313C" w14:textId="3F24B92B" w:rsidR="00842D90" w:rsidRDefault="00842D90">
      <w:pPr>
        <w:pStyle w:val="1"/>
        <w:ind w:left="907"/>
        <w:jc w:val="both"/>
        <w:rPr>
          <w:ins w:id="707" w:author="Author"/>
          <w:rFonts w:cs="Arial"/>
          <w:szCs w:val="22"/>
        </w:rPr>
      </w:pPr>
    </w:p>
    <w:p w14:paraId="05437410" w14:textId="65439FB6" w:rsidR="00F32294" w:rsidRDefault="00F32294">
      <w:pPr>
        <w:pStyle w:val="1"/>
        <w:ind w:left="907"/>
        <w:jc w:val="both"/>
        <w:rPr>
          <w:rFonts w:cs="Arial"/>
          <w:b/>
          <w:bCs/>
          <w:szCs w:val="22"/>
        </w:rPr>
      </w:pPr>
    </w:p>
    <w:p w14:paraId="2945A1A6" w14:textId="738F62A7" w:rsidR="00F32294" w:rsidRPr="00551E3B" w:rsidDel="00F32294" w:rsidRDefault="00F32294" w:rsidP="00551E3B">
      <w:pPr>
        <w:pStyle w:val="1"/>
        <w:ind w:left="907"/>
        <w:jc w:val="both"/>
        <w:rPr>
          <w:ins w:id="708" w:author="Author"/>
          <w:del w:id="709" w:author="Author"/>
          <w:rFonts w:cs="Arial"/>
          <w:b/>
          <w:bCs/>
          <w:szCs w:val="22"/>
        </w:rPr>
      </w:pPr>
    </w:p>
    <w:p w14:paraId="371C5592" w14:textId="77777777" w:rsidR="00A35D20" w:rsidRPr="0099632B" w:rsidRDefault="00A35D20" w:rsidP="00551E3B">
      <w:pPr>
        <w:pStyle w:val="1"/>
        <w:ind w:left="907"/>
        <w:jc w:val="both"/>
        <w:rPr>
          <w:ins w:id="710" w:author="Author"/>
          <w:rFonts w:cs="Arial"/>
          <w:szCs w:val="22"/>
        </w:rPr>
      </w:pPr>
    </w:p>
    <w:p w14:paraId="579DA720" w14:textId="66FEFAC5" w:rsidR="00960B00" w:rsidRDefault="00281EF0" w:rsidP="008B2C75">
      <w:pPr>
        <w:pStyle w:val="1"/>
        <w:numPr>
          <w:ilvl w:val="0"/>
          <w:numId w:val="171"/>
        </w:numPr>
        <w:jc w:val="both"/>
        <w:rPr>
          <w:ins w:id="711" w:author="Mott(ESO), Paul" w:date="2023-04-18T16:40:00Z"/>
          <w:rFonts w:cs="Arial"/>
          <w:szCs w:val="22"/>
        </w:rPr>
      </w:pPr>
      <w:ins w:id="712" w:author="Author">
        <w:r>
          <w:rPr>
            <w:rFonts w:cs="Arial"/>
            <w:szCs w:val="22"/>
          </w:rPr>
          <w:t xml:space="preserve">A compound circuit is made up of all the chargeable elements it contains (overhead lines, underground cables, </w:t>
        </w:r>
        <w:proofErr w:type="gramStart"/>
        <w:r>
          <w:rPr>
            <w:rFonts w:cs="Arial"/>
            <w:szCs w:val="22"/>
          </w:rPr>
          <w:t>transformers</w:t>
        </w:r>
        <w:proofErr w:type="gramEnd"/>
        <w:r>
          <w:rPr>
            <w:rFonts w:cs="Arial"/>
            <w:szCs w:val="22"/>
          </w:rPr>
          <w:t xml:space="preserve"> and </w:t>
        </w:r>
        <w:bookmarkStart w:id="713" w:name="_Hlk129806466"/>
        <w:r>
          <w:rPr>
            <w:rFonts w:cs="Arial"/>
            <w:szCs w:val="22"/>
          </w:rPr>
          <w:t>quad boosters</w:t>
        </w:r>
        <w:bookmarkEnd w:id="713"/>
        <w:r>
          <w:rPr>
            <w:rFonts w:cs="Arial"/>
            <w:szCs w:val="22"/>
          </w:rPr>
          <w:t xml:space="preserve">) plus any substation bays used exclusively by that circuit plus a share of any substation bays not directly connected to any circuit. For </w:t>
        </w:r>
        <w:proofErr w:type="gramStart"/>
        <w:r>
          <w:rPr>
            <w:rFonts w:cs="Arial"/>
            <w:szCs w:val="22"/>
          </w:rPr>
          <w:t>example</w:t>
        </w:r>
        <w:proofErr w:type="gramEnd"/>
        <w:r>
          <w:rPr>
            <w:rFonts w:cs="Arial"/>
            <w:szCs w:val="22"/>
          </w:rPr>
          <w:t xml:space="preserve"> if a double bus substation had four circuits and a single bus coupler it would contribute 1¼ bays to the compound circuit. </w:t>
        </w:r>
      </w:ins>
      <w:ins w:id="714" w:author="Mott(ESO), Paul" w:date="2023-04-18T10:47:00Z">
        <w:r w:rsidR="005659D1">
          <w:rPr>
            <w:rFonts w:cs="Arial"/>
            <w:szCs w:val="22"/>
          </w:rPr>
          <w:t xml:space="preserve"> </w:t>
        </w:r>
      </w:ins>
    </w:p>
    <w:p w14:paraId="7C0CF7C3" w14:textId="17520341" w:rsidR="00CA68E7" w:rsidRPr="003D4FDB" w:rsidRDefault="0096210F" w:rsidP="008B2C75">
      <w:pPr>
        <w:pStyle w:val="1"/>
        <w:ind w:left="482"/>
        <w:jc w:val="both"/>
        <w:rPr>
          <w:ins w:id="715" w:author="Author"/>
          <w:rFonts w:cs="Arial"/>
          <w:szCs w:val="22"/>
        </w:rPr>
      </w:pPr>
      <w:ins w:id="716" w:author="Mott(ESO), Paul" w:date="2023-04-18T16:41:00Z">
        <w:r>
          <w:rPr>
            <w:rFonts w:cs="Arial"/>
            <w:szCs w:val="22"/>
          </w:rPr>
          <w:t xml:space="preserve">The circuit length </w:t>
        </w:r>
        <w:r w:rsidR="00847FD4">
          <w:rPr>
            <w:rFonts w:cs="Arial"/>
            <w:szCs w:val="22"/>
          </w:rPr>
          <w:t xml:space="preserve">of the non-circuit elements will be based on the average for that voltage level of the data submitted by the Transmission Owners.  </w:t>
        </w:r>
      </w:ins>
    </w:p>
    <w:p w14:paraId="7849A957" w14:textId="77777777" w:rsidR="00AA3DE9" w:rsidRDefault="00AA3DE9" w:rsidP="00551E3B">
      <w:pPr>
        <w:pStyle w:val="ListParagraph"/>
        <w:ind w:left="907"/>
        <w:rPr>
          <w:ins w:id="717" w:author="Author"/>
          <w:rFonts w:cs="Arial"/>
          <w:szCs w:val="22"/>
        </w:rPr>
      </w:pPr>
    </w:p>
    <w:p w14:paraId="3E3E876A" w14:textId="77777777" w:rsidR="00B1080F" w:rsidRDefault="00B1080F" w:rsidP="00551E3B">
      <w:pPr>
        <w:pStyle w:val="ListParagraph"/>
        <w:ind w:left="907"/>
        <w:rPr>
          <w:ins w:id="718" w:author="Author"/>
          <w:rFonts w:cs="Arial"/>
          <w:szCs w:val="22"/>
        </w:rPr>
      </w:pPr>
    </w:p>
    <w:p w14:paraId="6E473EBB" w14:textId="0BAC08C0" w:rsidR="00B1080F" w:rsidRDefault="00B1080F" w:rsidP="008B2C75">
      <w:pPr>
        <w:pStyle w:val="1"/>
        <w:numPr>
          <w:ilvl w:val="0"/>
          <w:numId w:val="171"/>
        </w:numPr>
        <w:jc w:val="both"/>
        <w:rPr>
          <w:ins w:id="719" w:author="Author"/>
          <w:rFonts w:cs="Arial"/>
          <w:szCs w:val="22"/>
        </w:rPr>
      </w:pPr>
      <w:ins w:id="720" w:author="Author">
        <w:r>
          <w:rPr>
            <w:rFonts w:cs="Arial"/>
            <w:szCs w:val="22"/>
          </w:rPr>
          <w:t xml:space="preserve">The above steps are also taken for each other asset class including lines and cables at other voltages, </w:t>
        </w:r>
        <w:del w:id="721" w:author="Mott(ESO), Paul" w:date="2023-04-16T23:49:00Z">
          <w:r w:rsidDel="0064433C">
            <w:rPr>
              <w:rFonts w:cs="Arial"/>
              <w:szCs w:val="22"/>
            </w:rPr>
            <w:delText xml:space="preserve">and </w:delText>
          </w:r>
        </w:del>
        <w:r>
          <w:rPr>
            <w:rFonts w:cs="Arial"/>
            <w:szCs w:val="22"/>
          </w:rPr>
          <w:t>transformers, and switchgear bays</w:t>
        </w:r>
        <w:r w:rsidR="00F32294">
          <w:rPr>
            <w:rFonts w:cs="Arial"/>
            <w:szCs w:val="22"/>
          </w:rPr>
          <w:t xml:space="preserve">  </w:t>
        </w:r>
      </w:ins>
    </w:p>
    <w:p w14:paraId="312A5BED" w14:textId="77777777" w:rsidR="00DA179C" w:rsidRDefault="00DA179C" w:rsidP="00BC55A0">
      <w:pPr>
        <w:pStyle w:val="ListParagraph"/>
        <w:ind w:left="907"/>
        <w:rPr>
          <w:ins w:id="722" w:author="Author"/>
          <w:rFonts w:cs="Arial"/>
          <w:szCs w:val="22"/>
        </w:rPr>
      </w:pPr>
    </w:p>
    <w:p w14:paraId="4DB512F0" w14:textId="2805FAAF" w:rsidR="00307FE7" w:rsidDel="000F0886" w:rsidRDefault="00DA179C" w:rsidP="008B2C75">
      <w:pPr>
        <w:pStyle w:val="1"/>
        <w:numPr>
          <w:ilvl w:val="0"/>
          <w:numId w:val="171"/>
        </w:numPr>
        <w:jc w:val="both"/>
        <w:rPr>
          <w:ins w:id="723" w:author="Author"/>
          <w:del w:id="724" w:author="Author"/>
          <w:rFonts w:cs="Arial"/>
          <w:szCs w:val="22"/>
        </w:rPr>
      </w:pPr>
      <w:ins w:id="725" w:author="Author">
        <w:del w:id="726" w:author="Author">
          <w:r w:rsidDel="000F0886">
            <w:rPr>
              <w:rFonts w:cs="Arial"/>
              <w:szCs w:val="22"/>
            </w:rPr>
            <w:delText>For each asset class k, when this mod is first implemented</w:delText>
          </w:r>
          <w:r w:rsidR="00546A7F" w:rsidDel="000F0886">
            <w:rPr>
              <w:rFonts w:cs="Arial"/>
              <w:szCs w:val="22"/>
            </w:rPr>
            <w:delText>from the date of implementation of CMP315</w:delText>
          </w:r>
          <w:r w:rsidDel="000F0886">
            <w:rPr>
              <w:rFonts w:cs="Arial"/>
              <w:szCs w:val="22"/>
            </w:rPr>
            <w:delText>, 10 years</w:delText>
          </w:r>
          <w:r w:rsidR="005633F9" w:rsidDel="000F0886">
            <w:rPr>
              <w:rFonts w:cs="Arial"/>
              <w:szCs w:val="22"/>
            </w:rPr>
            <w:delText>’</w:delText>
          </w:r>
          <w:r w:rsidDel="000F0886">
            <w:rPr>
              <w:rFonts w:cs="Arial"/>
              <w:szCs w:val="22"/>
            </w:rPr>
            <w:delText xml:space="preserve"> worth of historic is to be used to perform the calculation in 14.15.64</w:delText>
          </w:r>
          <w:r w:rsidR="005633F9" w:rsidDel="000F0886">
            <w:rPr>
              <w:rFonts w:cs="Arial"/>
              <w:szCs w:val="22"/>
            </w:rPr>
            <w:delText xml:space="preserve">.  </w:delText>
          </w:r>
        </w:del>
      </w:ins>
    </w:p>
    <w:p w14:paraId="36A45C4D" w14:textId="086EE44B" w:rsidR="00307FE7" w:rsidDel="000F0886" w:rsidRDefault="00307FE7" w:rsidP="00BC55A0">
      <w:pPr>
        <w:pStyle w:val="ListParagraph"/>
        <w:ind w:left="907"/>
        <w:rPr>
          <w:ins w:id="727" w:author="Author"/>
          <w:del w:id="728" w:author="Author"/>
          <w:rFonts w:cs="Arial"/>
          <w:szCs w:val="22"/>
        </w:rPr>
      </w:pPr>
    </w:p>
    <w:p w14:paraId="1525FB5A" w14:textId="067FC8B1" w:rsidR="00DF1881" w:rsidDel="000F0886" w:rsidRDefault="005633F9" w:rsidP="008B2C75">
      <w:pPr>
        <w:pStyle w:val="1"/>
        <w:numPr>
          <w:ilvl w:val="0"/>
          <w:numId w:val="171"/>
        </w:numPr>
        <w:jc w:val="both"/>
        <w:rPr>
          <w:ins w:id="729" w:author="Author"/>
          <w:del w:id="730" w:author="Author"/>
          <w:rFonts w:cs="Arial"/>
          <w:szCs w:val="22"/>
        </w:rPr>
      </w:pPr>
      <w:ins w:id="731" w:author="Author">
        <w:del w:id="732" w:author="Author">
          <w:r w:rsidDel="000F0886">
            <w:rPr>
              <w:rFonts w:cs="Arial"/>
              <w:szCs w:val="22"/>
            </w:rPr>
            <w:delText xml:space="preserve">In each subsequent year, one year’s worth of new relating to any new assets in class k, </w:delText>
          </w:r>
          <w:r w:rsidR="002467EC" w:rsidDel="000F0886">
            <w:rPr>
              <w:rFonts w:cs="Arial"/>
              <w:szCs w:val="22"/>
            </w:rPr>
            <w:delText xml:space="preserve">is used.  </w:delText>
          </w:r>
        </w:del>
      </w:ins>
    </w:p>
    <w:p w14:paraId="6D286C95" w14:textId="77777777" w:rsidR="00DF1881" w:rsidRDefault="00DF1881" w:rsidP="00572B24">
      <w:pPr>
        <w:pStyle w:val="ListParagraph"/>
        <w:ind w:left="907"/>
        <w:rPr>
          <w:ins w:id="733" w:author="Author"/>
          <w:rFonts w:cs="Arial"/>
          <w:szCs w:val="22"/>
        </w:rPr>
      </w:pPr>
    </w:p>
    <w:p w14:paraId="0A105F72" w14:textId="34DAFF97" w:rsidR="00DA179C" w:rsidRPr="00A726AC" w:rsidRDefault="00AB32EA" w:rsidP="008B2C75">
      <w:pPr>
        <w:pStyle w:val="1"/>
        <w:numPr>
          <w:ilvl w:val="0"/>
          <w:numId w:val="171"/>
        </w:numPr>
        <w:jc w:val="both"/>
        <w:rPr>
          <w:ins w:id="734" w:author="Author"/>
          <w:rFonts w:cs="Arial"/>
          <w:szCs w:val="22"/>
        </w:rPr>
      </w:pPr>
      <w:bookmarkStart w:id="735" w:name="_Hlk129805616"/>
      <w:ins w:id="736" w:author="Author">
        <w:r w:rsidRPr="00DF1881">
          <w:rPr>
            <w:rFonts w:cs="Arial"/>
            <w:szCs w:val="22"/>
          </w:rPr>
          <w:t>The new datu</w:t>
        </w:r>
        <w:r w:rsidRPr="00F84761">
          <w:rPr>
            <w:rFonts w:cs="Arial"/>
            <w:szCs w:val="22"/>
          </w:rPr>
          <w:t xml:space="preserve">m </w:t>
        </w:r>
        <w:r w:rsidR="0041540C">
          <w:rPr>
            <w:rFonts w:cs="Arial"/>
            <w:szCs w:val="22"/>
          </w:rPr>
          <w:t>input</w:t>
        </w:r>
      </w:ins>
      <w:ins w:id="737" w:author="Mott(ESO), Paul" w:date="2023-04-18T10:46:00Z">
        <w:r w:rsidR="00957DE4">
          <w:rPr>
            <w:rFonts w:cs="Arial"/>
            <w:szCs w:val="22"/>
          </w:rPr>
          <w:t xml:space="preserve"> </w:t>
        </w:r>
      </w:ins>
      <w:proofErr w:type="spellStart"/>
      <w:ins w:id="738" w:author="Author">
        <w:r w:rsidR="0041540C">
          <w:rPr>
            <w:rFonts w:cs="Arial"/>
            <w:szCs w:val="22"/>
          </w:rPr>
          <w:t>ECnew</w:t>
        </w:r>
        <w:r w:rsidR="0041540C" w:rsidRPr="00540A58">
          <w:rPr>
            <w:rFonts w:cs="Arial"/>
            <w:szCs w:val="22"/>
            <w:vertAlign w:val="subscript"/>
          </w:rPr>
          <w:t>k</w:t>
        </w:r>
        <w:proofErr w:type="spellEnd"/>
        <w:r w:rsidR="0041540C" w:rsidRPr="00F84761" w:rsidDel="0041540C">
          <w:rPr>
            <w:rFonts w:cs="Arial"/>
            <w:szCs w:val="22"/>
          </w:rPr>
          <w:t xml:space="preserve"> </w:t>
        </w:r>
        <w:del w:id="739" w:author="Author">
          <w:r w:rsidRPr="00F84761" w:rsidDel="0041540C">
            <w:rPr>
              <w:rFonts w:cs="Arial"/>
              <w:szCs w:val="22"/>
            </w:rPr>
            <w:delText>ECnew</w:delText>
          </w:r>
        </w:del>
        <w:r w:rsidRPr="00F84761">
          <w:rPr>
            <w:rFonts w:cs="Arial"/>
            <w:szCs w:val="22"/>
            <w:vertAlign w:val="subscript"/>
          </w:rPr>
          <w:t>k</w:t>
        </w:r>
        <w:r w:rsidRPr="00A726AC">
          <w:rPr>
            <w:rFonts w:cs="Arial"/>
            <w:szCs w:val="22"/>
          </w:rPr>
          <w:t xml:space="preserve"> for asset class k is </w:t>
        </w:r>
        <w:r w:rsidR="00FA6EAE" w:rsidRPr="00A726AC">
          <w:rPr>
            <w:rFonts w:cs="Arial"/>
            <w:szCs w:val="22"/>
          </w:rPr>
          <w:t xml:space="preserve">given a weighting of 13%, and the last year’s datum </w:t>
        </w:r>
        <w:r w:rsidR="00591B37" w:rsidRPr="00A726AC">
          <w:rPr>
            <w:rFonts w:cs="Arial"/>
            <w:szCs w:val="22"/>
          </w:rPr>
          <w:t>EC</w:t>
        </w:r>
        <w:del w:id="740" w:author="Author">
          <w:r w:rsidR="00591B37" w:rsidRPr="00A726AC" w:rsidDel="00281EF0">
            <w:rPr>
              <w:rFonts w:cs="Arial"/>
              <w:szCs w:val="22"/>
            </w:rPr>
            <w:delText>old</w:delText>
          </w:r>
        </w:del>
        <w:r w:rsidR="00F74B75">
          <w:rPr>
            <w:rFonts w:cs="Arial"/>
            <w:szCs w:val="22"/>
            <w:vertAlign w:val="subscript"/>
          </w:rPr>
          <w:t>y-1</w:t>
        </w:r>
        <w:r w:rsidR="00591B37" w:rsidRPr="00547415">
          <w:rPr>
            <w:rFonts w:cs="Arial"/>
            <w:szCs w:val="22"/>
            <w:vertAlign w:val="subscript"/>
          </w:rPr>
          <w:t>k</w:t>
        </w:r>
        <w:r w:rsidR="00591B37" w:rsidRPr="00547415">
          <w:rPr>
            <w:rFonts w:cs="Arial"/>
            <w:szCs w:val="22"/>
          </w:rPr>
          <w:t xml:space="preserve"> </w:t>
        </w:r>
        <w:r w:rsidR="00FA6EAE" w:rsidRPr="00547415">
          <w:rPr>
            <w:rFonts w:cs="Arial"/>
            <w:szCs w:val="22"/>
          </w:rPr>
          <w:t xml:space="preserve">for </w:t>
        </w:r>
        <w:r w:rsidR="00FA6EAE" w:rsidRPr="00C22C50">
          <w:rPr>
            <w:rFonts w:cs="Arial"/>
            <w:szCs w:val="22"/>
          </w:rPr>
          <w:t xml:space="preserve">that asset class has </w:t>
        </w:r>
        <w:r w:rsidR="00FA6EAE" w:rsidRPr="00C8259F">
          <w:rPr>
            <w:rFonts w:cs="Arial"/>
            <w:szCs w:val="22"/>
          </w:rPr>
          <w:t>one</w:t>
        </w:r>
        <w:r w:rsidR="00FA6EAE" w:rsidRPr="005F0C77">
          <w:rPr>
            <w:rFonts w:cs="Arial"/>
            <w:szCs w:val="22"/>
          </w:rPr>
          <w:t xml:space="preserve"> year</w:t>
        </w:r>
        <w:r w:rsidR="00FA6EAE" w:rsidRPr="00DF1881">
          <w:rPr>
            <w:rFonts w:cs="Arial"/>
            <w:szCs w:val="22"/>
          </w:rPr>
          <w:t xml:space="preserve">’s inflation applied and </w:t>
        </w:r>
        <w:r w:rsidR="00591B37" w:rsidRPr="00DF1881">
          <w:rPr>
            <w:rFonts w:cs="Arial"/>
            <w:szCs w:val="22"/>
          </w:rPr>
          <w:t xml:space="preserve">is given a weighting of 87%. </w:t>
        </w:r>
        <w:del w:id="741" w:author="Author">
          <w:r w:rsidR="00591B37" w:rsidRPr="00DF1881" w:rsidDel="00862E87">
            <w:rPr>
              <w:rFonts w:cs="Arial"/>
              <w:szCs w:val="22"/>
            </w:rPr>
            <w:delText xml:space="preserve"> </w:delText>
          </w:r>
        </w:del>
        <w:r w:rsidR="00307FE7" w:rsidRPr="00DF1881">
          <w:rPr>
            <w:rFonts w:cs="Arial"/>
            <w:szCs w:val="22"/>
          </w:rPr>
          <w:t xml:space="preserve">This gives the </w:t>
        </w:r>
        <w:r w:rsidR="0041540C">
          <w:rPr>
            <w:rFonts w:cs="Arial"/>
            <w:szCs w:val="22"/>
          </w:rPr>
          <w:t xml:space="preserve">actual </w:t>
        </w:r>
        <w:r w:rsidR="00307FE7" w:rsidRPr="00DF1881">
          <w:rPr>
            <w:rFonts w:cs="Arial"/>
            <w:szCs w:val="22"/>
          </w:rPr>
          <w:t xml:space="preserve">EC for </w:t>
        </w:r>
        <w:r w:rsidR="005E4CD6" w:rsidRPr="00DF1881">
          <w:rPr>
            <w:rFonts w:cs="Arial"/>
            <w:szCs w:val="22"/>
          </w:rPr>
          <w:t xml:space="preserve">year y for </w:t>
        </w:r>
        <w:r w:rsidR="00307FE7" w:rsidRPr="00DF1881">
          <w:rPr>
            <w:rFonts w:cs="Arial"/>
            <w:szCs w:val="22"/>
          </w:rPr>
          <w:t xml:space="preserve">asset class k, </w:t>
        </w:r>
        <w:proofErr w:type="gramStart"/>
        <w:r w:rsidR="00307FE7" w:rsidRPr="00DF1881">
          <w:rPr>
            <w:rFonts w:cs="Arial"/>
            <w:szCs w:val="22"/>
          </w:rPr>
          <w:t>thus :</w:t>
        </w:r>
        <w:proofErr w:type="gramEnd"/>
        <w:r w:rsidR="00307FE7" w:rsidRPr="00DF1881">
          <w:rPr>
            <w:rFonts w:cs="Arial"/>
            <w:szCs w:val="22"/>
          </w:rPr>
          <w:t xml:space="preserve"> </w:t>
        </w:r>
        <w:r w:rsidR="005351E3" w:rsidRPr="00DF1881">
          <w:rPr>
            <w:rFonts w:cs="Arial"/>
            <w:szCs w:val="22"/>
          </w:rPr>
          <w:t>pre-</w:t>
        </w:r>
        <w:proofErr w:type="spellStart"/>
        <w:r w:rsidR="005351E3" w:rsidRPr="00DF1881">
          <w:rPr>
            <w:rFonts w:cs="Arial"/>
            <w:szCs w:val="22"/>
          </w:rPr>
          <w:t>annualised</w:t>
        </w:r>
        <w:r w:rsidR="005E4CD6" w:rsidRPr="00DF1881">
          <w:rPr>
            <w:rFonts w:cs="Arial"/>
            <w:szCs w:val="22"/>
          </w:rPr>
          <w:t>EC</w:t>
        </w:r>
        <w:r w:rsidR="005E4CD6" w:rsidRPr="001324E8">
          <w:rPr>
            <w:rFonts w:cs="Arial"/>
            <w:szCs w:val="22"/>
            <w:vertAlign w:val="subscript"/>
          </w:rPr>
          <w:t>y</w:t>
        </w:r>
        <w:r w:rsidR="005E4CD6" w:rsidRPr="00DF1881">
          <w:rPr>
            <w:rFonts w:cs="Arial"/>
            <w:szCs w:val="22"/>
            <w:vertAlign w:val="subscript"/>
          </w:rPr>
          <w:t>k</w:t>
        </w:r>
        <w:proofErr w:type="spellEnd"/>
        <w:r w:rsidR="00307FE7" w:rsidRPr="00DF1881">
          <w:rPr>
            <w:rFonts w:cs="Arial"/>
            <w:szCs w:val="22"/>
          </w:rPr>
          <w:t xml:space="preserve">   = </w:t>
        </w:r>
        <w:proofErr w:type="spellStart"/>
        <w:r w:rsidR="005E4CD6" w:rsidRPr="00F84761">
          <w:rPr>
            <w:rFonts w:cs="Arial"/>
            <w:szCs w:val="22"/>
          </w:rPr>
          <w:t>ECnew</w:t>
        </w:r>
        <w:r w:rsidR="005E4CD6" w:rsidRPr="00F84761">
          <w:rPr>
            <w:rFonts w:cs="Arial"/>
            <w:szCs w:val="22"/>
            <w:vertAlign w:val="subscript"/>
          </w:rPr>
          <w:t>k</w:t>
        </w:r>
        <w:proofErr w:type="spellEnd"/>
        <w:r w:rsidR="00307FE7" w:rsidRPr="00F84761">
          <w:rPr>
            <w:rFonts w:cs="Arial"/>
            <w:szCs w:val="22"/>
          </w:rPr>
          <w:t xml:space="preserve"> </w:t>
        </w:r>
        <w:r w:rsidR="00307FE7" w:rsidRPr="00A726AC">
          <w:rPr>
            <w:rFonts w:cs="Arial"/>
            <w:szCs w:val="22"/>
          </w:rPr>
          <w:t>*0.13 +</w:t>
        </w:r>
        <w:r w:rsidR="005E4CD6" w:rsidRPr="00A726AC">
          <w:rPr>
            <w:rFonts w:cs="Arial"/>
            <w:szCs w:val="22"/>
          </w:rPr>
          <w:t xml:space="preserve"> EC</w:t>
        </w:r>
        <w:r w:rsidR="00C16572" w:rsidRPr="00592888">
          <w:rPr>
            <w:rFonts w:cs="Arial"/>
            <w:szCs w:val="22"/>
            <w:vertAlign w:val="subscript"/>
          </w:rPr>
          <w:t>y-1</w:t>
        </w:r>
        <w:r w:rsidR="00307FE7" w:rsidRPr="00DF1881">
          <w:rPr>
            <w:rFonts w:cs="Arial"/>
            <w:szCs w:val="22"/>
          </w:rPr>
          <w:t xml:space="preserve">  * </w:t>
        </w:r>
        <w:r w:rsidR="00A6223F" w:rsidRPr="00F32294">
          <w:rPr>
            <w:rFonts w:cs="Arial"/>
            <w:szCs w:val="22"/>
          </w:rPr>
          <w:t>inflation</w:t>
        </w:r>
        <w:r w:rsidR="00307FE7" w:rsidRPr="00F84761">
          <w:rPr>
            <w:rFonts w:cs="Arial"/>
            <w:szCs w:val="22"/>
          </w:rPr>
          <w:t xml:space="preserve"> * 0.87</w:t>
        </w:r>
        <w:r w:rsidR="00172B11">
          <w:rPr>
            <w:rFonts w:cs="Arial"/>
            <w:szCs w:val="22"/>
          </w:rPr>
          <w:t>.</w:t>
        </w:r>
        <w:del w:id="742" w:author="Author">
          <w:r w:rsidR="00172B11" w:rsidDel="00862E87">
            <w:rPr>
              <w:rFonts w:cs="Arial"/>
              <w:szCs w:val="22"/>
            </w:rPr>
            <w:delText xml:space="preserve"> </w:delText>
          </w:r>
        </w:del>
        <w:r w:rsidR="00172B11">
          <w:rPr>
            <w:rFonts w:cs="Arial"/>
            <w:szCs w:val="22"/>
          </w:rPr>
          <w:t xml:space="preserve"> The inflation used is </w:t>
        </w:r>
        <w:r w:rsidR="00172B11" w:rsidRPr="00572B24">
          <w:rPr>
            <w:rFonts w:cs="Arial"/>
            <w:b/>
            <w:bCs/>
            <w:szCs w:val="22"/>
          </w:rPr>
          <w:t>TOPI</w:t>
        </w:r>
        <w:r w:rsidR="00172B11" w:rsidRPr="0099632B">
          <w:rPr>
            <w:rFonts w:cs="Arial"/>
            <w:szCs w:val="22"/>
          </w:rPr>
          <w:t xml:space="preserve">, (May–October average increase, as defined in </w:t>
        </w:r>
        <w:r w:rsidR="00172B11">
          <w:rPr>
            <w:rFonts w:cs="Arial"/>
            <w:szCs w:val="22"/>
          </w:rPr>
          <w:t xml:space="preserve">the </w:t>
        </w:r>
      </w:ins>
      <w:ins w:id="743" w:author="Mott(ESO), Paul" w:date="2023-04-18T19:56:00Z">
        <w:r w:rsidR="00092039" w:rsidRPr="008F61A6">
          <w:rPr>
            <w:rFonts w:cs="Arial"/>
            <w:b/>
            <w:bCs/>
            <w:szCs w:val="22"/>
          </w:rPr>
          <w:t>Onshore T</w:t>
        </w:r>
        <w:r w:rsidR="00092039" w:rsidRPr="000972EF">
          <w:rPr>
            <w:rFonts w:cs="Arial"/>
            <w:b/>
            <w:bCs/>
            <w:szCs w:val="22"/>
          </w:rPr>
          <w:t>ransmission</w:t>
        </w:r>
        <w:r w:rsidR="00092039" w:rsidRPr="008F61A6">
          <w:rPr>
            <w:rFonts w:cs="Arial"/>
            <w:szCs w:val="22"/>
          </w:rPr>
          <w:t xml:space="preserve"> </w:t>
        </w:r>
        <w:r w:rsidR="00092039" w:rsidRPr="005E504D">
          <w:rPr>
            <w:b/>
            <w:bCs/>
          </w:rPr>
          <w:t>Licen</w:t>
        </w:r>
      </w:ins>
      <w:ins w:id="744" w:author="Aristodemou, Alex - UK Legal" w:date="2023-04-21T08:29:00Z">
        <w:r w:rsidR="00FD302B">
          <w:rPr>
            <w:b/>
            <w:bCs/>
          </w:rPr>
          <w:t>s</w:t>
        </w:r>
      </w:ins>
      <w:ins w:id="745" w:author="Mott(ESO), Paul" w:date="2023-04-18T19:56:00Z">
        <w:del w:id="746" w:author="Aristodemou, Alex - UK Legal" w:date="2023-04-21T08:29:00Z">
          <w:r w:rsidR="00092039" w:rsidRPr="005E504D" w:rsidDel="00FD302B">
            <w:rPr>
              <w:b/>
              <w:bCs/>
            </w:rPr>
            <w:delText>c</w:delText>
          </w:r>
        </w:del>
        <w:r w:rsidR="00092039" w:rsidRPr="005E504D">
          <w:rPr>
            <w:b/>
            <w:bCs/>
          </w:rPr>
          <w:t>ee</w:t>
        </w:r>
        <w:r w:rsidR="00092039">
          <w:rPr>
            <w:b/>
            <w:bCs/>
          </w:rPr>
          <w:t xml:space="preserve">s‘ </w:t>
        </w:r>
      </w:ins>
      <w:ins w:id="747" w:author="Author">
        <w:r w:rsidR="00172B11" w:rsidRPr="0055325C">
          <w:rPr>
            <w:rFonts w:cs="Arial"/>
            <w:b/>
            <w:bCs/>
            <w:szCs w:val="22"/>
          </w:rPr>
          <w:t>Transmission Licence</w:t>
        </w:r>
        <w:r w:rsidR="005B1A17">
          <w:rPr>
            <w:rFonts w:cs="Arial"/>
            <w:b/>
            <w:bCs/>
            <w:szCs w:val="22"/>
          </w:rPr>
          <w:t>s</w:t>
        </w:r>
        <w:r w:rsidR="00172B11" w:rsidRPr="0099632B">
          <w:rPr>
            <w:rFonts w:cs="Arial"/>
            <w:szCs w:val="22"/>
          </w:rPr>
          <w:t>)</w:t>
        </w:r>
        <w:bookmarkEnd w:id="735"/>
      </w:ins>
    </w:p>
    <w:p w14:paraId="51F9E701" w14:textId="7E97E85E" w:rsidR="00B21218" w:rsidRDefault="00B21218" w:rsidP="00E3496B">
      <w:pPr>
        <w:pStyle w:val="1"/>
        <w:ind w:left="907"/>
        <w:jc w:val="both"/>
        <w:rPr>
          <w:ins w:id="748" w:author="Author"/>
          <w:rFonts w:cs="Arial"/>
          <w:szCs w:val="22"/>
        </w:rPr>
      </w:pPr>
    </w:p>
    <w:p w14:paraId="0A1E5250" w14:textId="2641F9AF" w:rsidR="00B21218" w:rsidDel="00281EF0" w:rsidRDefault="00B21218" w:rsidP="00E3496B">
      <w:pPr>
        <w:pStyle w:val="1"/>
        <w:ind w:left="907"/>
        <w:jc w:val="both"/>
        <w:rPr>
          <w:ins w:id="749" w:author="Author"/>
          <w:del w:id="750" w:author="Author"/>
          <w:rFonts w:cs="Arial"/>
          <w:szCs w:val="22"/>
        </w:rPr>
      </w:pPr>
    </w:p>
    <w:p w14:paraId="13D6ACD3" w14:textId="77777777" w:rsidR="00B21218" w:rsidRDefault="00B21218" w:rsidP="00E3496B">
      <w:pPr>
        <w:pStyle w:val="1"/>
        <w:ind w:left="907"/>
        <w:jc w:val="both"/>
        <w:rPr>
          <w:ins w:id="751" w:author="Author"/>
          <w:rFonts w:cs="Arial"/>
          <w:szCs w:val="22"/>
        </w:rPr>
      </w:pPr>
    </w:p>
    <w:p w14:paraId="42566647" w14:textId="77777777" w:rsidR="008939BE" w:rsidRDefault="008939BE" w:rsidP="00E3496B">
      <w:pPr>
        <w:pStyle w:val="ListParagraph"/>
        <w:ind w:left="907"/>
        <w:rPr>
          <w:ins w:id="752" w:author="Author"/>
          <w:rFonts w:cs="Arial"/>
          <w:szCs w:val="22"/>
        </w:rPr>
      </w:pPr>
    </w:p>
    <w:p w14:paraId="49D14571" w14:textId="0B0D759C" w:rsidR="00CA6D21" w:rsidRPr="007863A7" w:rsidRDefault="006661FE" w:rsidP="00E3496B">
      <w:pPr>
        <w:pStyle w:val="1"/>
        <w:ind w:left="907"/>
        <w:jc w:val="both"/>
        <w:rPr>
          <w:rFonts w:cs="Arial"/>
          <w:szCs w:val="22"/>
        </w:rPr>
      </w:pPr>
      <w:del w:id="753" w:author="Author">
        <w:r w:rsidDel="008939BE">
          <w:rPr>
            <w:rFonts w:cs="Arial"/>
            <w:szCs w:val="22"/>
          </w:rPr>
          <w:delText xml:space="preserve"> </w:delText>
        </w:r>
        <w:r w:rsidRPr="007863A7" w:rsidDel="008939BE">
          <w:rPr>
            <w:rFonts w:cs="Arial"/>
            <w:szCs w:val="22"/>
          </w:rPr>
          <w:delText>expansion constant</w:delText>
        </w:r>
      </w:del>
      <w:ins w:id="754" w:author="Author">
        <w:del w:id="755" w:author="Author">
          <w:r w:rsidR="000078A3" w:rsidDel="008939BE">
            <w:rPr>
              <w:rFonts w:cs="Arial"/>
              <w:szCs w:val="22"/>
            </w:rPr>
            <w:delText xml:space="preserve"> </w:delText>
          </w:r>
          <w:r w:rsidR="000078A3" w:rsidDel="0055325C">
            <w:rPr>
              <w:rFonts w:cs="Arial"/>
              <w:szCs w:val="22"/>
            </w:rPr>
            <w:delText xml:space="preserve">is calculated by </w:delText>
          </w:r>
          <w:r w:rsidR="008939BE" w:rsidDel="0055325C">
            <w:rPr>
              <w:rFonts w:cs="Arial"/>
              <w:szCs w:val="22"/>
            </w:rPr>
            <w:delText>dividing for each new circuit,</w:delText>
          </w:r>
        </w:del>
        <w:r w:rsidR="008939BE">
          <w:rPr>
            <w:rFonts w:cs="Arial"/>
            <w:szCs w:val="22"/>
          </w:rPr>
          <w:t xml:space="preserve"> </w:t>
        </w:r>
      </w:ins>
      <w:del w:id="756" w:author="Author">
        <w:r w:rsidRPr="007863A7" w:rsidDel="00603190">
          <w:rPr>
            <w:rFonts w:cs="Arial"/>
            <w:szCs w:val="22"/>
          </w:rPr>
          <w:delText xml:space="preserve">.  A range of overhead line types is used and the types are weighted by recent usage on the transmission system. </w:delText>
        </w:r>
        <w:r w:rsidRPr="007863A7" w:rsidDel="00662910">
          <w:rPr>
            <w:rFonts w:cs="Arial"/>
            <w:szCs w:val="22"/>
          </w:rPr>
          <w:delText>This is a simplified calculation for 400kV OHL using example data:</w:delText>
        </w:r>
      </w:del>
    </w:p>
    <w:p w14:paraId="6092E899" w14:textId="77777777" w:rsidR="006661FE" w:rsidRPr="0099632B" w:rsidRDefault="006661FE" w:rsidP="00E3496B">
      <w:pPr>
        <w:pStyle w:val="1"/>
        <w:ind w:left="907"/>
        <w:jc w:val="both"/>
        <w:rPr>
          <w:rFonts w:cs="Arial"/>
          <w:szCs w:val="22"/>
        </w:rPr>
      </w:pPr>
    </w:p>
    <w:p w14:paraId="274BD8E2" w14:textId="77777777" w:rsidR="006661FE" w:rsidRDefault="006661FE" w:rsidP="008525B4">
      <w:pPr>
        <w:ind w:left="907"/>
        <w:jc w:val="center"/>
        <w:rPr>
          <w:rFonts w:ascii="Arial" w:hAnsi="Arial" w:cs="Arial"/>
          <w:sz w:val="22"/>
          <w:szCs w:val="22"/>
        </w:rPr>
      </w:pPr>
    </w:p>
    <w:p w14:paraId="4102996B" w14:textId="77777777" w:rsidR="00635EC0" w:rsidRPr="0099632B" w:rsidRDefault="00635EC0" w:rsidP="008525B4">
      <w:pPr>
        <w:ind w:left="907"/>
        <w:jc w:val="center"/>
        <w:rPr>
          <w:rFonts w:ascii="Arial" w:hAnsi="Arial" w:cs="Arial"/>
          <w:sz w:val="22"/>
          <w:szCs w:val="22"/>
        </w:rPr>
      </w:pPr>
    </w:p>
    <w:p w14:paraId="1B22FD97" w14:textId="5A16EB88" w:rsidR="006661FE" w:rsidRPr="0099632B" w:rsidDel="00FD2341" w:rsidRDefault="006661FE" w:rsidP="00234215">
      <w:pPr>
        <w:pStyle w:val="1"/>
        <w:numPr>
          <w:ilvl w:val="0"/>
          <w:numId w:val="171"/>
        </w:numPr>
        <w:jc w:val="both"/>
        <w:rPr>
          <w:del w:id="757" w:author="Author"/>
          <w:rFonts w:cs="Arial"/>
          <w:szCs w:val="22"/>
        </w:rPr>
      </w:pPr>
      <w:r w:rsidRPr="00FD2341">
        <w:rPr>
          <w:rFonts w:cs="Arial"/>
          <w:szCs w:val="22"/>
        </w:rPr>
        <w:t xml:space="preserve">. </w:t>
      </w:r>
      <w:del w:id="758" w:author="Author">
        <w:r w:rsidRPr="0099632B" w:rsidDel="00FD2341">
          <w:rPr>
            <w:rFonts w:cs="Arial"/>
            <w:szCs w:val="22"/>
          </w:rPr>
          <w:delText>The ‘overhead factor’ represents the total business overhead in any year divided by the total Gross Asset Value (GAV) of the transmission system. This is recalculated at the start of each price control period. The</w:delText>
        </w:r>
        <w:r w:rsidR="00D741CF" w:rsidDel="00FD2341">
          <w:rPr>
            <w:rFonts w:cs="Arial"/>
            <w:szCs w:val="22"/>
          </w:rPr>
          <w:delText xml:space="preserve"> </w:delText>
        </w:r>
        <w:r w:rsidR="00D741CF" w:rsidRPr="00D741CF" w:rsidDel="00FD2341">
          <w:rPr>
            <w:rFonts w:ascii="Arial" w:hAnsi="Arial" w:cs="Arial"/>
            <w:color w:val="000000" w:themeColor="text1"/>
          </w:rPr>
          <w:delText>currently applicable</w:delText>
        </w:r>
        <w:r w:rsidRPr="00D741CF" w:rsidDel="00FD2341">
          <w:rPr>
            <w:rFonts w:cs="Arial"/>
            <w:color w:val="000000" w:themeColor="text1"/>
            <w:szCs w:val="22"/>
          </w:rPr>
          <w:delText xml:space="preserve"> </w:delText>
        </w:r>
        <w:r w:rsidRPr="0099632B" w:rsidDel="00FD2341">
          <w:rPr>
            <w:rFonts w:cs="Arial"/>
            <w:szCs w:val="22"/>
          </w:rPr>
          <w:delText>overhead factor used in the calculation of the</w:delText>
        </w:r>
        <w:r w:rsidR="009F4BA9" w:rsidDel="00FD2341">
          <w:rPr>
            <w:rFonts w:cs="Arial"/>
            <w:szCs w:val="22"/>
          </w:rPr>
          <w:delText xml:space="preserve"> current</w:delText>
        </w:r>
        <w:r w:rsidRPr="0099632B" w:rsidDel="00FD2341">
          <w:rPr>
            <w:rFonts w:cs="Arial"/>
            <w:szCs w:val="22"/>
          </w:rPr>
          <w:delText xml:space="preserve"> expansion constant </w:delText>
        </w:r>
        <w:r w:rsidR="00E324BF" w:rsidRPr="00E324BF" w:rsidDel="00FD2341">
          <w:rPr>
            <w:rFonts w:ascii="Arial" w:hAnsi="Arial" w:cs="Arial"/>
            <w:color w:val="000000" w:themeColor="text1"/>
          </w:rPr>
          <w:delText xml:space="preserve">is, calculated as above, and detailed in The Company's </w:delText>
        </w:r>
        <w:r w:rsidR="00E324BF" w:rsidRPr="004615D3" w:rsidDel="00FD2341">
          <w:rPr>
            <w:rFonts w:ascii="Arial" w:hAnsi="Arial" w:cs="Arial"/>
            <w:b/>
            <w:color w:val="000000" w:themeColor="text1"/>
          </w:rPr>
          <w:delText>Statement of Use of System Charges</w:delText>
        </w:r>
        <w:r w:rsidR="00E324BF" w:rsidRPr="00E324BF" w:rsidDel="00FD2341">
          <w:rPr>
            <w:rFonts w:ascii="Arial" w:hAnsi="Arial" w:cs="Arial"/>
            <w:color w:val="000000" w:themeColor="text1"/>
          </w:rPr>
          <w:delText xml:space="preserve"> which is available from the </w:delText>
        </w:r>
        <w:r w:rsidR="00E324BF" w:rsidRPr="004615D3" w:rsidDel="00FD2341">
          <w:rPr>
            <w:rFonts w:ascii="Arial" w:hAnsi="Arial" w:cs="Arial"/>
            <w:b/>
            <w:color w:val="000000" w:themeColor="text1"/>
          </w:rPr>
          <w:delText>Charging website</w:delText>
        </w:r>
        <w:r w:rsidRPr="00E616B3" w:rsidDel="00FD2341">
          <w:rPr>
            <w:rFonts w:cs="Arial"/>
            <w:szCs w:val="22"/>
          </w:rPr>
          <w:delText>.</w:delText>
        </w:r>
        <w:r w:rsidRPr="0099632B" w:rsidDel="00FD2341">
          <w:rPr>
            <w:rFonts w:cs="Arial"/>
            <w:szCs w:val="22"/>
          </w:rPr>
          <w:delText xml:space="preserve"> The overhead and annuitised costs are then added to give the expansion constant. </w:delText>
        </w:r>
      </w:del>
    </w:p>
    <w:p w14:paraId="286738EA" w14:textId="77777777" w:rsidR="006661FE" w:rsidRPr="00FD2341" w:rsidRDefault="006661FE" w:rsidP="00281EF0">
      <w:pPr>
        <w:pStyle w:val="1"/>
        <w:ind w:left="907"/>
        <w:jc w:val="both"/>
        <w:rPr>
          <w:rFonts w:cs="Arial"/>
          <w:szCs w:val="22"/>
        </w:rPr>
      </w:pPr>
    </w:p>
    <w:p w14:paraId="2C566792" w14:textId="77777777" w:rsidR="006661FE" w:rsidRPr="0099632B" w:rsidRDefault="006661FE" w:rsidP="00281EF0">
      <w:pPr>
        <w:ind w:left="907"/>
        <w:rPr>
          <w:rFonts w:ascii="Arial" w:hAnsi="Arial" w:cs="Arial"/>
          <w:sz w:val="22"/>
          <w:szCs w:val="22"/>
        </w:rPr>
      </w:pPr>
    </w:p>
    <w:p w14:paraId="596979FD" w14:textId="50EB6B05" w:rsidR="003A3938" w:rsidRDefault="006661FE" w:rsidP="00234215">
      <w:pPr>
        <w:pStyle w:val="1"/>
        <w:numPr>
          <w:ilvl w:val="0"/>
          <w:numId w:val="171"/>
        </w:numPr>
        <w:jc w:val="both"/>
        <w:rPr>
          <w:ins w:id="759" w:author="Author"/>
          <w:rFonts w:cs="Arial"/>
          <w:szCs w:val="22"/>
        </w:rPr>
      </w:pPr>
      <w:r w:rsidRPr="0099632B">
        <w:rPr>
          <w:rFonts w:cs="Arial"/>
          <w:szCs w:val="22"/>
        </w:rPr>
        <w:t>This process is carried out for each voltage</w:t>
      </w:r>
      <w:r>
        <w:rPr>
          <w:rFonts w:cs="Arial"/>
          <w:szCs w:val="22"/>
        </w:rPr>
        <w:t xml:space="preserve"> </w:t>
      </w:r>
      <w:ins w:id="760" w:author="Author">
        <w:r w:rsidR="009E0924">
          <w:rPr>
            <w:rFonts w:cs="Arial"/>
            <w:szCs w:val="22"/>
          </w:rPr>
          <w:t xml:space="preserve">asset class </w:t>
        </w:r>
      </w:ins>
      <w:r>
        <w:rPr>
          <w:rFonts w:cs="Arial"/>
          <w:szCs w:val="22"/>
        </w:rPr>
        <w:t>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del w:id="761" w:author="Author">
        <w:r w:rsidRPr="0099632B" w:rsidDel="00281EF0">
          <w:rPr>
            <w:rFonts w:cs="Arial"/>
            <w:szCs w:val="22"/>
          </w:rPr>
          <w:delText xml:space="preserve">, and normalised against the 400KV overhead line cost (the expansion constant) the resulting ratios provide the basis of the </w:delText>
        </w:r>
        <w:r w:rsidDel="00281EF0">
          <w:rPr>
            <w:rFonts w:cs="Arial"/>
            <w:szCs w:val="22"/>
          </w:rPr>
          <w:delText xml:space="preserve">onshore </w:delText>
        </w:r>
        <w:r w:rsidRPr="0099632B" w:rsidDel="00281EF0">
          <w:rPr>
            <w:rFonts w:cs="Arial"/>
            <w:szCs w:val="22"/>
          </w:rPr>
          <w:delText>expansion factors.</w:delText>
        </w:r>
        <w:r w:rsidDel="00281EF0">
          <w:rPr>
            <w:rFonts w:cs="Arial"/>
            <w:szCs w:val="22"/>
          </w:rPr>
          <w:delText xml:space="preserve">  </w:delText>
        </w:r>
      </w:del>
      <w:ins w:id="762" w:author="Author">
        <w:del w:id="763" w:author="Author">
          <w:r w:rsidR="003A3938" w:rsidDel="00281EF0">
            <w:rPr>
              <w:rFonts w:cs="Arial"/>
              <w:szCs w:val="22"/>
            </w:rPr>
            <w:delText>The asset classes as to the lines are 3 voltages 132 kV, 275 kV and 400 kV, each with an overhead line asset class and a cable asset class.</w:delText>
          </w:r>
        </w:del>
        <w:r w:rsidR="003A3938">
          <w:rPr>
            <w:rFonts w:cs="Arial"/>
            <w:szCs w:val="22"/>
          </w:rPr>
          <w:t xml:space="preserve">  </w:t>
        </w:r>
        <w:del w:id="764" w:author="Author">
          <w:r w:rsidR="003A3938" w:rsidDel="00281EF0">
            <w:rPr>
              <w:rFonts w:cs="Arial"/>
              <w:szCs w:val="22"/>
            </w:rPr>
            <w:delText>Bays and transformers….</w:delText>
          </w:r>
        </w:del>
      </w:ins>
    </w:p>
    <w:p w14:paraId="7F11A5CF" w14:textId="77777777" w:rsidR="00281EF0" w:rsidRDefault="00281EF0" w:rsidP="00281EF0">
      <w:pPr>
        <w:pStyle w:val="1"/>
        <w:ind w:left="510"/>
        <w:jc w:val="both"/>
        <w:rPr>
          <w:ins w:id="765" w:author="Author"/>
          <w:rFonts w:cs="Arial"/>
          <w:szCs w:val="22"/>
        </w:rPr>
      </w:pPr>
    </w:p>
    <w:p w14:paraId="4BCCFDCA" w14:textId="77777777" w:rsidR="00281EF0" w:rsidRDefault="00281EF0" w:rsidP="00234215">
      <w:pPr>
        <w:pStyle w:val="1"/>
        <w:numPr>
          <w:ilvl w:val="0"/>
          <w:numId w:val="171"/>
        </w:numPr>
        <w:jc w:val="both"/>
        <w:rPr>
          <w:ins w:id="766" w:author="Author"/>
          <w:rFonts w:cs="Arial"/>
          <w:szCs w:val="22"/>
        </w:rPr>
      </w:pPr>
      <w:ins w:id="767" w:author="Author">
        <w:r>
          <w:rPr>
            <w:rFonts w:cs="Arial"/>
            <w:szCs w:val="22"/>
          </w:rPr>
          <w:t>For each voltage (400kV, 275kV and 132 kV) the asset classes are:</w:t>
        </w:r>
      </w:ins>
    </w:p>
    <w:p w14:paraId="123103CE" w14:textId="77777777" w:rsidR="00281EF0" w:rsidRDefault="00281EF0" w:rsidP="00281EF0">
      <w:pPr>
        <w:pStyle w:val="1"/>
        <w:numPr>
          <w:ilvl w:val="1"/>
          <w:numId w:val="156"/>
        </w:numPr>
        <w:ind w:left="510"/>
        <w:jc w:val="both"/>
        <w:rPr>
          <w:ins w:id="768" w:author="Author"/>
          <w:rFonts w:cs="Arial"/>
          <w:szCs w:val="22"/>
        </w:rPr>
      </w:pPr>
      <w:ins w:id="769" w:author="Author">
        <w:r>
          <w:rPr>
            <w:rFonts w:cs="Arial"/>
            <w:szCs w:val="22"/>
          </w:rPr>
          <w:t>Overhead line</w:t>
        </w:r>
      </w:ins>
    </w:p>
    <w:p w14:paraId="7D6BAC01" w14:textId="77777777" w:rsidR="00281EF0" w:rsidRDefault="00281EF0" w:rsidP="00281EF0">
      <w:pPr>
        <w:pStyle w:val="1"/>
        <w:numPr>
          <w:ilvl w:val="1"/>
          <w:numId w:val="156"/>
        </w:numPr>
        <w:ind w:left="510"/>
        <w:jc w:val="both"/>
        <w:rPr>
          <w:ins w:id="770" w:author="Author"/>
          <w:rFonts w:cs="Arial"/>
          <w:szCs w:val="22"/>
        </w:rPr>
      </w:pPr>
      <w:ins w:id="771" w:author="Author">
        <w:r>
          <w:rPr>
            <w:rFonts w:cs="Arial"/>
            <w:szCs w:val="22"/>
          </w:rPr>
          <w:t>Underground cable</w:t>
        </w:r>
      </w:ins>
    </w:p>
    <w:p w14:paraId="26B2AF15" w14:textId="77777777" w:rsidR="00281EF0" w:rsidRDefault="00281EF0" w:rsidP="00281EF0">
      <w:pPr>
        <w:pStyle w:val="1"/>
        <w:numPr>
          <w:ilvl w:val="1"/>
          <w:numId w:val="156"/>
        </w:numPr>
        <w:ind w:left="510"/>
        <w:jc w:val="both"/>
        <w:rPr>
          <w:ins w:id="772" w:author="Author"/>
          <w:rFonts w:cs="Arial"/>
          <w:szCs w:val="22"/>
        </w:rPr>
      </w:pPr>
      <w:ins w:id="773" w:author="Author">
        <w:r>
          <w:rPr>
            <w:rFonts w:cs="Arial"/>
            <w:szCs w:val="22"/>
          </w:rPr>
          <w:t>Substation bay</w:t>
        </w:r>
      </w:ins>
    </w:p>
    <w:p w14:paraId="2FF370E7" w14:textId="77777777" w:rsidR="00281EF0" w:rsidRDefault="00281EF0" w:rsidP="00281EF0">
      <w:pPr>
        <w:pStyle w:val="1"/>
        <w:numPr>
          <w:ilvl w:val="1"/>
          <w:numId w:val="156"/>
        </w:numPr>
        <w:ind w:left="510"/>
        <w:jc w:val="both"/>
        <w:rPr>
          <w:ins w:id="774" w:author="Author"/>
          <w:rFonts w:cs="Arial"/>
          <w:szCs w:val="22"/>
        </w:rPr>
      </w:pPr>
      <w:ins w:id="775" w:author="Author">
        <w:r>
          <w:rPr>
            <w:rFonts w:cs="Arial"/>
            <w:szCs w:val="22"/>
          </w:rPr>
          <w:t>Quadrature booster</w:t>
        </w:r>
      </w:ins>
    </w:p>
    <w:p w14:paraId="293F1135" w14:textId="77777777" w:rsidR="00281EF0" w:rsidRPr="00151914" w:rsidRDefault="00281EF0" w:rsidP="00281EF0">
      <w:pPr>
        <w:pStyle w:val="1"/>
        <w:numPr>
          <w:ilvl w:val="1"/>
          <w:numId w:val="156"/>
        </w:numPr>
        <w:ind w:left="510"/>
        <w:jc w:val="both"/>
        <w:rPr>
          <w:ins w:id="776" w:author="Author"/>
          <w:rFonts w:cs="Arial"/>
          <w:szCs w:val="22"/>
        </w:rPr>
      </w:pPr>
      <w:ins w:id="777" w:author="Author">
        <w:r>
          <w:rPr>
            <w:rFonts w:cs="Arial"/>
            <w:szCs w:val="22"/>
          </w:rPr>
          <w:t>Transformers to other transmission voltages</w:t>
        </w:r>
        <w:del w:id="778" w:author="Mott(ESO), Paul" w:date="2023-05-26T22:48:00Z">
          <w:r w:rsidDel="00A25DE4">
            <w:rPr>
              <w:rFonts w:cs="Arial"/>
              <w:szCs w:val="22"/>
            </w:rPr>
            <w:delText>)</w:delText>
          </w:r>
        </w:del>
      </w:ins>
    </w:p>
    <w:p w14:paraId="2C58EBBD" w14:textId="77777777" w:rsidR="00281EF0" w:rsidRDefault="00281EF0" w:rsidP="008525B4">
      <w:pPr>
        <w:pStyle w:val="1"/>
        <w:ind w:left="3118"/>
        <w:jc w:val="both"/>
        <w:rPr>
          <w:ins w:id="779" w:author="Author"/>
          <w:rFonts w:cs="Arial"/>
          <w:szCs w:val="22"/>
        </w:rPr>
      </w:pPr>
    </w:p>
    <w:p w14:paraId="09D004D7" w14:textId="586173EB" w:rsidR="006661FE" w:rsidRPr="0099632B" w:rsidDel="00905018" w:rsidRDefault="006661FE" w:rsidP="00234215">
      <w:pPr>
        <w:pStyle w:val="1"/>
        <w:numPr>
          <w:ilvl w:val="0"/>
          <w:numId w:val="171"/>
        </w:numPr>
        <w:jc w:val="both"/>
        <w:rPr>
          <w:del w:id="780" w:author="Author"/>
          <w:rFonts w:cs="Arial"/>
          <w:szCs w:val="22"/>
        </w:rPr>
      </w:pPr>
      <w:del w:id="781" w:author="Author">
        <w:r w:rsidDel="00D43AB4">
          <w:rPr>
            <w:rFonts w:cs="Arial"/>
            <w:szCs w:val="22"/>
          </w:rPr>
          <w:delText>The process used to derive circuit expansion factors for Offshore</w:delText>
        </w:r>
        <w:r w:rsidDel="00905018">
          <w:rPr>
            <w:rFonts w:cs="Arial"/>
            <w:szCs w:val="22"/>
          </w:rPr>
          <w:delText xml:space="preserve"> Transmission Owner networks is described </w:delText>
        </w:r>
        <w:r w:rsidRPr="00824A12" w:rsidDel="00905018">
          <w:rPr>
            <w:rFonts w:cs="Arial"/>
            <w:szCs w:val="22"/>
          </w:rPr>
          <w:delText xml:space="preserve">in </w:delText>
        </w:r>
        <w:r w:rsidRPr="009B0384" w:rsidDel="00905018">
          <w:rPr>
            <w:rFonts w:cs="Arial"/>
            <w:szCs w:val="22"/>
          </w:rPr>
          <w:delText>14.15.</w:delText>
        </w:r>
        <w:r w:rsidR="00F15D87" w:rsidDel="00905018">
          <w:rPr>
            <w:rFonts w:cs="Arial"/>
            <w:szCs w:val="22"/>
          </w:rPr>
          <w:delText>80</w:delText>
        </w:r>
        <w:r w:rsidR="00BE09DE" w:rsidRPr="009B0384" w:rsidDel="00905018">
          <w:rPr>
            <w:rFonts w:cs="Arial"/>
            <w:szCs w:val="22"/>
          </w:rPr>
          <w:delText>.</w:delText>
        </w:r>
      </w:del>
    </w:p>
    <w:p w14:paraId="0C565372" w14:textId="77777777" w:rsidR="006661FE" w:rsidRPr="0099632B" w:rsidRDefault="006661FE" w:rsidP="00281EF0">
      <w:pPr>
        <w:pStyle w:val="1"/>
        <w:ind w:left="510"/>
        <w:jc w:val="both"/>
        <w:rPr>
          <w:rFonts w:cs="Arial"/>
          <w:szCs w:val="22"/>
        </w:rPr>
      </w:pPr>
    </w:p>
    <w:p w14:paraId="66CBFDC0" w14:textId="0C6919E7" w:rsidR="008A38A9" w:rsidRDefault="006661FE" w:rsidP="00234215">
      <w:pPr>
        <w:pStyle w:val="1"/>
        <w:numPr>
          <w:ilvl w:val="0"/>
          <w:numId w:val="171"/>
        </w:numPr>
        <w:jc w:val="both"/>
        <w:rPr>
          <w:rFonts w:cs="Arial"/>
          <w:szCs w:val="22"/>
        </w:rPr>
      </w:pPr>
      <w:del w:id="782" w:author="Author">
        <w:r w:rsidRPr="0099632B" w:rsidDel="008670A4">
          <w:rPr>
            <w:rFonts w:cs="Arial"/>
            <w:szCs w:val="22"/>
          </w:rPr>
          <w:delText xml:space="preserve">This process of calculating the incremental cost of capacity for a 400kV OHL, along with calculating the </w:delText>
        </w:r>
        <w:r w:rsidDel="008670A4">
          <w:rPr>
            <w:rFonts w:cs="Arial"/>
            <w:szCs w:val="22"/>
          </w:rPr>
          <w:delText xml:space="preserve">onshore </w:delText>
        </w:r>
        <w:r w:rsidRPr="0099632B" w:rsidDel="008670A4">
          <w:rPr>
            <w:rFonts w:cs="Arial"/>
            <w:szCs w:val="22"/>
          </w:rPr>
          <w:delText xml:space="preserve">expansion factors is carried out for the first year of the price control and is increased by inflation, </w:delText>
        </w:r>
        <w:r w:rsidR="00744571" w:rsidDel="008670A4">
          <w:rPr>
            <w:rFonts w:cs="Arial"/>
            <w:szCs w:val="22"/>
          </w:rPr>
          <w:delText>TOPI</w:delText>
        </w:r>
        <w:r w:rsidRPr="0099632B" w:rsidDel="008670A4">
          <w:rPr>
            <w:rFonts w:cs="Arial"/>
            <w:szCs w:val="22"/>
          </w:rPr>
          <w:delText xml:space="preserve">, (May–October average increase, as defined in </w:delText>
        </w:r>
        <w:r w:rsidR="00C41DDA" w:rsidDel="008670A4">
          <w:rPr>
            <w:rFonts w:cs="Arial"/>
            <w:szCs w:val="22"/>
          </w:rPr>
          <w:delText>the</w:delText>
        </w:r>
        <w:r w:rsidR="00F10FA4" w:rsidDel="008670A4">
          <w:rPr>
            <w:rFonts w:cs="Arial"/>
            <w:szCs w:val="22"/>
          </w:rPr>
          <w:delText xml:space="preserve"> </w:delText>
        </w:r>
        <w:r w:rsidRPr="0099632B" w:rsidDel="008670A4">
          <w:rPr>
            <w:rFonts w:cs="Arial"/>
            <w:szCs w:val="22"/>
          </w:rPr>
          <w:delText>Transmission Licence) each subsequent year of the price control period.</w:delText>
        </w:r>
        <w:r w:rsidDel="008670A4">
          <w:rPr>
            <w:rFonts w:cs="Arial"/>
            <w:szCs w:val="22"/>
          </w:rPr>
          <w:delText xml:space="preserve">  </w:delText>
        </w:r>
      </w:del>
      <w:r w:rsidRPr="006421E0">
        <w:rPr>
          <w:rFonts w:cs="Arial"/>
          <w:szCs w:val="22"/>
        </w:rPr>
        <w:t xml:space="preserve">The </w:t>
      </w:r>
      <w:r w:rsidR="00C61F3C" w:rsidRPr="00C61F3C">
        <w:rPr>
          <w:rFonts w:ascii="Arial" w:hAnsi="Arial" w:cs="Arial"/>
          <w:color w:val="000000" w:themeColor="text1"/>
          <w:szCs w:val="22"/>
        </w:rPr>
        <w:t xml:space="preserve">current </w:t>
      </w:r>
      <w:del w:id="783" w:author="Author">
        <w:r w:rsidR="00C61F3C" w:rsidRPr="00C61F3C" w:rsidDel="00D43AB4">
          <w:rPr>
            <w:rFonts w:ascii="Arial" w:hAnsi="Arial" w:cs="Arial"/>
            <w:color w:val="000000" w:themeColor="text1"/>
            <w:szCs w:val="22"/>
          </w:rPr>
          <w:delText xml:space="preserve">applicable </w:delText>
        </w:r>
      </w:del>
      <w:ins w:id="784" w:author="Author">
        <w:r w:rsidR="006A408B">
          <w:rPr>
            <w:rFonts w:ascii="Arial" w:hAnsi="Arial" w:cs="Arial"/>
            <w:color w:val="000000" w:themeColor="text1"/>
            <w:szCs w:val="22"/>
          </w:rPr>
          <w:t xml:space="preserve">set of </w:t>
        </w:r>
      </w:ins>
      <w:r w:rsidRPr="00C61F3C">
        <w:rPr>
          <w:rFonts w:ascii="Arial" w:hAnsi="Arial" w:cs="Arial"/>
          <w:color w:val="000000" w:themeColor="text1"/>
          <w:szCs w:val="22"/>
        </w:rPr>
        <w:t>expansion constant</w:t>
      </w:r>
      <w:ins w:id="785" w:author="Author">
        <w:r w:rsidR="006A408B">
          <w:rPr>
            <w:rFonts w:ascii="Arial" w:hAnsi="Arial" w:cs="Arial"/>
            <w:color w:val="000000" w:themeColor="text1"/>
            <w:szCs w:val="22"/>
          </w:rPr>
          <w:t>s</w:t>
        </w:r>
        <w:r w:rsidR="00E41BDD">
          <w:rPr>
            <w:rFonts w:ascii="Arial" w:hAnsi="Arial" w:cs="Arial"/>
            <w:color w:val="000000" w:themeColor="text1"/>
            <w:szCs w:val="22"/>
          </w:rPr>
          <w:t xml:space="preserve"> </w:t>
        </w:r>
        <w:r w:rsidR="006A408B">
          <w:rPr>
            <w:rFonts w:ascii="Arial" w:hAnsi="Arial" w:cs="Arial"/>
            <w:color w:val="000000" w:themeColor="text1"/>
            <w:szCs w:val="22"/>
          </w:rPr>
          <w:t xml:space="preserve">for each asset class </w:t>
        </w:r>
        <w:del w:id="786" w:author="Mott(ESO), Paul" w:date="2023-03-15T17:05:00Z">
          <w:r w:rsidR="00E41BDD" w:rsidDel="007513F5">
            <w:rPr>
              <w:rFonts w:ascii="Arial" w:hAnsi="Arial" w:cs="Arial"/>
              <w:color w:val="000000" w:themeColor="text1"/>
              <w:szCs w:val="22"/>
            </w:rPr>
            <w:delText xml:space="preserve">and the current set of expansion factors </w:delText>
          </w:r>
        </w:del>
        <w:del w:id="787" w:author="Mott(ESO), Paul" w:date="2023-03-15T17:04:00Z">
          <w:r w:rsidR="00E41BDD" w:rsidDel="00C33AC1">
            <w:rPr>
              <w:rFonts w:ascii="Arial" w:hAnsi="Arial" w:cs="Arial"/>
              <w:color w:val="000000" w:themeColor="text1"/>
              <w:szCs w:val="22"/>
            </w:rPr>
            <w:delText>are</w:delText>
          </w:r>
        </w:del>
      </w:ins>
      <w:del w:id="788" w:author="Mott(ESO), Paul" w:date="2023-03-15T17:04:00Z">
        <w:r w:rsidRPr="00C61F3C" w:rsidDel="00C33AC1">
          <w:rPr>
            <w:rFonts w:ascii="Arial" w:hAnsi="Arial" w:cs="Arial"/>
            <w:color w:val="000000" w:themeColor="text1"/>
            <w:szCs w:val="22"/>
          </w:rPr>
          <w:delText xml:space="preserve"> </w:delText>
        </w:r>
        <w:r w:rsidR="00C61F3C" w:rsidRPr="00C61F3C" w:rsidDel="00C33AC1">
          <w:rPr>
            <w:rFonts w:ascii="Arial" w:hAnsi="Arial" w:cs="Arial"/>
            <w:color w:val="000000" w:themeColor="text1"/>
          </w:rPr>
          <w:delText xml:space="preserve">is </w:delText>
        </w:r>
      </w:del>
      <w:ins w:id="789" w:author="Author">
        <w:r w:rsidR="006A408B">
          <w:rPr>
            <w:rFonts w:ascii="Arial" w:hAnsi="Arial" w:cs="Arial"/>
            <w:color w:val="000000" w:themeColor="text1"/>
            <w:szCs w:val="22"/>
          </w:rPr>
          <w:t xml:space="preserve">are </w:t>
        </w:r>
      </w:ins>
      <w:r w:rsidR="00C61F3C" w:rsidRPr="00C61F3C">
        <w:rPr>
          <w:rFonts w:ascii="Arial" w:hAnsi="Arial" w:cs="Arial"/>
          <w:color w:val="000000" w:themeColor="text1"/>
        </w:rPr>
        <w:t xml:space="preserve">detailed in </w:t>
      </w:r>
      <w:r w:rsidR="00C61F3C" w:rsidRPr="00F22975">
        <w:rPr>
          <w:rFonts w:ascii="Arial" w:hAnsi="Arial" w:cs="Arial"/>
          <w:b/>
          <w:color w:val="000000" w:themeColor="text1"/>
        </w:rPr>
        <w:t>The Company's Statement of Use of System Charges</w:t>
      </w:r>
      <w:r w:rsidR="00C61F3C" w:rsidRPr="00C61F3C">
        <w:rPr>
          <w:rFonts w:ascii="Arial" w:hAnsi="Arial" w:cs="Arial"/>
          <w:color w:val="000000" w:themeColor="text1"/>
        </w:rPr>
        <w:t xml:space="preserve"> which is available from the </w:t>
      </w:r>
      <w:r w:rsidR="00C61F3C" w:rsidRPr="00F22975">
        <w:rPr>
          <w:rFonts w:ascii="Arial" w:hAnsi="Arial" w:cs="Arial"/>
          <w:b/>
          <w:color w:val="000000" w:themeColor="text1"/>
        </w:rPr>
        <w:t>Charging website</w:t>
      </w:r>
      <w:r w:rsidRPr="006421E0">
        <w:rPr>
          <w:rFonts w:cs="Arial"/>
          <w:szCs w:val="22"/>
        </w:rPr>
        <w:t>.</w:t>
      </w:r>
    </w:p>
    <w:p w14:paraId="3AD29793" w14:textId="77777777" w:rsidR="008A38A9" w:rsidRDefault="008A38A9" w:rsidP="00281EF0">
      <w:pPr>
        <w:pStyle w:val="ListParagraph"/>
        <w:ind w:left="510"/>
        <w:rPr>
          <w:rFonts w:cs="Arial"/>
          <w:szCs w:val="22"/>
        </w:rPr>
      </w:pPr>
    </w:p>
    <w:p w14:paraId="3C0DC0AA" w14:textId="25F5EF9F" w:rsidR="008A38A9" w:rsidRPr="008A38A9" w:rsidRDefault="008A38A9" w:rsidP="00281EF0">
      <w:pPr>
        <w:pStyle w:val="1"/>
        <w:ind w:left="510" w:hanging="851"/>
        <w:jc w:val="both"/>
        <w:rPr>
          <w:rFonts w:cs="Arial"/>
          <w:szCs w:val="22"/>
        </w:rPr>
      </w:pPr>
      <w:r>
        <w:t>14.15.</w:t>
      </w:r>
      <w:del w:id="790" w:author="Author">
        <w:r w:rsidDel="008670A4">
          <w:delText xml:space="preserve">69A Notwithstanding Paragraph 14.15.69 from the first year of (and during) the T2 price control (which starts on 1st April 2021), until a further change is made, the Expansion Constant will be that used in the 2020/21 </w:delText>
        </w:r>
        <w:r w:rsidR="00267733" w:rsidRPr="00AD4509" w:rsidDel="008670A4">
          <w:rPr>
            <w:b/>
            <w:bCs/>
          </w:rPr>
          <w:delText>Financial Year</w:delText>
        </w:r>
        <w:r w:rsidDel="008670A4">
          <w:delText xml:space="preserve"> inflated in accordance with </w:delText>
        </w:r>
        <w:r w:rsidR="00C83E01" w:rsidDel="008670A4">
          <w:delText xml:space="preserve"> TOPI </w:delText>
        </w:r>
        <w:r w:rsidDel="008670A4">
          <w:delText>as per paragraph 14.15.69; and plus inflation as defined in the Transmission Licence for each subsequent year of the T2 price control</w:delText>
        </w:r>
      </w:del>
      <w:r>
        <w:t>.</w:t>
      </w:r>
    </w:p>
    <w:p w14:paraId="76A50090" w14:textId="77777777" w:rsidR="006661FE" w:rsidRDefault="006661FE" w:rsidP="00E3496B">
      <w:pPr>
        <w:pStyle w:val="1"/>
        <w:ind w:left="1474"/>
        <w:jc w:val="both"/>
        <w:rPr>
          <w:b/>
        </w:rPr>
      </w:pPr>
    </w:p>
    <w:p w14:paraId="3313871B" w14:textId="1D5182E6" w:rsidR="006661FE" w:rsidDel="00A93DCE" w:rsidRDefault="006A408B" w:rsidP="00E3496B">
      <w:pPr>
        <w:pStyle w:val="1"/>
        <w:ind w:left="1474"/>
        <w:jc w:val="both"/>
        <w:rPr>
          <w:del w:id="791" w:author="Mott(ESO), Paul" w:date="2023-05-26T22:23:00Z"/>
          <w:b/>
        </w:rPr>
      </w:pPr>
      <w:ins w:id="792" w:author="Author">
        <w:del w:id="793" w:author="Mott(ESO), Paul" w:date="2023-05-26T22:23:00Z">
          <w:r w:rsidDel="00A93DCE">
            <w:rPr>
              <w:b/>
            </w:rPr>
            <w:delText xml:space="preserve">Additional Notes on the Calculation of </w:delText>
          </w:r>
        </w:del>
      </w:ins>
      <w:del w:id="794" w:author="Mott(ESO), Paul" w:date="2023-05-26T22:23:00Z">
        <w:r w:rsidR="006661FE" w:rsidDel="00A93DCE">
          <w:rPr>
            <w:b/>
          </w:rPr>
          <w:delText>Onshore Wider Circuit Expansion Factors</w:delText>
        </w:r>
      </w:del>
      <w:ins w:id="795" w:author="Author">
        <w:del w:id="796" w:author="Mott(ESO), Paul" w:date="2023-05-26T22:23:00Z">
          <w:r w:rsidDel="00A93DCE">
            <w:rPr>
              <w:b/>
            </w:rPr>
            <w:delText>Constants by Asset Class</w:delText>
          </w:r>
        </w:del>
      </w:ins>
    </w:p>
    <w:p w14:paraId="0F32D4C7" w14:textId="77777777" w:rsidR="006661FE" w:rsidRDefault="006661FE" w:rsidP="00E3496B">
      <w:pPr>
        <w:pStyle w:val="1"/>
        <w:ind w:left="1474"/>
        <w:jc w:val="both"/>
      </w:pPr>
    </w:p>
    <w:p w14:paraId="2C199216" w14:textId="32CE455A" w:rsidR="006661FE" w:rsidRDefault="006661FE" w:rsidP="00290D83">
      <w:pPr>
        <w:pStyle w:val="1"/>
        <w:ind w:left="3118"/>
        <w:jc w:val="both"/>
      </w:pPr>
      <w:del w:id="797" w:author="Author">
        <w:r w:rsidDel="006A408B">
          <w:delTex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delText>
        </w:r>
      </w:del>
    </w:p>
    <w:p w14:paraId="6C062DE1" w14:textId="77777777" w:rsidR="006661FE" w:rsidRDefault="006661FE" w:rsidP="00290D83">
      <w:pPr>
        <w:ind w:left="1474"/>
        <w:jc w:val="both"/>
        <w:rPr>
          <w:rFonts w:ascii="Arial" w:hAnsi="Arial"/>
          <w:sz w:val="22"/>
        </w:rPr>
      </w:pPr>
    </w:p>
    <w:p w14:paraId="441B136A" w14:textId="3F265564" w:rsidR="006661FE" w:rsidRPr="00E54333" w:rsidDel="00E54333" w:rsidRDefault="006661FE" w:rsidP="00234215">
      <w:pPr>
        <w:pStyle w:val="1"/>
        <w:numPr>
          <w:ilvl w:val="0"/>
          <w:numId w:val="171"/>
        </w:numPr>
        <w:jc w:val="both"/>
        <w:rPr>
          <w:del w:id="798" w:author="Paul Mott (ESO) [3]" w:date="2023-06-28T00:37:00Z"/>
          <w:highlight w:val="yellow"/>
        </w:rPr>
      </w:pPr>
      <w:bookmarkStart w:id="799" w:name="_Hlk136033569"/>
      <w:del w:id="800" w:author="Paul Mott (ESO) [3]" w:date="2023-06-28T00:37:00Z">
        <w:r w:rsidRPr="00E54333" w:rsidDel="00E54333">
          <w:rPr>
            <w:highlight w:val="yellow"/>
          </w:rPr>
          <w:delText>In calculating the onshore</w:delText>
        </w:r>
        <w:r w:rsidR="003A3A2A" w:rsidRPr="00E54333" w:rsidDel="00E54333">
          <w:rPr>
            <w:highlight w:val="yellow"/>
          </w:rPr>
          <w:delText xml:space="preserve"> underground</w:delText>
        </w:r>
        <w:r w:rsidRPr="00E54333" w:rsidDel="00E54333">
          <w:rPr>
            <w:highlight w:val="yellow"/>
          </w:rPr>
          <w:delText xml:space="preserve"> cable factors</w:delText>
        </w:r>
      </w:del>
      <w:ins w:id="801" w:author="Author">
        <w:del w:id="802" w:author="Paul Mott (ESO) [3]" w:date="2023-06-28T00:37:00Z">
          <w:r w:rsidR="006A408B" w:rsidRPr="00E54333" w:rsidDel="00E54333">
            <w:rPr>
              <w:highlight w:val="yellow"/>
            </w:rPr>
            <w:delText>expansion constants</w:delText>
          </w:r>
        </w:del>
      </w:ins>
      <w:del w:id="803" w:author="Paul Mott (ESO) [3]" w:date="2023-06-28T00:37:00Z">
        <w:r w:rsidRPr="00E54333" w:rsidDel="00E54333">
          <w:rPr>
            <w:highlight w:val="yellow"/>
          </w:rPr>
          <w:delText>, the forecast costs are weighted equally between urban and rural installation, and direct burial has been assumed.</w:delText>
        </w:r>
        <w:bookmarkEnd w:id="799"/>
        <w:r w:rsidRPr="00E54333" w:rsidDel="00E54333">
          <w:rPr>
            <w:highlight w:val="yellow"/>
          </w:rPr>
          <w:delText xml:space="preserve"> The operating costs for cable are aligned with those for overhead line. An allowance for overhead costs has also been included in the calculations.</w:delText>
        </w:r>
      </w:del>
    </w:p>
    <w:p w14:paraId="5DC49AF4" w14:textId="77777777" w:rsidR="006661FE" w:rsidRDefault="006661FE" w:rsidP="00290D83">
      <w:pPr>
        <w:pStyle w:val="1"/>
        <w:ind w:left="1474"/>
        <w:jc w:val="both"/>
      </w:pPr>
    </w:p>
    <w:p w14:paraId="5A796D7D" w14:textId="438BB815" w:rsidR="006661FE" w:rsidRDefault="006661FE" w:rsidP="00234215">
      <w:pPr>
        <w:pStyle w:val="1"/>
        <w:numPr>
          <w:ilvl w:val="0"/>
          <w:numId w:val="171"/>
        </w:numPr>
        <w:jc w:val="both"/>
      </w:pPr>
      <w:r>
        <w:t xml:space="preserve">The 132kV onshore circuit </w:t>
      </w:r>
      <w:ins w:id="804" w:author="Author">
        <w:r w:rsidR="006A408B">
          <w:t xml:space="preserve">expansion constant </w:t>
        </w:r>
      </w:ins>
      <w:del w:id="805" w:author="Author">
        <w:r w:rsidDel="006A408B">
          <w:delText xml:space="preserve">expansion factor </w:delText>
        </w:r>
      </w:del>
      <w:r>
        <w:t xml:space="preserve">is applied on a TO basis. This is to reflect the regional variation of plans to rebuild circuits at a lower voltage capacity to 400kV. The 132kV cable and line </w:t>
      </w:r>
      <w:ins w:id="806" w:author="Author">
        <w:r w:rsidR="006A408B">
          <w:t>expansion constants</w:t>
        </w:r>
      </w:ins>
      <w:del w:id="807" w:author="Author">
        <w:r w:rsidDel="006A408B">
          <w:delText xml:space="preserve">factor </w:delText>
        </w:r>
      </w:del>
      <w:del w:id="808" w:author="Aristodemou, Alex - UK Legal" w:date="2023-03-29T12:42:00Z">
        <w:r w:rsidDel="00120E88">
          <w:delText>is</w:delText>
        </w:r>
      </w:del>
      <w:ins w:id="809" w:author="Aristodemou, Alex - UK Legal" w:date="2023-03-29T12:42:00Z">
        <w:r w:rsidR="00120E88">
          <w:t xml:space="preserve"> are</w:t>
        </w:r>
      </w:ins>
      <w:r>
        <w:t xml:space="preserve"> calculated on the proportion of 132kV circuits likely to be uprated to 400kV. The 132kV </w:t>
      </w:r>
      <w:ins w:id="810" w:author="Author">
        <w:r w:rsidR="006A408B">
          <w:t xml:space="preserve">expansion </w:t>
        </w:r>
        <w:proofErr w:type="spellStart"/>
        <w:r w:rsidR="006A408B">
          <w:t>constants</w:t>
        </w:r>
      </w:ins>
      <w:del w:id="811" w:author="Author">
        <w:r w:rsidDel="006A408B">
          <w:delText xml:space="preserve">expansion factor </w:delText>
        </w:r>
      </w:del>
      <w:ins w:id="812" w:author="Mott(ESO), Paul" w:date="2023-04-18T19:16:00Z">
        <w:r w:rsidR="00E04E48">
          <w:t>are</w:t>
        </w:r>
        <w:proofErr w:type="spellEnd"/>
        <w:r w:rsidR="00E04E48">
          <w:t xml:space="preserve"> </w:t>
        </w:r>
      </w:ins>
      <w:del w:id="813" w:author="Mott(ESO), Paul" w:date="2023-04-18T19:16:00Z">
        <w:r w:rsidDel="00E04E48">
          <w:delText>is</w:delText>
        </w:r>
      </w:del>
      <w:r>
        <w:t xml:space="preserve"> then calculated by weighting the 132kV cable and overhead line costs</w:t>
      </w:r>
      <w:del w:id="814" w:author="Author">
        <w:r w:rsidDel="006A408B">
          <w:delText xml:space="preserve"> with the relevant 400kV expansion factor</w:delText>
        </w:r>
      </w:del>
      <w:r>
        <w:t>, based on the proportion of 132kV circuitry to be uprated to 400kV</w:t>
      </w:r>
      <w:commentRangeStart w:id="815"/>
      <w:ins w:id="816" w:author="Paul Mott (ESO) [3]" w:date="2023-06-28T00:38:00Z">
        <w:r w:rsidR="00005F72">
          <w:t xml:space="preserve"> </w:t>
        </w:r>
        <w:commentRangeEnd w:id="815"/>
        <w:r w:rsidR="00DD258B">
          <w:rPr>
            <w:rStyle w:val="CommentReference"/>
            <w:rFonts w:ascii="Arial" w:hAnsi="Arial"/>
          </w:rPr>
          <w:commentReference w:id="815"/>
        </w:r>
        <w:r w:rsidR="00005F72" w:rsidRPr="00E266F7">
          <w:rPr>
            <w:highlight w:val="yellow"/>
          </w:rPr>
          <w:t xml:space="preserve">on average within a price control period as identified from </w:t>
        </w:r>
        <w:r w:rsidR="00005F72" w:rsidRPr="00E266F7">
          <w:rPr>
            <w:b/>
            <w:bCs/>
            <w:highlight w:val="yellow"/>
          </w:rPr>
          <w:t>The Company</w:t>
        </w:r>
        <w:r w:rsidR="00005F72" w:rsidRPr="00E266F7">
          <w:rPr>
            <w:highlight w:val="yellow"/>
          </w:rPr>
          <w:t>’s own network planning exercise</w:t>
        </w:r>
      </w:ins>
      <w:r>
        <w:t xml:space="preserve">. For example, in the TO areas of </w:t>
      </w:r>
      <w:r w:rsidRPr="00234215">
        <w:rPr>
          <w:b/>
          <w:bCs/>
        </w:rPr>
        <w:t>N</w:t>
      </w:r>
      <w:r w:rsidR="001C0596" w:rsidRPr="00234215">
        <w:rPr>
          <w:b/>
          <w:bCs/>
        </w:rPr>
        <w:t>GET</w:t>
      </w:r>
      <w:r>
        <w:t xml:space="preserve"> </w:t>
      </w:r>
      <w:r>
        <w:lastRenderedPageBreak/>
        <w:t xml:space="preserve">and Scottish Power where there are no plans to uprate any 132kV circuits, the full cable and overhead line costs of </w:t>
      </w:r>
      <w:ins w:id="817" w:author="Author">
        <w:r w:rsidR="006A408B">
          <w:t xml:space="preserve">a </w:t>
        </w:r>
      </w:ins>
      <w:r>
        <w:t xml:space="preserve">132kV circuit are reflected in the 132kV </w:t>
      </w:r>
      <w:ins w:id="818" w:author="Author">
        <w:r w:rsidR="006A408B">
          <w:t xml:space="preserve">expansion constant </w:t>
        </w:r>
      </w:ins>
      <w:del w:id="819" w:author="Author">
        <w:r w:rsidDel="006A408B">
          <w:delText xml:space="preserve">expansion factor </w:delText>
        </w:r>
      </w:del>
      <w:r>
        <w:t>calculation.</w:t>
      </w:r>
    </w:p>
    <w:p w14:paraId="7F6A2EFF" w14:textId="77777777" w:rsidR="006661FE" w:rsidRDefault="006661FE" w:rsidP="00290D83">
      <w:pPr>
        <w:pStyle w:val="1"/>
        <w:ind w:left="1474"/>
        <w:jc w:val="both"/>
      </w:pPr>
      <w:r>
        <w:t xml:space="preserve">  </w:t>
      </w:r>
    </w:p>
    <w:p w14:paraId="2799DDA1" w14:textId="773F899E" w:rsidR="006661FE" w:rsidRDefault="006661FE" w:rsidP="00234215">
      <w:pPr>
        <w:pStyle w:val="1"/>
        <w:numPr>
          <w:ilvl w:val="0"/>
          <w:numId w:val="171"/>
        </w:numPr>
        <w:jc w:val="both"/>
      </w:pPr>
      <w:r>
        <w:t xml:space="preserve">The 275kV onshore circuit </w:t>
      </w:r>
      <w:ins w:id="820" w:author="Author">
        <w:r w:rsidR="00624CE6">
          <w:t xml:space="preserve">expansion </w:t>
        </w:r>
        <w:proofErr w:type="spellStart"/>
        <w:r w:rsidR="00624CE6">
          <w:t>constant</w:t>
        </w:r>
      </w:ins>
      <w:del w:id="821" w:author="Author">
        <w:r w:rsidDel="00624CE6">
          <w:delText xml:space="preserve">expansion factor </w:delText>
        </w:r>
      </w:del>
      <w:r>
        <w:t>is</w:t>
      </w:r>
      <w:proofErr w:type="spellEnd"/>
      <w:r>
        <w:t xml:space="preserve"> applied on a GB basis and includes a weighting of 83%</w:t>
      </w:r>
      <w:commentRangeStart w:id="822"/>
      <w:ins w:id="823" w:author="Paul Mott (ESO) [4]" w:date="2023-06-28T00:38:00Z">
        <w:r w:rsidR="00461D6B">
          <w:t>,</w:t>
        </w:r>
        <w:commentRangeEnd w:id="822"/>
        <w:r w:rsidR="00461D6B">
          <w:rPr>
            <w:rStyle w:val="CommentReference"/>
            <w:rFonts w:ascii="Arial" w:hAnsi="Arial"/>
          </w:rPr>
          <w:commentReference w:id="822"/>
        </w:r>
        <w:r w:rsidR="00461D6B">
          <w:t xml:space="preserve"> </w:t>
        </w:r>
        <w:r w:rsidR="00461D6B" w:rsidRPr="00361BD0">
          <w:rPr>
            <w:highlight w:val="yellow"/>
          </w:rPr>
          <w:t>or such updated figure as the ESO identify from its own network planning exercises</w:t>
        </w:r>
        <w:r w:rsidR="00461D6B">
          <w:t>,</w:t>
        </w:r>
      </w:ins>
      <w:r>
        <w:t xml:space="preserve"> of the relevant 400kV cable and overhead line factor. This is to reflect the averaged proportion of circuits across all three </w:t>
      </w:r>
      <w:r w:rsidR="001C0596" w:rsidRPr="00234215">
        <w:rPr>
          <w:b/>
          <w:bCs/>
        </w:rPr>
        <w:t xml:space="preserve">Onshore </w:t>
      </w:r>
      <w:r w:rsidRPr="00234215">
        <w:rPr>
          <w:b/>
          <w:bCs/>
        </w:rPr>
        <w:t>Transmission Licensees</w:t>
      </w:r>
      <w:r>
        <w:t xml:space="preserve"> which are likely to be uprated from 275kV to 400kV across GB within a price control period.</w:t>
      </w:r>
    </w:p>
    <w:p w14:paraId="54D84008" w14:textId="77777777" w:rsidR="006661FE" w:rsidRDefault="006661FE" w:rsidP="00290D83">
      <w:pPr>
        <w:pStyle w:val="1"/>
        <w:ind w:left="1474"/>
        <w:jc w:val="both"/>
      </w:pPr>
    </w:p>
    <w:p w14:paraId="071D44E2" w14:textId="2EC5E845" w:rsidR="006661FE" w:rsidRPr="00587B64" w:rsidRDefault="006661FE" w:rsidP="00CE2F9A">
      <w:pPr>
        <w:pStyle w:val="1"/>
        <w:ind w:left="482"/>
        <w:jc w:val="both"/>
        <w:rPr>
          <w:highlight w:val="yellow"/>
          <w:rPrChange w:id="824" w:author="Paul Mott (ESO) [2]" w:date="2023-06-28T00:40:00Z">
            <w:rPr/>
          </w:rPrChange>
        </w:rPr>
        <w:pPrChange w:id="825" w:author="Paul Mott" w:date="2023-06-28T00:49:00Z">
          <w:pPr>
            <w:pStyle w:val="1"/>
            <w:numPr>
              <w:numId w:val="171"/>
            </w:numPr>
            <w:ind w:left="482" w:hanging="340"/>
            <w:jc w:val="both"/>
          </w:pPr>
        </w:pPrChange>
      </w:pPr>
      <w:bookmarkStart w:id="826" w:name="_Hlk121075761"/>
      <w:commentRangeStart w:id="827"/>
      <w:del w:id="828" w:author="Paul Mott (ESO) [5]" w:date="2023-06-28T00:39:00Z">
        <w:r w:rsidRPr="00681567" w:rsidDel="00D51BCF">
          <w:rPr>
            <w:highlight w:val="yellow"/>
          </w:rPr>
          <w:delText>T</w:delText>
        </w:r>
      </w:del>
      <w:commentRangeEnd w:id="827"/>
      <w:r w:rsidR="004B050D" w:rsidRPr="00681567">
        <w:rPr>
          <w:rStyle w:val="CommentReference"/>
          <w:rFonts w:ascii="Arial" w:hAnsi="Arial"/>
          <w:highlight w:val="yellow"/>
        </w:rPr>
        <w:commentReference w:id="827"/>
      </w:r>
      <w:del w:id="829" w:author="Paul Mott (ESO) [5]" w:date="2023-06-28T00:39:00Z">
        <w:r w:rsidRPr="00587B64" w:rsidDel="00D51BCF">
          <w:rPr>
            <w:highlight w:val="yellow"/>
            <w:rPrChange w:id="830" w:author="Paul Mott (ESO) [2]" w:date="2023-06-28T00:40:00Z">
              <w:rPr/>
            </w:rPrChange>
          </w:rPr>
          <w:delText xml:space="preserve">he 400kV onshore circuit </w:delText>
        </w:r>
      </w:del>
      <w:ins w:id="831" w:author="Author">
        <w:del w:id="832" w:author="Paul Mott (ESO) [5]" w:date="2023-06-28T00:39:00Z">
          <w:r w:rsidR="00624CE6" w:rsidRPr="00587B64" w:rsidDel="00D51BCF">
            <w:rPr>
              <w:highlight w:val="yellow"/>
              <w:rPrChange w:id="833" w:author="Paul Mott (ESO) [2]" w:date="2023-06-28T00:40:00Z">
                <w:rPr/>
              </w:rPrChange>
            </w:rPr>
            <w:delText>expansion constant</w:delText>
          </w:r>
        </w:del>
      </w:ins>
      <w:del w:id="834" w:author="Paul Mott (ESO) [5]" w:date="2023-06-28T00:39:00Z">
        <w:r w:rsidRPr="00587B64" w:rsidDel="00D51BCF">
          <w:rPr>
            <w:highlight w:val="yellow"/>
            <w:rPrChange w:id="835" w:author="Paul Mott (ESO) [2]" w:date="2023-06-28T00:40:00Z">
              <w:rPr/>
            </w:rPrChange>
          </w:rPr>
          <w:delText>expansion factor is applied on a GB basis and reflects the full costs for 400kV cable and overhead lines</w:delText>
        </w:r>
      </w:del>
      <w:bookmarkEnd w:id="826"/>
      <w:r w:rsidRPr="00587B64">
        <w:rPr>
          <w:highlight w:val="yellow"/>
          <w:rPrChange w:id="836" w:author="Paul Mott (ESO) [2]" w:date="2023-06-28T00:40:00Z">
            <w:rPr/>
          </w:rPrChange>
        </w:rPr>
        <w:t>.</w:t>
      </w:r>
    </w:p>
    <w:p w14:paraId="08E83AA4" w14:textId="77777777" w:rsidR="00BE09DE" w:rsidRDefault="00BE09DE" w:rsidP="00290D83">
      <w:pPr>
        <w:pStyle w:val="ListParagraph"/>
        <w:ind w:left="1474"/>
      </w:pPr>
    </w:p>
    <w:p w14:paraId="501E6352" w14:textId="6D4B1653" w:rsidR="00BE09DE" w:rsidRDefault="00BE09DE" w:rsidP="003C0F2A">
      <w:pPr>
        <w:pStyle w:val="1"/>
        <w:numPr>
          <w:ilvl w:val="0"/>
          <w:numId w:val="171"/>
        </w:numPr>
        <w:jc w:val="both"/>
      </w:pPr>
      <w:r>
        <w:t xml:space="preserve">AC sub-sea cable and HVDC circuit </w:t>
      </w:r>
      <w:ins w:id="837" w:author="Author">
        <w:r w:rsidR="00624CE6">
          <w:t xml:space="preserve">expansion </w:t>
        </w:r>
        <w:proofErr w:type="spellStart"/>
        <w:r w:rsidR="00624CE6">
          <w:t>constants</w:t>
        </w:r>
      </w:ins>
      <w:del w:id="838" w:author="Author">
        <w:r w:rsidDel="00624CE6">
          <w:delText xml:space="preserve">expansion factors </w:delText>
        </w:r>
      </w:del>
      <w:r>
        <w:t>are</w:t>
      </w:r>
      <w:proofErr w:type="spellEnd"/>
      <w:r>
        <w:t xml:space="preserve"> calculated on a </w:t>
      </w:r>
      <w:proofErr w:type="gramStart"/>
      <w:r>
        <w:t>case by case</w:t>
      </w:r>
      <w:proofErr w:type="gramEnd"/>
      <w:r>
        <w:t xml:space="preserve"> basis using actual project costs (Specific Circuit Expansion </w:t>
      </w:r>
      <w:del w:id="839" w:author="Mott(ESO), Paul" w:date="2023-04-18T19:58:00Z">
        <w:r w:rsidDel="00BD11B0">
          <w:delText>Factors</w:delText>
        </w:r>
      </w:del>
      <w:ins w:id="840" w:author="Mott(ESO), Paul" w:date="2023-04-18T19:58:00Z">
        <w:r w:rsidR="00BD11B0">
          <w:t>Constants</w:t>
        </w:r>
      </w:ins>
      <w:r>
        <w:t xml:space="preserve">).  </w:t>
      </w:r>
    </w:p>
    <w:p w14:paraId="38D50E0A" w14:textId="77777777" w:rsidR="00BE09DE" w:rsidRDefault="00BE09DE" w:rsidP="00290D83">
      <w:pPr>
        <w:pStyle w:val="1"/>
        <w:ind w:left="1474"/>
        <w:jc w:val="both"/>
      </w:pPr>
    </w:p>
    <w:p w14:paraId="608879E3" w14:textId="36FEC195" w:rsidR="00BE09DE" w:rsidRDefault="00215BA8" w:rsidP="003C0F2A">
      <w:pPr>
        <w:pStyle w:val="1"/>
        <w:numPr>
          <w:ilvl w:val="0"/>
          <w:numId w:val="171"/>
        </w:numPr>
        <w:jc w:val="both"/>
      </w:pPr>
      <w:r>
        <w:t xml:space="preserve">Calculation of </w:t>
      </w:r>
      <w:r w:rsidR="00BE09DE">
        <w:t xml:space="preserve">HVDC circuit </w:t>
      </w:r>
      <w:ins w:id="841" w:author="Author">
        <w:r w:rsidR="00624CE6">
          <w:t>expansion constants</w:t>
        </w:r>
      </w:ins>
      <w:del w:id="842" w:author="Author">
        <w:r w:rsidR="00BE09DE" w:rsidDel="00624CE6">
          <w:delText>expansion factors</w:delText>
        </w:r>
      </w:del>
      <w:r>
        <w:t xml:space="preserve">, and AC sub-sea circuit </w:t>
      </w:r>
      <w:ins w:id="843" w:author="Author">
        <w:r w:rsidR="00624CE6">
          <w:t>expansion constants</w:t>
        </w:r>
      </w:ins>
      <w:del w:id="844" w:author="Author">
        <w:r w:rsidDel="00624CE6">
          <w:delText>expansion factors</w:delText>
        </w:r>
      </w:del>
      <w:r>
        <w:t xml:space="preserve">,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p>
    <w:p w14:paraId="6EB8D4A6" w14:textId="77777777" w:rsidR="006661FE" w:rsidRDefault="006661FE" w:rsidP="00290D83">
      <w:pPr>
        <w:pStyle w:val="1"/>
        <w:ind w:left="1474"/>
        <w:jc w:val="both"/>
      </w:pPr>
    </w:p>
    <w:p w14:paraId="43C2E6AE" w14:textId="5C1C45D6" w:rsidR="006661FE" w:rsidRDefault="006661FE" w:rsidP="003C0F2A">
      <w:pPr>
        <w:pStyle w:val="1"/>
        <w:numPr>
          <w:ilvl w:val="0"/>
          <w:numId w:val="171"/>
        </w:numPr>
        <w:jc w:val="both"/>
      </w:pPr>
      <w:r>
        <w:t xml:space="preserve">The TO specific onshore circuit </w:t>
      </w:r>
      <w:ins w:id="845" w:author="Author">
        <w:r w:rsidR="00624CE6">
          <w:t xml:space="preserve">expansion </w:t>
        </w:r>
        <w:proofErr w:type="spellStart"/>
        <w:r w:rsidR="00624CE6">
          <w:t>constants</w:t>
        </w:r>
      </w:ins>
      <w:del w:id="846" w:author="Author">
        <w:r w:rsidDel="00624CE6">
          <w:delText xml:space="preserve">expansion factors </w:delText>
        </w:r>
      </w:del>
      <w:r w:rsidR="00664987" w:rsidRPr="00664987">
        <w:rPr>
          <w:rFonts w:ascii="Arial" w:hAnsi="Arial" w:cs="Arial"/>
          <w:color w:val="000000" w:themeColor="text1"/>
        </w:rPr>
        <w:t>which</w:t>
      </w:r>
      <w:proofErr w:type="spellEnd"/>
      <w:r w:rsidR="00664987" w:rsidRPr="00664987">
        <w:rPr>
          <w:rFonts w:ascii="Arial" w:hAnsi="Arial" w:cs="Arial"/>
          <w:color w:val="000000" w:themeColor="text1"/>
        </w:rPr>
        <w:t xml:space="preserve"> are currently applicable, are detailed in </w:t>
      </w:r>
      <w:r w:rsidR="00664987" w:rsidRPr="00101E15">
        <w:rPr>
          <w:rFonts w:ascii="Arial" w:hAnsi="Arial" w:cs="Arial"/>
          <w:color w:val="000000" w:themeColor="text1"/>
        </w:rPr>
        <w:t>The Company's</w:t>
      </w:r>
      <w:r w:rsidR="00664987" w:rsidRPr="00664987">
        <w:rPr>
          <w:rFonts w:ascii="Arial" w:hAnsi="Arial" w:cs="Arial"/>
          <w:b/>
          <w:color w:val="000000" w:themeColor="text1"/>
        </w:rPr>
        <w:t xml:space="preserve"> Statement of Use of System Charges</w:t>
      </w:r>
      <w:r w:rsidR="00664987" w:rsidRPr="00664987">
        <w:rPr>
          <w:rFonts w:ascii="Arial" w:hAnsi="Arial" w:cs="Arial"/>
          <w:color w:val="000000" w:themeColor="text1"/>
        </w:rPr>
        <w:t xml:space="preserve"> which is available from the </w:t>
      </w:r>
      <w:r w:rsidR="00664987" w:rsidRPr="00664987">
        <w:rPr>
          <w:rFonts w:ascii="Arial" w:hAnsi="Arial" w:cs="Arial"/>
          <w:b/>
          <w:color w:val="000000" w:themeColor="text1"/>
        </w:rPr>
        <w:t>Charging website</w:t>
      </w:r>
      <w:r w:rsidR="00664987" w:rsidRPr="00664987">
        <w:rPr>
          <w:rFonts w:ascii="Arial" w:hAnsi="Arial" w:cs="Arial"/>
          <w:color w:val="000000" w:themeColor="text1"/>
        </w:rPr>
        <w:t>.</w:t>
      </w:r>
    </w:p>
    <w:p w14:paraId="27187D26" w14:textId="77777777" w:rsidR="006661FE" w:rsidRDefault="006661FE" w:rsidP="00290D83">
      <w:pPr>
        <w:pStyle w:val="1"/>
        <w:ind w:left="1474"/>
        <w:jc w:val="both"/>
      </w:pPr>
    </w:p>
    <w:p w14:paraId="7E0781BB" w14:textId="77777777" w:rsidR="006661FE" w:rsidRDefault="006661FE" w:rsidP="00290D83">
      <w:pPr>
        <w:pStyle w:val="1"/>
        <w:ind w:left="1474"/>
        <w:jc w:val="both"/>
        <w:rPr>
          <w:u w:val="single"/>
        </w:rPr>
      </w:pPr>
    </w:p>
    <w:p w14:paraId="0108E251" w14:textId="1F6323F8" w:rsidR="006661FE" w:rsidRPr="00CC223F" w:rsidRDefault="006661FE" w:rsidP="00290D83">
      <w:pPr>
        <w:pStyle w:val="1"/>
        <w:ind w:left="1474"/>
        <w:jc w:val="both"/>
        <w:rPr>
          <w:b/>
        </w:rPr>
      </w:pPr>
      <w:r>
        <w:rPr>
          <w:b/>
        </w:rPr>
        <w:t xml:space="preserve">Onshore </w:t>
      </w:r>
      <w:r w:rsidRPr="00CC223F">
        <w:rPr>
          <w:b/>
        </w:rPr>
        <w:t xml:space="preserve">Local Circuit </w:t>
      </w:r>
      <w:ins w:id="847" w:author="Author">
        <w:r w:rsidR="00624CE6" w:rsidRPr="00290D83">
          <w:rPr>
            <w:b/>
            <w:bCs/>
          </w:rPr>
          <w:t>expansion constants</w:t>
        </w:r>
      </w:ins>
      <w:del w:id="848" w:author="Author">
        <w:r w:rsidRPr="00CC223F" w:rsidDel="00624CE6">
          <w:rPr>
            <w:b/>
          </w:rPr>
          <w:delText>Expansion Factors</w:delText>
        </w:r>
      </w:del>
    </w:p>
    <w:p w14:paraId="4CDEE8CF" w14:textId="77777777" w:rsidR="006661FE" w:rsidRPr="00397CF5" w:rsidRDefault="006661FE" w:rsidP="00290D83">
      <w:pPr>
        <w:pStyle w:val="1"/>
        <w:ind w:left="1474"/>
        <w:jc w:val="both"/>
        <w:rPr>
          <w:color w:val="FF0000"/>
          <w:u w:val="single"/>
        </w:rPr>
      </w:pPr>
    </w:p>
    <w:p w14:paraId="1E962D8F" w14:textId="1690E9C6" w:rsidR="006661FE" w:rsidRPr="00CC223F" w:rsidRDefault="006661FE" w:rsidP="003C0F2A">
      <w:pPr>
        <w:pStyle w:val="1"/>
        <w:numPr>
          <w:ilvl w:val="0"/>
          <w:numId w:val="171"/>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ins w:id="849" w:author="Author">
        <w:r w:rsidR="00624CE6">
          <w:t>expansion constants</w:t>
        </w:r>
      </w:ins>
      <w:del w:id="850" w:author="Author">
        <w:r w:rsidDel="00624CE6">
          <w:delText>e</w:delText>
        </w:r>
        <w:r w:rsidRPr="00CC223F" w:rsidDel="00624CE6">
          <w:delText xml:space="preserve">xpansion </w:delText>
        </w:r>
        <w:r w:rsidDel="00624CE6">
          <w:delText>f</w:delText>
        </w:r>
        <w:r w:rsidRPr="00CC223F" w:rsidDel="00624CE6">
          <w:delText>actors</w:delText>
        </w:r>
      </w:del>
      <w:r w:rsidRPr="00CC223F">
        <w:t xml:space="preserve">. These </w:t>
      </w:r>
      <w:ins w:id="851" w:author="Author">
        <w:r w:rsidR="00624CE6">
          <w:t xml:space="preserve">expansion </w:t>
        </w:r>
        <w:proofErr w:type="spellStart"/>
        <w:r w:rsidR="00624CE6">
          <w:t>constants</w:t>
        </w:r>
      </w:ins>
      <w:del w:id="852" w:author="Author">
        <w:r w:rsidDel="00624CE6">
          <w:delText>e</w:delText>
        </w:r>
        <w:r w:rsidRPr="00CC223F" w:rsidDel="00624CE6">
          <w:delText xml:space="preserve">xpansion </w:delText>
        </w:r>
        <w:r w:rsidDel="00624CE6">
          <w:delText>f</w:delText>
        </w:r>
        <w:r w:rsidRPr="00CC223F" w:rsidDel="00624CE6">
          <w:delText xml:space="preserve">actors </w:delText>
        </w:r>
      </w:del>
      <w:r w:rsidRPr="00CC223F">
        <w:t>are</w:t>
      </w:r>
      <w:proofErr w:type="spellEnd"/>
      <w:r w:rsidRPr="00CC223F">
        <w:t xml:space="preserve"> calculated using the same methodology as </w:t>
      </w:r>
      <w:r>
        <w:t xml:space="preserve">the onshore </w:t>
      </w:r>
      <w:r w:rsidRPr="00CC223F">
        <w:t>wider</w:t>
      </w:r>
      <w:ins w:id="853" w:author="Author">
        <w:r w:rsidR="00624CE6">
          <w:t xml:space="preserve"> 400 kV</w:t>
        </w:r>
      </w:ins>
      <w:r w:rsidRPr="00CC223F">
        <w:t xml:space="preserve"> </w:t>
      </w:r>
      <w:ins w:id="854" w:author="Author">
        <w:r w:rsidR="00624CE6">
          <w:t xml:space="preserve">expansion </w:t>
        </w:r>
        <w:proofErr w:type="spellStart"/>
        <w:r w:rsidR="00624CE6">
          <w:t>constant</w:t>
        </w:r>
      </w:ins>
      <w:del w:id="855" w:author="Author">
        <w:r w:rsidDel="00624CE6">
          <w:delText>e</w:delText>
        </w:r>
        <w:r w:rsidRPr="00CC223F" w:rsidDel="00624CE6">
          <w:delText xml:space="preserve">xpansion </w:delText>
        </w:r>
        <w:r w:rsidDel="00624CE6">
          <w:delText>f</w:delText>
        </w:r>
        <w:r w:rsidRPr="00CC223F" w:rsidDel="00624CE6">
          <w:delText xml:space="preserve">actor </w:delText>
        </w:r>
      </w:del>
      <w:r w:rsidRPr="00CC223F">
        <w:t>but</w:t>
      </w:r>
      <w:proofErr w:type="spellEnd"/>
      <w:r w:rsidRPr="00CC223F">
        <w:t xml:space="preserve"> without </w:t>
      </w:r>
      <w:proofErr w:type="gramStart"/>
      <w:r w:rsidRPr="00CC223F">
        <w:t>taking into account</w:t>
      </w:r>
      <w:proofErr w:type="gramEnd"/>
      <w:r w:rsidRPr="00CC223F">
        <w:t xml:space="preserve"> the proportion of circuit kms that are planned to be uprated. </w:t>
      </w:r>
    </w:p>
    <w:p w14:paraId="025E9C85" w14:textId="77777777" w:rsidR="006661FE" w:rsidRPr="00CC223F" w:rsidRDefault="006661FE" w:rsidP="00290D83">
      <w:pPr>
        <w:pStyle w:val="1"/>
        <w:ind w:left="1474" w:hanging="709"/>
        <w:jc w:val="both"/>
      </w:pPr>
    </w:p>
    <w:p w14:paraId="02A75E6E" w14:textId="42D27E4F" w:rsidR="006661FE" w:rsidRPr="00CC223F" w:rsidRDefault="006661FE" w:rsidP="003C0F2A">
      <w:pPr>
        <w:pStyle w:val="1"/>
        <w:numPr>
          <w:ilvl w:val="0"/>
          <w:numId w:val="171"/>
        </w:numPr>
        <w:jc w:val="both"/>
      </w:pPr>
      <w:r w:rsidRPr="00CC223F">
        <w:t xml:space="preserve">In addition, the 132kV </w:t>
      </w:r>
      <w:r>
        <w:t xml:space="preserve">onshore </w:t>
      </w:r>
      <w:r w:rsidRPr="00CC223F">
        <w:t xml:space="preserve">overhead line circuit </w:t>
      </w:r>
      <w:ins w:id="856" w:author="Author">
        <w:r w:rsidR="0066342D">
          <w:t xml:space="preserve">expansion </w:t>
        </w:r>
        <w:proofErr w:type="spellStart"/>
        <w:r w:rsidR="0066342D">
          <w:t>constant</w:t>
        </w:r>
      </w:ins>
      <w:del w:id="857" w:author="Author">
        <w:r w:rsidRPr="00CC223F" w:rsidDel="0066342D">
          <w:delText xml:space="preserve">expansion factor </w:delText>
        </w:r>
      </w:del>
      <w:r w:rsidRPr="00CC223F">
        <w:t>is</w:t>
      </w:r>
      <w:proofErr w:type="spellEnd"/>
      <w:r w:rsidRPr="00CC223F">
        <w:t xml:space="preserve"> sub divided into four more specific </w:t>
      </w:r>
      <w:ins w:id="858" w:author="Author">
        <w:r w:rsidR="0066342D">
          <w:t>expansion constants</w:t>
        </w:r>
      </w:ins>
      <w:del w:id="859" w:author="Author">
        <w:r w:rsidRPr="00CC223F" w:rsidDel="0066342D">
          <w:delText>expansion factors</w:delText>
        </w:r>
      </w:del>
      <w:r>
        <w:t>.</w:t>
      </w:r>
      <w:r w:rsidRPr="00CC223F">
        <w:t xml:space="preserve"> This is based upon maximum (winter) circuit continuous rating (MVA) and route construction whether double or single circuit.</w:t>
      </w:r>
      <w:r w:rsidR="00333FBF" w:rsidRPr="00333FBF">
        <w:rPr>
          <w:rFonts w:ascii="Arial" w:hAnsi="Arial" w:cs="Arial"/>
          <w:color w:val="000000" w:themeColor="text1"/>
        </w:rPr>
        <w:t xml:space="preserve"> The 132kV onshore overhead line circuit </w:t>
      </w:r>
      <w:ins w:id="860" w:author="Author">
        <w:r w:rsidR="0066342D">
          <w:t xml:space="preserve">expansion </w:t>
        </w:r>
        <w:proofErr w:type="spellStart"/>
        <w:r w:rsidR="0066342D">
          <w:t>constants</w:t>
        </w:r>
      </w:ins>
      <w:del w:id="861" w:author="Author">
        <w:r w:rsidR="00333FBF" w:rsidRPr="00333FBF" w:rsidDel="0066342D">
          <w:rPr>
            <w:rFonts w:ascii="Arial" w:hAnsi="Arial" w:cs="Arial"/>
            <w:color w:val="000000" w:themeColor="text1"/>
          </w:rPr>
          <w:delText xml:space="preserve">expansion factors </w:delText>
        </w:r>
      </w:del>
      <w:r w:rsidR="00333FBF" w:rsidRPr="00333FBF">
        <w:rPr>
          <w:rFonts w:ascii="Arial" w:hAnsi="Arial" w:cs="Arial"/>
          <w:color w:val="000000" w:themeColor="text1"/>
        </w:rPr>
        <w:t>which</w:t>
      </w:r>
      <w:proofErr w:type="spellEnd"/>
      <w:r w:rsidR="00333FBF" w:rsidRPr="00333FBF">
        <w:rPr>
          <w:rFonts w:ascii="Arial" w:hAnsi="Arial" w:cs="Arial"/>
          <w:color w:val="000000" w:themeColor="text1"/>
        </w:rPr>
        <w:t xml:space="preserve"> are currently applicable, are detailed in </w:t>
      </w:r>
      <w:r w:rsidR="00333FBF" w:rsidRPr="00333FBF">
        <w:rPr>
          <w:rFonts w:ascii="Arial" w:hAnsi="Arial" w:cs="Arial"/>
          <w:b/>
          <w:color w:val="000000" w:themeColor="text1"/>
        </w:rPr>
        <w:t xml:space="preserve">The Company's Statement of Use of System Charges </w:t>
      </w:r>
      <w:r w:rsidR="00333FBF" w:rsidRPr="00333FBF">
        <w:rPr>
          <w:rFonts w:ascii="Arial" w:hAnsi="Arial" w:cs="Arial"/>
          <w:color w:val="000000" w:themeColor="text1"/>
        </w:rPr>
        <w:t xml:space="preserve">which is available from the </w:t>
      </w:r>
      <w:r w:rsidR="00333FBF" w:rsidRPr="00333FBF">
        <w:rPr>
          <w:rFonts w:ascii="Arial" w:hAnsi="Arial" w:cs="Arial"/>
          <w:b/>
          <w:color w:val="000000" w:themeColor="text1"/>
        </w:rPr>
        <w:t>Charging website</w:t>
      </w:r>
      <w:r w:rsidR="00333FBF" w:rsidRPr="00333FBF">
        <w:rPr>
          <w:rFonts w:ascii="Arial" w:hAnsi="Arial" w:cs="Arial"/>
          <w:color w:val="000000" w:themeColor="text1"/>
        </w:rPr>
        <w:t>.</w:t>
      </w:r>
    </w:p>
    <w:p w14:paraId="69DE59B5" w14:textId="3CA5E37A" w:rsidR="006661FE" w:rsidRDefault="006661FE">
      <w:pPr>
        <w:pStyle w:val="1"/>
        <w:ind w:left="1474" w:hanging="709"/>
        <w:jc w:val="both"/>
        <w:rPr>
          <w:ins w:id="862" w:author="Author"/>
        </w:rPr>
      </w:pPr>
    </w:p>
    <w:p w14:paraId="0C809280" w14:textId="77777777" w:rsidR="006661FE" w:rsidRPr="00101E15" w:rsidRDefault="006661FE" w:rsidP="00290D83">
      <w:pPr>
        <w:pStyle w:val="1"/>
        <w:ind w:left="1474"/>
        <w:jc w:val="both"/>
        <w:rPr>
          <w:b/>
          <w:u w:val="single"/>
        </w:rPr>
      </w:pPr>
    </w:p>
    <w:p w14:paraId="3B80F0FF" w14:textId="763F72C8" w:rsidR="008A38A9" w:rsidRPr="00101E15" w:rsidDel="00281E0F" w:rsidRDefault="008A38A9" w:rsidP="00290D83">
      <w:pPr>
        <w:pStyle w:val="Heading3"/>
        <w:ind w:left="1474" w:firstLine="720"/>
        <w:jc w:val="both"/>
        <w:rPr>
          <w:del w:id="863" w:author="Mott(ESO), Paul" w:date="2023-03-15T22:12:00Z"/>
          <w:rFonts w:ascii="Arial" w:hAnsi="Arial" w:cs="Arial"/>
          <w:b/>
        </w:rPr>
      </w:pPr>
      <w:bookmarkStart w:id="864" w:name="_Toc274049685"/>
      <w:bookmarkStart w:id="865" w:name="_Toc49661113"/>
      <w:del w:id="866" w:author="Mott(ESO), Paul" w:date="2023-03-15T22:12:00Z">
        <w:r w:rsidRPr="00101E15" w:rsidDel="00281E0F">
          <w:rPr>
            <w:rFonts w:ascii="Arial" w:hAnsi="Arial" w:cs="Arial"/>
            <w:b/>
          </w:rPr>
          <w:delText xml:space="preserve">Onshore Expansion Factors in RIIO-T2 </w:delText>
        </w:r>
      </w:del>
    </w:p>
    <w:p w14:paraId="5CAA3ED3" w14:textId="35D74213" w:rsidR="008A38A9" w:rsidRPr="008A38A9" w:rsidRDefault="008A38A9" w:rsidP="00290D83">
      <w:pPr>
        <w:pStyle w:val="Heading3"/>
        <w:ind w:left="1474" w:hanging="981"/>
        <w:jc w:val="both"/>
        <w:rPr>
          <w:rFonts w:ascii="Arial" w:hAnsi="Arial" w:cs="Arial"/>
          <w:b/>
        </w:rPr>
      </w:pPr>
      <w:del w:id="867" w:author="Mott(ESO), Paul" w:date="2023-03-15T22:12:00Z">
        <w:r w:rsidRPr="00101E15" w:rsidDel="00281E0F">
          <w:rPr>
            <w:rFonts w:ascii="Arial" w:hAnsi="Arial" w:cs="Arial"/>
          </w:rPr>
          <w:delText xml:space="preserve">14.15.79A </w:delText>
        </w:r>
      </w:del>
      <w:del w:id="868" w:author="Author">
        <w:r w:rsidRPr="00101E15" w:rsidDel="00905018">
          <w:rPr>
            <w:rFonts w:ascii="Arial" w:hAnsi="Arial" w:cs="Arial"/>
          </w:rPr>
          <w:delTex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delText>
        </w:r>
        <w:r w:rsidR="00267733" w:rsidRPr="00267733" w:rsidDel="00905018">
          <w:rPr>
            <w:rFonts w:ascii="Arial" w:hAnsi="Arial" w:cs="Arial"/>
            <w:b/>
            <w:color w:val="000000" w:themeColor="text1"/>
            <w:szCs w:val="20"/>
          </w:rPr>
          <w:delText>Financial Year</w:delText>
        </w:r>
        <w:r w:rsidR="006E173F" w:rsidRPr="00101E15" w:rsidDel="00905018">
          <w:rPr>
            <w:rFonts w:ascii="Arial" w:hAnsi="Arial" w:cs="Arial"/>
          </w:rPr>
          <w:delText>. For clarity HVDC circuits and sub-sea AC cable will continue to be calculated in accordance with 14.15.75.</w:delText>
        </w:r>
      </w:del>
    </w:p>
    <w:p w14:paraId="0A391CD7" w14:textId="77777777" w:rsidR="008A38A9" w:rsidRDefault="008A38A9" w:rsidP="00290D83">
      <w:pPr>
        <w:pStyle w:val="Heading3"/>
        <w:ind w:left="1474" w:firstLine="709"/>
        <w:jc w:val="both"/>
        <w:rPr>
          <w:rFonts w:ascii="Arial" w:hAnsi="Arial" w:cs="Arial"/>
          <w:b/>
        </w:rPr>
      </w:pPr>
    </w:p>
    <w:p w14:paraId="4C142511" w14:textId="1BEBA0C4" w:rsidR="006661FE" w:rsidRPr="00887323" w:rsidRDefault="006661FE" w:rsidP="00290D83">
      <w:pPr>
        <w:pStyle w:val="Heading3"/>
        <w:ind w:left="1474" w:firstLine="709"/>
        <w:jc w:val="both"/>
        <w:rPr>
          <w:rFonts w:ascii="Arial" w:hAnsi="Arial" w:cs="Arial"/>
          <w:b/>
        </w:rPr>
      </w:pPr>
      <w:r w:rsidRPr="00887323">
        <w:rPr>
          <w:rFonts w:ascii="Arial" w:hAnsi="Arial" w:cs="Arial"/>
          <w:b/>
        </w:rPr>
        <w:t xml:space="preserve">Offshore Circuit </w:t>
      </w:r>
      <w:ins w:id="869" w:author="Author">
        <w:r w:rsidR="0066342D" w:rsidRPr="0066342D">
          <w:rPr>
            <w:rFonts w:ascii="Arial" w:hAnsi="Arial" w:cs="Arial"/>
            <w:b/>
          </w:rPr>
          <w:t>expansion constants</w:t>
        </w:r>
      </w:ins>
      <w:del w:id="870" w:author="Author">
        <w:r w:rsidRPr="00887323" w:rsidDel="0066342D">
          <w:rPr>
            <w:rFonts w:ascii="Arial" w:hAnsi="Arial" w:cs="Arial"/>
            <w:b/>
          </w:rPr>
          <w:delText>Expansion Factors</w:delText>
        </w:r>
      </w:del>
      <w:bookmarkEnd w:id="864"/>
    </w:p>
    <w:p w14:paraId="3BDEE986" w14:textId="7BCED93F" w:rsidR="006661FE" w:rsidRDefault="006661FE" w:rsidP="00BB7BF3">
      <w:pPr>
        <w:pStyle w:val="1"/>
        <w:numPr>
          <w:ilvl w:val="0"/>
          <w:numId w:val="171"/>
        </w:numPr>
        <w:jc w:val="both"/>
      </w:pPr>
      <w:r>
        <w:t xml:space="preserve">Offshore </w:t>
      </w:r>
      <w:ins w:id="871" w:author="Author">
        <w:r w:rsidR="0066342D">
          <w:t>expansion constants</w:t>
        </w:r>
        <w:r w:rsidR="0066342D" w:rsidDel="0066342D">
          <w:t xml:space="preserve"> </w:t>
        </w:r>
      </w:ins>
      <w:del w:id="872" w:author="Author">
        <w:r w:rsidDel="0066342D">
          <w:delText xml:space="preserve">expansion factors </w:delText>
        </w:r>
      </w:del>
      <w:r>
        <w:t>(£/</w:t>
      </w:r>
      <w:proofErr w:type="spellStart"/>
      <w:r>
        <w:t>MWkm</w:t>
      </w:r>
      <w:proofErr w:type="spellEnd"/>
      <w:r>
        <w:t xml:space="preserve">) are derived from information provided by Offshore Transmission Owners for each offshore circuit.  Offshore </w:t>
      </w:r>
      <w:ins w:id="873" w:author="Author">
        <w:r w:rsidR="0066342D">
          <w:t xml:space="preserve">expansion </w:t>
        </w:r>
        <w:proofErr w:type="spellStart"/>
        <w:r w:rsidR="0066342D">
          <w:t>constants</w:t>
        </w:r>
      </w:ins>
      <w:del w:id="874" w:author="Author">
        <w:r w:rsidDel="0066342D">
          <w:delText xml:space="preserve">expansion factors </w:delText>
        </w:r>
      </w:del>
      <w:r>
        <w:t>are</w:t>
      </w:r>
      <w:proofErr w:type="spellEnd"/>
      <w:r>
        <w:t xml:space="preserv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71B1862E" w14:textId="77777777" w:rsidR="006661FE" w:rsidRDefault="006661FE" w:rsidP="00290D83">
      <w:pPr>
        <w:pStyle w:val="1"/>
        <w:ind w:left="1474"/>
        <w:jc w:val="both"/>
      </w:pPr>
    </w:p>
    <w:p w14:paraId="42757E02" w14:textId="25CBBA06" w:rsidR="006661FE" w:rsidRDefault="006661FE" w:rsidP="00BB7BF3">
      <w:pPr>
        <w:pStyle w:val="1"/>
        <w:numPr>
          <w:ilvl w:val="0"/>
          <w:numId w:val="171"/>
        </w:numPr>
        <w:jc w:val="both"/>
        <w:rPr>
          <w:ins w:id="875" w:author="Author"/>
        </w:rPr>
      </w:pPr>
      <w:r>
        <w:t xml:space="preserve">In </w:t>
      </w:r>
      <w:proofErr w:type="gramStart"/>
      <w:r>
        <w:t>the  year</w:t>
      </w:r>
      <w:proofErr w:type="gramEnd"/>
      <w:r>
        <w:t xml:space="preserve"> </w:t>
      </w:r>
      <w:r w:rsidR="00EE18A1">
        <w:t xml:space="preserve">that the offshore transmission assets are transferred to the Offshore Transmission Owner </w:t>
      </w:r>
      <w:r>
        <w:t xml:space="preserve">, the offshore circuit </w:t>
      </w:r>
      <w:ins w:id="876" w:author="Author">
        <w:r w:rsidR="0066342D">
          <w:t xml:space="preserve">expansion </w:t>
        </w:r>
        <w:proofErr w:type="spellStart"/>
        <w:r w:rsidR="0066342D">
          <w:t>constant</w:t>
        </w:r>
      </w:ins>
      <w:del w:id="877" w:author="Author">
        <w:r w:rsidDel="0066342D">
          <w:delText xml:space="preserve">expansion factor </w:delText>
        </w:r>
      </w:del>
      <w:r>
        <w:t>would</w:t>
      </w:r>
      <w:proofErr w:type="spellEnd"/>
      <w:r>
        <w:t xml:space="preserve"> be calculated as follows:</w:t>
      </w:r>
    </w:p>
    <w:p w14:paraId="517DA1E6" w14:textId="77777777" w:rsidR="0066342D" w:rsidRDefault="0066342D" w:rsidP="00290D83">
      <w:pPr>
        <w:pStyle w:val="ListParagraph"/>
        <w:rPr>
          <w:ins w:id="878" w:author="Author"/>
        </w:rPr>
      </w:pPr>
    </w:p>
    <w:p w14:paraId="13AC3BC5" w14:textId="3203E46D" w:rsidR="0066342D" w:rsidDel="002D6F27" w:rsidRDefault="0066342D" w:rsidP="00290D83">
      <w:pPr>
        <w:pStyle w:val="1"/>
        <w:jc w:val="both"/>
        <w:rPr>
          <w:del w:id="879" w:author="Mott(ESO), Paul" w:date="2023-03-15T17:08:00Z"/>
        </w:rPr>
      </w:pPr>
      <w:ins w:id="880" w:author="Author">
        <w:del w:id="881" w:author="Mott(ESO), Paul" w:date="2023-03-15T17:08:00Z">
          <w:r w:rsidDel="002D6F27">
            <w:rPr>
              <w:rFonts w:cs="Arial"/>
              <w:szCs w:val="22"/>
            </w:rPr>
            <w:delText>CRevOFTO1 / (L x CircRat)</w:delText>
          </w:r>
        </w:del>
      </w:ins>
    </w:p>
    <w:p w14:paraId="306FF0C3" w14:textId="77777777" w:rsidR="006661FE" w:rsidRDefault="006661FE">
      <w:pPr>
        <w:pStyle w:val="1"/>
        <w:ind w:left="1474"/>
        <w:jc w:val="both"/>
        <w:rPr>
          <w:ins w:id="882" w:author="Mott(ESO), Paul" w:date="2023-03-15T17:08:00Z"/>
        </w:rPr>
      </w:pPr>
    </w:p>
    <w:p w14:paraId="342D2F6B" w14:textId="066A6F40" w:rsidR="00057E4C" w:rsidRPr="00290D83" w:rsidRDefault="00000000">
      <w:pPr>
        <w:pStyle w:val="1"/>
        <w:ind w:left="1474"/>
        <w:jc w:val="both"/>
        <w:rPr>
          <w:ins w:id="883" w:author="Mott(ESO), Paul" w:date="2023-03-15T17:08:00Z"/>
        </w:rPr>
      </w:pPr>
      <m:oMathPara>
        <m:oMath>
          <m:f>
            <m:fPr>
              <m:ctrlPr>
                <w:ins w:id="884" w:author="Mott(ESO), Paul" w:date="2023-03-15T17:08:00Z">
                  <w:rPr>
                    <w:rFonts w:ascii="Cambria Math" w:hAnsi="Cambria Math"/>
                    <w:i/>
                  </w:rPr>
                </w:ins>
              </m:ctrlPr>
            </m:fPr>
            <m:num>
              <m:r>
                <w:ins w:id="885" w:author="Mott(ESO), Paul" w:date="2023-03-15T17:08:00Z">
                  <w:rPr>
                    <w:rFonts w:ascii="Cambria Math" w:hAnsi="Cambria Math"/>
                  </w:rPr>
                  <m:t>CRevOFTO1</m:t>
                </w:ins>
              </m:r>
            </m:num>
            <m:den>
              <m:r>
                <w:ins w:id="886" w:author="Mott(ESO), Paul" w:date="2023-03-15T17:08:00Z">
                  <w:rPr>
                    <w:rFonts w:ascii="Cambria Math" w:hAnsi="Cambria Math"/>
                  </w:rPr>
                  <m:t>L x CircRat</m:t>
                </w:ins>
              </m:r>
            </m:den>
          </m:f>
        </m:oMath>
      </m:oMathPara>
    </w:p>
    <w:p w14:paraId="61408F7E" w14:textId="77777777" w:rsidR="00317837" w:rsidRPr="00317837" w:rsidRDefault="00317837">
      <w:pPr>
        <w:pStyle w:val="1"/>
        <w:ind w:left="1474"/>
        <w:jc w:val="both"/>
        <w:rPr>
          <w:ins w:id="887" w:author="Mott(ESO), Paul" w:date="2023-03-15T17:08:00Z"/>
        </w:rPr>
      </w:pPr>
    </w:p>
    <w:p w14:paraId="0C83936D" w14:textId="77777777" w:rsidR="00057E4C" w:rsidRDefault="00057E4C" w:rsidP="00290D83">
      <w:pPr>
        <w:pStyle w:val="1"/>
        <w:ind w:left="1474"/>
        <w:jc w:val="both"/>
      </w:pPr>
    </w:p>
    <w:p w14:paraId="5174411B" w14:textId="5717F18E" w:rsidR="006661FE" w:rsidRDefault="00575BBD" w:rsidP="00290D83">
      <w:pPr>
        <w:pStyle w:val="1"/>
        <w:ind w:left="1474"/>
        <w:jc w:val="center"/>
        <w:rPr>
          <w:rFonts w:cs="Arial"/>
          <w:szCs w:val="22"/>
        </w:rPr>
      </w:pPr>
      <w:del w:id="888" w:author="Author">
        <w:r w:rsidRPr="00ED5574" w:rsidDel="0066342D">
          <w:rPr>
            <w:rFonts w:cs="Arial"/>
            <w:noProof/>
            <w:position w:val="-24"/>
            <w:szCs w:val="22"/>
          </w:rPr>
          <w:drawing>
            <wp:inline distT="0" distB="0" distL="0" distR="0" wp14:anchorId="1851B832" wp14:editId="4C9ABA1D">
              <wp:extent cx="3590925" cy="3905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90925" cy="390525"/>
                      </a:xfrm>
                      <a:prstGeom prst="rect">
                        <a:avLst/>
                      </a:prstGeom>
                      <a:noFill/>
                      <a:ln>
                        <a:noFill/>
                      </a:ln>
                    </pic:spPr>
                  </pic:pic>
                </a:graphicData>
              </a:graphic>
            </wp:inline>
          </w:drawing>
        </w:r>
      </w:del>
    </w:p>
    <w:p w14:paraId="73F28199" w14:textId="77777777" w:rsidR="006661FE" w:rsidRDefault="006661FE" w:rsidP="00290D83">
      <w:pPr>
        <w:pStyle w:val="1"/>
        <w:ind w:left="1474" w:firstLine="709"/>
        <w:jc w:val="both"/>
        <w:rPr>
          <w:rFonts w:cs="Arial"/>
          <w:szCs w:val="22"/>
        </w:rPr>
      </w:pPr>
      <w:r>
        <w:rPr>
          <w:rFonts w:cs="Arial"/>
          <w:szCs w:val="22"/>
        </w:rPr>
        <w:t>Where:</w:t>
      </w:r>
    </w:p>
    <w:p w14:paraId="3962ADCA" w14:textId="77777777" w:rsidR="006661FE" w:rsidRDefault="006661FE" w:rsidP="00290D83">
      <w:pPr>
        <w:pStyle w:val="1"/>
        <w:ind w:left="1474" w:firstLine="709"/>
        <w:jc w:val="both"/>
        <w:rPr>
          <w:rFonts w:cs="Arial"/>
          <w:szCs w:val="22"/>
        </w:rPr>
      </w:pPr>
    </w:p>
    <w:p w14:paraId="19B1E4BE" w14:textId="77777777" w:rsidR="006661FE" w:rsidRDefault="006661FE" w:rsidP="00290D83">
      <w:pPr>
        <w:pStyle w:val="1"/>
        <w:ind w:left="1474"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58A11601" w14:textId="77777777" w:rsidR="006661FE" w:rsidRDefault="006661FE" w:rsidP="00290D83">
      <w:pPr>
        <w:pStyle w:val="1"/>
        <w:ind w:left="1474"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6D5FB0E" w14:textId="77777777" w:rsidR="006661FE" w:rsidRDefault="006661FE" w:rsidP="00290D83">
      <w:pPr>
        <w:pStyle w:val="1"/>
        <w:ind w:left="1474"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4A0D27FE" w14:textId="77777777" w:rsidR="006661FE" w:rsidRDefault="006661FE" w:rsidP="00290D83">
      <w:pPr>
        <w:pStyle w:val="1"/>
        <w:ind w:left="1474" w:firstLine="709"/>
        <w:jc w:val="both"/>
      </w:pPr>
    </w:p>
    <w:p w14:paraId="75C4284B" w14:textId="32DF4421" w:rsidR="006661FE" w:rsidRDefault="006661FE" w:rsidP="00D43450">
      <w:pPr>
        <w:pStyle w:val="1"/>
        <w:numPr>
          <w:ilvl w:val="0"/>
          <w:numId w:val="171"/>
        </w:numPr>
        <w:jc w:val="both"/>
        <w:rPr>
          <w:ins w:id="889" w:author="Author"/>
        </w:rPr>
      </w:pPr>
      <w:r>
        <w:t xml:space="preserve">In all subsequent years, the offshore </w:t>
      </w:r>
      <w:ins w:id="890" w:author="Author">
        <w:r w:rsidR="0066342D">
          <w:t xml:space="preserve">expansion </w:t>
        </w:r>
        <w:proofErr w:type="spellStart"/>
        <w:r w:rsidR="0066342D">
          <w:t>constant</w:t>
        </w:r>
      </w:ins>
      <w:del w:id="891" w:author="Author">
        <w:r w:rsidDel="0066342D">
          <w:delText xml:space="preserve">circuit expansion factor </w:delText>
        </w:r>
      </w:del>
      <w:r>
        <w:t>would</w:t>
      </w:r>
      <w:proofErr w:type="spellEnd"/>
      <w:r>
        <w:t xml:space="preserve"> be calculated as follows:</w:t>
      </w:r>
    </w:p>
    <w:p w14:paraId="4E713860" w14:textId="6C4BC960" w:rsidR="002D6F27" w:rsidRDefault="002D6F27">
      <w:pPr>
        <w:pStyle w:val="1"/>
        <w:ind w:left="1474"/>
        <w:jc w:val="both"/>
        <w:rPr>
          <w:ins w:id="892" w:author="Mott(ESO), Paul" w:date="2023-03-15T17:09:00Z"/>
          <w:rFonts w:cs="Arial"/>
          <w:szCs w:val="22"/>
        </w:rPr>
      </w:pPr>
    </w:p>
    <w:p w14:paraId="74713F4E" w14:textId="19271C37" w:rsidR="002D6F27" w:rsidRPr="00290D83" w:rsidRDefault="00000000">
      <w:pPr>
        <w:pStyle w:val="1"/>
        <w:ind w:left="1474"/>
        <w:jc w:val="both"/>
        <w:rPr>
          <w:ins w:id="893" w:author="Mott(ESO), Paul" w:date="2023-03-15T17:09:00Z"/>
          <w:rFonts w:cs="Arial"/>
        </w:rPr>
      </w:pPr>
      <m:oMathPara>
        <m:oMath>
          <m:f>
            <m:fPr>
              <m:ctrlPr>
                <w:ins w:id="894" w:author="Mott(ESO), Paul" w:date="2023-03-15T17:09:00Z">
                  <w:rPr>
                    <w:rFonts w:ascii="Cambria Math" w:hAnsi="Cambria Math"/>
                    <w:i/>
                  </w:rPr>
                </w:ins>
              </m:ctrlPr>
            </m:fPr>
            <m:num>
              <m:r>
                <w:ins w:id="895" w:author="Mott(ESO), Paul" w:date="2023-03-15T17:09:00Z">
                  <w:rPr>
                    <w:rFonts w:ascii="Cambria Math" w:hAnsi="Cambria Math"/>
                  </w:rPr>
                  <m:t>AcCRevOFTO</m:t>
                </w:ins>
              </m:r>
            </m:num>
            <m:den>
              <m:r>
                <w:ins w:id="896" w:author="Mott(ESO), Paul" w:date="2023-03-15T17:09:00Z">
                  <w:rPr>
                    <w:rFonts w:ascii="Cambria Math" w:hAnsi="Cambria Math"/>
                  </w:rPr>
                  <m:t>L x CircRat</m:t>
                </w:ins>
              </m:r>
            </m:den>
          </m:f>
        </m:oMath>
      </m:oMathPara>
    </w:p>
    <w:p w14:paraId="0C723630" w14:textId="77777777" w:rsidR="00290D83" w:rsidRPr="00290D83" w:rsidRDefault="00290D83" w:rsidP="00290D83">
      <w:pPr>
        <w:pStyle w:val="1"/>
        <w:ind w:left="1474"/>
        <w:jc w:val="both"/>
        <w:rPr>
          <w:rFonts w:cs="Arial"/>
        </w:rPr>
      </w:pPr>
    </w:p>
    <w:p w14:paraId="014AAA1B" w14:textId="77777777" w:rsidR="006661FE" w:rsidRDefault="006661FE" w:rsidP="00290D83">
      <w:pPr>
        <w:pStyle w:val="1"/>
        <w:ind w:left="1474"/>
        <w:jc w:val="both"/>
      </w:pPr>
    </w:p>
    <w:p w14:paraId="286C6DCE" w14:textId="537F7BA9" w:rsidR="006661FE" w:rsidRDefault="00575BBD" w:rsidP="00290D83">
      <w:pPr>
        <w:pStyle w:val="1"/>
        <w:ind w:left="1474"/>
        <w:jc w:val="center"/>
        <w:rPr>
          <w:rFonts w:cs="Arial"/>
          <w:szCs w:val="22"/>
        </w:rPr>
      </w:pPr>
      <w:del w:id="897" w:author="Author">
        <w:r w:rsidRPr="00ED5574" w:rsidDel="0066342D">
          <w:rPr>
            <w:rFonts w:cs="Arial"/>
            <w:noProof/>
            <w:position w:val="-24"/>
            <w:szCs w:val="22"/>
          </w:rPr>
          <w:drawing>
            <wp:inline distT="0" distB="0" distL="0" distR="0" wp14:anchorId="121413AF" wp14:editId="5CB7E79F">
              <wp:extent cx="3705225" cy="39052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05225" cy="390525"/>
                      </a:xfrm>
                      <a:prstGeom prst="rect">
                        <a:avLst/>
                      </a:prstGeom>
                      <a:noFill/>
                      <a:ln>
                        <a:noFill/>
                      </a:ln>
                    </pic:spPr>
                  </pic:pic>
                </a:graphicData>
              </a:graphic>
            </wp:inline>
          </w:drawing>
        </w:r>
      </w:del>
    </w:p>
    <w:p w14:paraId="62BD40D1" w14:textId="77777777" w:rsidR="006661FE" w:rsidRDefault="006661FE" w:rsidP="00290D83">
      <w:pPr>
        <w:pStyle w:val="1"/>
        <w:ind w:left="1474"/>
        <w:rPr>
          <w:rFonts w:cs="Arial"/>
          <w:szCs w:val="22"/>
        </w:rPr>
      </w:pPr>
    </w:p>
    <w:p w14:paraId="116C741F" w14:textId="77777777" w:rsidR="006661FE" w:rsidRDefault="006661FE" w:rsidP="00290D83">
      <w:pPr>
        <w:pStyle w:val="1"/>
        <w:ind w:left="1474" w:firstLine="709"/>
        <w:jc w:val="both"/>
        <w:rPr>
          <w:rFonts w:cs="Arial"/>
          <w:szCs w:val="22"/>
        </w:rPr>
      </w:pPr>
      <w:r>
        <w:rPr>
          <w:rFonts w:cs="Arial"/>
          <w:szCs w:val="22"/>
        </w:rPr>
        <w:tab/>
        <w:t>Where:</w:t>
      </w:r>
    </w:p>
    <w:p w14:paraId="08AF917F" w14:textId="77777777" w:rsidR="006661FE" w:rsidRDefault="006661FE" w:rsidP="00290D83">
      <w:pPr>
        <w:pStyle w:val="1"/>
        <w:ind w:left="1474" w:firstLine="709"/>
        <w:jc w:val="both"/>
        <w:rPr>
          <w:rFonts w:cs="Arial"/>
          <w:szCs w:val="22"/>
        </w:rPr>
      </w:pPr>
    </w:p>
    <w:p w14:paraId="526D6C82" w14:textId="1262E5EA" w:rsidR="006661FE" w:rsidRDefault="0066342D" w:rsidP="00290D83">
      <w:pPr>
        <w:pStyle w:val="1"/>
        <w:tabs>
          <w:tab w:val="left" w:pos="2835"/>
        </w:tabs>
        <w:ind w:left="1474" w:hanging="2835"/>
        <w:jc w:val="both"/>
        <w:rPr>
          <w:rFonts w:cs="Arial"/>
          <w:szCs w:val="22"/>
        </w:rPr>
      </w:pPr>
      <w:ins w:id="898" w:author="Author">
        <w:r>
          <w:rPr>
            <w:rFonts w:cs="Arial"/>
            <w:szCs w:val="22"/>
          </w:rPr>
          <w:tab/>
        </w:r>
      </w:ins>
      <w:proofErr w:type="spellStart"/>
      <w:r w:rsidR="006661FE">
        <w:rPr>
          <w:rFonts w:cs="Arial"/>
          <w:szCs w:val="22"/>
        </w:rPr>
        <w:t>AvCRevOFTO</w:t>
      </w:r>
      <w:proofErr w:type="spellEnd"/>
      <w:r w:rsidR="006661FE">
        <w:rPr>
          <w:rFonts w:cs="Arial"/>
          <w:szCs w:val="22"/>
        </w:rPr>
        <w:tab/>
        <w:t xml:space="preserve"> = </w:t>
      </w:r>
      <w:r w:rsidR="006661FE">
        <w:rPr>
          <w:rFonts w:cs="Arial"/>
          <w:szCs w:val="22"/>
        </w:rPr>
        <w:tab/>
        <w:t>The annual offshore circuit revenue averaged over the remaining years of the onshore National Electricity Transmission System Operator (NETSO) price control</w:t>
      </w:r>
    </w:p>
    <w:p w14:paraId="4AE899FB" w14:textId="77777777" w:rsidR="006661FE" w:rsidRDefault="006661FE" w:rsidP="00290D83">
      <w:pPr>
        <w:pStyle w:val="1"/>
        <w:tabs>
          <w:tab w:val="left" w:pos="2835"/>
        </w:tabs>
        <w:ind w:left="1474"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58681B75" w14:textId="77777777" w:rsidR="006661FE" w:rsidRPr="001646AB" w:rsidRDefault="006661FE" w:rsidP="00290D83">
      <w:pPr>
        <w:pStyle w:val="1"/>
        <w:tabs>
          <w:tab w:val="left" w:pos="2835"/>
        </w:tabs>
        <w:ind w:left="1474"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2CF23936" w14:textId="77777777" w:rsidR="006661FE" w:rsidRPr="00A51DF5" w:rsidRDefault="006661FE" w:rsidP="00290D83">
      <w:pPr>
        <w:pStyle w:val="1"/>
        <w:tabs>
          <w:tab w:val="left" w:pos="2835"/>
        </w:tabs>
        <w:ind w:left="1474" w:firstLine="709"/>
        <w:jc w:val="both"/>
        <w:rPr>
          <w:rFonts w:cs="Arial"/>
          <w:szCs w:val="22"/>
        </w:rPr>
      </w:pPr>
    </w:p>
    <w:p w14:paraId="6389A10F" w14:textId="77777777" w:rsidR="00125177" w:rsidRPr="002052BD" w:rsidRDefault="00125177" w:rsidP="00D43450">
      <w:pPr>
        <w:pStyle w:val="1"/>
        <w:numPr>
          <w:ilvl w:val="0"/>
          <w:numId w:val="171"/>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31F4B17D" w14:textId="77777777" w:rsidR="00125177" w:rsidRPr="001646AB" w:rsidRDefault="00125177" w:rsidP="00290D83">
      <w:pPr>
        <w:pStyle w:val="1"/>
        <w:ind w:left="1474"/>
        <w:jc w:val="both"/>
      </w:pPr>
    </w:p>
    <w:p w14:paraId="1349D79D" w14:textId="049B22E7" w:rsidR="004F04BE" w:rsidRPr="002052BD" w:rsidRDefault="006661FE" w:rsidP="00E62DC3">
      <w:pPr>
        <w:pStyle w:val="1"/>
        <w:numPr>
          <w:ilvl w:val="0"/>
          <w:numId w:val="171"/>
        </w:numPr>
        <w:jc w:val="both"/>
      </w:pPr>
      <w:r w:rsidRPr="001646AB">
        <w:t xml:space="preserve">Prevailing </w:t>
      </w:r>
      <w:del w:id="899" w:author="Mott(ESO), Paul" w:date="2023-04-16T23:52:00Z">
        <w:r w:rsidRPr="001646AB" w:rsidDel="005C29EB">
          <w:delText>OFFSHORE TRANSMISSION OWNER</w:delText>
        </w:r>
      </w:del>
      <w:ins w:id="900" w:author="Mott(ESO), Paul" w:date="2023-04-18T19:58:00Z">
        <w:r w:rsidR="00676799" w:rsidRPr="00E62DC3">
          <w:rPr>
            <w:b/>
            <w:bCs/>
          </w:rPr>
          <w:t>O</w:t>
        </w:r>
      </w:ins>
      <w:ins w:id="901" w:author="Mott(ESO), Paul" w:date="2023-04-16T23:52:00Z">
        <w:r w:rsidR="005C29EB" w:rsidRPr="00E62DC3">
          <w:rPr>
            <w:b/>
            <w:bCs/>
          </w:rPr>
          <w:t xml:space="preserve">ffshore </w:t>
        </w:r>
      </w:ins>
      <w:ins w:id="902" w:author="Mott(ESO), Paul" w:date="2023-04-18T19:58:00Z">
        <w:r w:rsidR="00676799">
          <w:rPr>
            <w:b/>
            <w:bCs/>
          </w:rPr>
          <w:t>T</w:t>
        </w:r>
      </w:ins>
      <w:ins w:id="903" w:author="Mott(ESO), Paul" w:date="2023-04-16T23:52:00Z">
        <w:r w:rsidR="005C29EB" w:rsidRPr="00E62DC3">
          <w:rPr>
            <w:b/>
            <w:bCs/>
          </w:rPr>
          <w:t xml:space="preserve">ransmission </w:t>
        </w:r>
      </w:ins>
      <w:ins w:id="904" w:author="Mott(ESO), Paul" w:date="2023-04-18T19:59:00Z">
        <w:r w:rsidR="00676799">
          <w:rPr>
            <w:b/>
            <w:bCs/>
          </w:rPr>
          <w:t>O</w:t>
        </w:r>
      </w:ins>
      <w:ins w:id="905" w:author="Mott(ESO), Paul" w:date="2023-04-16T23:52:00Z">
        <w:r w:rsidR="005C29EB" w:rsidRPr="00E62DC3">
          <w:rPr>
            <w:b/>
            <w:bCs/>
          </w:rPr>
          <w:t>wner</w:t>
        </w:r>
      </w:ins>
      <w:r w:rsidRPr="001646AB">
        <w:t xml:space="preserve"> specific expansion </w:t>
      </w:r>
      <w:del w:id="906" w:author="Author">
        <w:r w:rsidRPr="001646AB" w:rsidDel="0066342D">
          <w:delText xml:space="preserve">factors </w:delText>
        </w:r>
      </w:del>
      <w:ins w:id="907" w:author="Author">
        <w:r w:rsidR="0066342D">
          <w:t>constants</w:t>
        </w:r>
        <w:r w:rsidR="0066342D" w:rsidRPr="001646AB">
          <w:t xml:space="preserve"> </w:t>
        </w:r>
      </w:ins>
      <w:r w:rsidRPr="001646AB">
        <w:t xml:space="preserve">will be </w:t>
      </w:r>
      <w:r w:rsidRPr="00A51DF5">
        <w:t>published in</w:t>
      </w:r>
      <w:r w:rsidR="000A006D">
        <w:t xml:space="preserve"> </w:t>
      </w:r>
      <w:r w:rsidR="000A006D" w:rsidRPr="000A006D">
        <w:rPr>
          <w:rFonts w:ascii="Arial" w:hAnsi="Arial" w:cs="Arial"/>
          <w:b/>
          <w:color w:val="000000" w:themeColor="text1"/>
        </w:rPr>
        <w:t xml:space="preserve">The </w:t>
      </w:r>
      <w:r w:rsidR="000A006D" w:rsidRPr="000A006D">
        <w:rPr>
          <w:rFonts w:ascii="Arial" w:hAnsi="Arial" w:cs="Arial"/>
          <w:b/>
          <w:color w:val="000000" w:themeColor="text1"/>
        </w:rPr>
        <w:lastRenderedPageBreak/>
        <w:t>Company's Statement of Use of System Charges</w:t>
      </w:r>
      <w:r w:rsidR="000A006D" w:rsidRPr="000A006D">
        <w:rPr>
          <w:rFonts w:ascii="Arial" w:hAnsi="Arial" w:cs="Arial"/>
          <w:color w:val="000000" w:themeColor="text1"/>
        </w:rPr>
        <w:t xml:space="preserve"> </w:t>
      </w:r>
      <w:r w:rsidR="000A006D" w:rsidRPr="000A006D">
        <w:rPr>
          <w:rFonts w:ascii="Arial" w:hAnsi="Arial" w:cs="Arial"/>
        </w:rPr>
        <w:t xml:space="preserve">which is available from the </w:t>
      </w:r>
      <w:r w:rsidR="000A006D" w:rsidRPr="00290D83">
        <w:rPr>
          <w:rFonts w:ascii="Arial" w:hAnsi="Arial" w:cs="Arial"/>
          <w:bCs/>
          <w:color w:val="000000" w:themeColor="text1"/>
        </w:rPr>
        <w:t xml:space="preserve">Charging </w:t>
      </w:r>
      <w:ins w:id="908" w:author="Author">
        <w:r w:rsidR="0066342D" w:rsidRPr="00290D83">
          <w:rPr>
            <w:rFonts w:ascii="Arial" w:hAnsi="Arial" w:cs="Arial"/>
            <w:bCs/>
            <w:color w:val="000000" w:themeColor="text1"/>
          </w:rPr>
          <w:t>part of</w:t>
        </w:r>
        <w:r w:rsidR="0066342D">
          <w:rPr>
            <w:rFonts w:ascii="Arial" w:hAnsi="Arial" w:cs="Arial"/>
            <w:b/>
            <w:color w:val="000000" w:themeColor="text1"/>
          </w:rPr>
          <w:t xml:space="preserve"> The Company’s </w:t>
        </w:r>
      </w:ins>
      <w:del w:id="909" w:author="Author">
        <w:r w:rsidR="000A006D" w:rsidRPr="000A006D" w:rsidDel="0066342D">
          <w:rPr>
            <w:rFonts w:ascii="Arial" w:hAnsi="Arial" w:cs="Arial"/>
            <w:b/>
            <w:color w:val="000000" w:themeColor="text1"/>
          </w:rPr>
          <w:delText>w</w:delText>
        </w:r>
      </w:del>
      <w:ins w:id="910" w:author="Author">
        <w:r w:rsidR="0066342D">
          <w:rPr>
            <w:rFonts w:ascii="Arial" w:hAnsi="Arial" w:cs="Arial"/>
            <w:b/>
            <w:color w:val="000000" w:themeColor="text1"/>
          </w:rPr>
          <w:t>W</w:t>
        </w:r>
      </w:ins>
      <w:r w:rsidR="000A006D" w:rsidRPr="000A006D">
        <w:rPr>
          <w:rFonts w:ascii="Arial" w:hAnsi="Arial" w:cs="Arial"/>
          <w:b/>
          <w:color w:val="000000" w:themeColor="text1"/>
        </w:rPr>
        <w:t>ebsite</w:t>
      </w:r>
      <w:r w:rsidRPr="00A51DF5">
        <w:t xml:space="preserve">.  </w:t>
      </w:r>
      <w:r w:rsidR="004F04BE" w:rsidRPr="00A51DF5">
        <w:t xml:space="preserve">These shall be recalculated </w:t>
      </w:r>
      <w:r w:rsidR="00744571">
        <w:t>for</w:t>
      </w:r>
      <w:r w:rsidR="00744571"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60C45">
        <w:t>82</w:t>
      </w:r>
      <w:r w:rsidR="004F04BE" w:rsidRPr="002052BD">
        <w:t xml:space="preserve">. For each subsequent year within the price control period, these expansion </w:t>
      </w:r>
      <w:ins w:id="911" w:author="Author">
        <w:r w:rsidR="0066342D">
          <w:t>constants</w:t>
        </w:r>
        <w:r w:rsidR="0066342D" w:rsidRPr="002052BD" w:rsidDel="0066342D">
          <w:t xml:space="preserve"> </w:t>
        </w:r>
      </w:ins>
      <w:del w:id="912" w:author="Author">
        <w:r w:rsidR="004F04BE" w:rsidRPr="002052BD" w:rsidDel="0066342D">
          <w:delText xml:space="preserve">factors </w:delText>
        </w:r>
      </w:del>
      <w:r w:rsidR="004F04BE" w:rsidRPr="002052BD">
        <w:t xml:space="preserve">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12E1554A" w14:textId="77777777" w:rsidR="004F04BE" w:rsidRPr="002052BD" w:rsidRDefault="004F04BE" w:rsidP="00290D83">
      <w:pPr>
        <w:pStyle w:val="1"/>
        <w:ind w:left="1474"/>
        <w:jc w:val="both"/>
        <w:rPr>
          <w:rFonts w:ascii="Arial" w:hAnsi="Arial" w:cs="Arial"/>
          <w:szCs w:val="22"/>
        </w:rPr>
      </w:pPr>
    </w:p>
    <w:p w14:paraId="11CDA018" w14:textId="4EF52AB1" w:rsidR="00D452C9" w:rsidRDefault="005959D0" w:rsidP="00290D83">
      <w:pPr>
        <w:pStyle w:val="1"/>
        <w:ind w:left="1474" w:firstLine="720"/>
        <w:jc w:val="both"/>
        <w:rPr>
          <w:rFonts w:ascii="Arial" w:hAnsi="Arial" w:cs="Arial"/>
          <w:szCs w:val="22"/>
        </w:rPr>
      </w:pPr>
      <w:ins w:id="913" w:author="Mott(ESO), Paul" w:date="2023-04-17T00:05:00Z">
        <w:r>
          <w:rPr>
            <w:rFonts w:ascii="Arial" w:hAnsi="Arial" w:cs="Arial"/>
            <w:szCs w:val="22"/>
          </w:rPr>
          <w:t>`</w:t>
        </w:r>
      </w:ins>
    </w:p>
    <w:p w14:paraId="03425E34" w14:textId="2424ADA9" w:rsidR="00D452C9" w:rsidRPr="002052BD" w:rsidRDefault="00D452C9" w:rsidP="00290D83">
      <w:pPr>
        <w:pStyle w:val="1"/>
        <w:ind w:left="1474" w:firstLine="720"/>
        <w:jc w:val="both"/>
        <w:rPr>
          <w:rFonts w:ascii="Arial" w:hAnsi="Arial" w:cs="Arial"/>
          <w:szCs w:val="22"/>
        </w:rPr>
      </w:pPr>
      <w:r>
        <w:rPr>
          <w:noProof/>
        </w:rPr>
        <w:drawing>
          <wp:inline distT="0" distB="0" distL="0" distR="0" wp14:anchorId="2E26EBCA" wp14:editId="26306220">
            <wp:extent cx="1651000" cy="273050"/>
            <wp:effectExtent l="0" t="0" r="0" b="0"/>
            <wp:docPr id="1121566918" name="Picture 11215669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28A0092B-C50C-407E-A947-70E740481C1C}">
                          <a14:useLocalDpi xmlns:a14="http://schemas.microsoft.com/office/drawing/2010/main" val="0"/>
                        </a:ext>
                      </a:extLst>
                    </a:blip>
                    <a:stretch>
                      <a:fillRect/>
                    </a:stretch>
                  </pic:blipFill>
                  <pic:spPr>
                    <a:xfrm>
                      <a:off x="0" y="0"/>
                      <a:ext cx="1651000" cy="273050"/>
                    </a:xfrm>
                    <a:prstGeom prst="rect">
                      <a:avLst/>
                    </a:prstGeom>
                  </pic:spPr>
                </pic:pic>
              </a:graphicData>
            </a:graphic>
          </wp:inline>
        </w:drawing>
      </w:r>
    </w:p>
    <w:p w14:paraId="15CC2A0F" w14:textId="77777777" w:rsidR="004F04BE" w:rsidRPr="002052BD" w:rsidRDefault="004F04BE" w:rsidP="00290D83">
      <w:pPr>
        <w:pStyle w:val="1"/>
        <w:ind w:left="1474" w:firstLine="720"/>
        <w:jc w:val="both"/>
        <w:rPr>
          <w:rFonts w:ascii="Arial" w:hAnsi="Arial" w:cs="Arial"/>
          <w:szCs w:val="22"/>
        </w:rPr>
      </w:pPr>
    </w:p>
    <w:p w14:paraId="54764E8D" w14:textId="77777777" w:rsidR="004F04BE" w:rsidRPr="002052BD" w:rsidRDefault="004F04BE" w:rsidP="00290D83">
      <w:pPr>
        <w:pStyle w:val="1"/>
        <w:ind w:left="1474" w:firstLine="720"/>
        <w:jc w:val="both"/>
        <w:rPr>
          <w:rFonts w:ascii="Arial" w:hAnsi="Arial" w:cs="Arial"/>
          <w:szCs w:val="22"/>
        </w:rPr>
      </w:pPr>
      <w:r w:rsidRPr="002052BD">
        <w:rPr>
          <w:rFonts w:ascii="Arial" w:hAnsi="Arial" w:cs="Arial"/>
          <w:szCs w:val="22"/>
        </w:rPr>
        <w:t>where:</w:t>
      </w:r>
    </w:p>
    <w:p w14:paraId="59B04D8A" w14:textId="77777777" w:rsidR="004F04BE" w:rsidRPr="002052BD" w:rsidRDefault="004F04BE" w:rsidP="00290D83">
      <w:pPr>
        <w:pStyle w:val="1"/>
        <w:ind w:left="1474" w:firstLine="720"/>
        <w:jc w:val="both"/>
        <w:rPr>
          <w:rFonts w:ascii="Arial" w:hAnsi="Arial" w:cs="Arial"/>
          <w:szCs w:val="22"/>
        </w:rPr>
      </w:pPr>
    </w:p>
    <w:p w14:paraId="5B9B8A90" w14:textId="77777777" w:rsidR="004F04BE" w:rsidRPr="002052BD" w:rsidRDefault="004F04BE" w:rsidP="00290D83">
      <w:pPr>
        <w:tabs>
          <w:tab w:val="left" w:pos="4536"/>
        </w:tabs>
        <w:ind w:left="1474"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91F9192" w14:textId="3A7B77F9" w:rsidR="004F04BE" w:rsidRPr="002052BD" w:rsidRDefault="004F04BE" w:rsidP="00290D83">
      <w:pPr>
        <w:tabs>
          <w:tab w:val="left" w:pos="4536"/>
        </w:tabs>
        <w:ind w:left="1474"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B209762" w14:textId="77777777" w:rsidR="004F04BE" w:rsidRPr="002052BD" w:rsidRDefault="004F04BE" w:rsidP="00290D83">
      <w:pPr>
        <w:tabs>
          <w:tab w:val="left" w:pos="4536"/>
        </w:tabs>
        <w:ind w:left="1474" w:hanging="2268"/>
        <w:rPr>
          <w:rFonts w:ascii="Arial" w:hAnsi="Arial" w:cs="Arial"/>
          <w:sz w:val="22"/>
          <w:szCs w:val="22"/>
          <w:lang w:eastAsia="en-US"/>
        </w:rPr>
      </w:pPr>
    </w:p>
    <w:p w14:paraId="3C5C627E" w14:textId="77777777" w:rsidR="004F04BE" w:rsidRPr="002052BD" w:rsidRDefault="004F04BE" w:rsidP="00290D83">
      <w:pPr>
        <w:tabs>
          <w:tab w:val="left" w:pos="4536"/>
        </w:tabs>
        <w:ind w:left="1474"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F3B5816" w14:textId="694B28AE" w:rsidR="004F04BE" w:rsidRPr="002052BD" w:rsidRDefault="004F04BE" w:rsidP="00290D83">
      <w:pPr>
        <w:ind w:left="1474"/>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62AF1570" w14:textId="77777777" w:rsidR="004F04BE" w:rsidRPr="002052BD" w:rsidRDefault="004F04BE" w:rsidP="00290D83">
      <w:pPr>
        <w:ind w:left="1474"/>
        <w:rPr>
          <w:rFonts w:ascii="Arial" w:hAnsi="Arial" w:cs="Arial"/>
          <w:sz w:val="22"/>
          <w:szCs w:val="22"/>
          <w:lang w:eastAsia="en-US"/>
        </w:rPr>
      </w:pPr>
    </w:p>
    <w:p w14:paraId="71D65488" w14:textId="2C6B04DD" w:rsidR="004F04BE" w:rsidRPr="002052BD" w:rsidRDefault="003E40AA" w:rsidP="00290D83">
      <w:pPr>
        <w:tabs>
          <w:tab w:val="left" w:pos="4536"/>
        </w:tabs>
        <w:ind w:left="1474" w:hanging="2268"/>
        <w:rPr>
          <w:rFonts w:ascii="Arial" w:hAnsi="Arial" w:cs="Arial"/>
          <w:sz w:val="22"/>
          <w:szCs w:val="22"/>
          <w:lang w:eastAsia="en-US"/>
        </w:rPr>
      </w:pPr>
      <w:proofErr w:type="spellStart"/>
      <w:r>
        <w:rPr>
          <w:rFonts w:ascii="Arial" w:hAnsi="Arial" w:cs="Arial"/>
          <w:i/>
          <w:sz w:val="22"/>
          <w:szCs w:val="22"/>
          <w:lang w:eastAsia="en-US"/>
        </w:rPr>
        <w:t>TOPI</w:t>
      </w:r>
      <w:r w:rsidR="004F04BE" w:rsidRPr="002052BD">
        <w:rPr>
          <w:rFonts w:ascii="Arial" w:hAnsi="Arial" w:cs="Arial"/>
          <w:i/>
          <w:sz w:val="22"/>
          <w:szCs w:val="22"/>
          <w:vertAlign w:val="subscript"/>
          <w:lang w:eastAsia="en-US"/>
        </w:rPr>
        <w:t>t</w:t>
      </w:r>
      <w:proofErr w:type="spellEnd"/>
      <w:r w:rsidR="004F04BE"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4675E65C" w14:textId="34944EFE" w:rsidR="004F04BE" w:rsidRPr="00C6295C" w:rsidRDefault="004F04BE" w:rsidP="00290D83">
      <w:pPr>
        <w:tabs>
          <w:tab w:val="left" w:pos="4536"/>
        </w:tabs>
        <w:ind w:left="1474"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34132220" w14:textId="77777777" w:rsidR="006661FE" w:rsidRDefault="006661FE" w:rsidP="00290D83">
      <w:pPr>
        <w:pStyle w:val="1"/>
        <w:ind w:left="1474"/>
        <w:jc w:val="both"/>
      </w:pPr>
    </w:p>
    <w:p w14:paraId="5D110322" w14:textId="77777777" w:rsidR="00271E09" w:rsidRDefault="00271E09" w:rsidP="00290D83">
      <w:pPr>
        <w:pStyle w:val="1"/>
        <w:ind w:left="1474"/>
        <w:jc w:val="both"/>
      </w:pPr>
    </w:p>
    <w:p w14:paraId="70B22390" w14:textId="77777777" w:rsidR="00271E09" w:rsidRDefault="00271E09" w:rsidP="00290D83">
      <w:pPr>
        <w:pStyle w:val="1"/>
        <w:ind w:left="1474"/>
        <w:jc w:val="both"/>
      </w:pPr>
    </w:p>
    <w:p w14:paraId="7D0B40F2" w14:textId="77777777" w:rsidR="00A51DF5" w:rsidRPr="00A51DF5" w:rsidRDefault="00A51DF5" w:rsidP="00290D83">
      <w:pPr>
        <w:pStyle w:val="Default"/>
        <w:ind w:left="1474"/>
        <w:rPr>
          <w:rFonts w:ascii="Arial (W1)" w:hAnsi="Arial (W1)"/>
          <w:b/>
          <w:bCs/>
          <w:color w:val="auto"/>
          <w:sz w:val="22"/>
          <w:szCs w:val="22"/>
        </w:rPr>
      </w:pPr>
      <w:r w:rsidRPr="00A51DF5">
        <w:rPr>
          <w:rFonts w:ascii="Arial (W1)" w:hAnsi="Arial (W1)"/>
          <w:b/>
          <w:bCs/>
          <w:color w:val="auto"/>
          <w:sz w:val="22"/>
          <w:szCs w:val="22"/>
        </w:rPr>
        <w:t xml:space="preserve">Offshore Interlinks </w:t>
      </w:r>
    </w:p>
    <w:p w14:paraId="33C78B03" w14:textId="77777777" w:rsidR="00A51DF5" w:rsidRPr="00A51DF5" w:rsidRDefault="00A51DF5" w:rsidP="00290D83">
      <w:pPr>
        <w:pStyle w:val="Default"/>
        <w:ind w:left="1474"/>
        <w:rPr>
          <w:color w:val="auto"/>
          <w:sz w:val="22"/>
          <w:szCs w:val="22"/>
        </w:rPr>
      </w:pPr>
    </w:p>
    <w:p w14:paraId="092CB8C0" w14:textId="71D83D24" w:rsidR="00A51DF5" w:rsidRDefault="002A26AF" w:rsidP="00290D83">
      <w:pPr>
        <w:pStyle w:val="Default"/>
        <w:ind w:left="520"/>
        <w:rPr>
          <w:rFonts w:ascii="Arial (W1)" w:hAnsi="Arial (W1)"/>
          <w:color w:val="auto"/>
          <w:sz w:val="22"/>
          <w:szCs w:val="22"/>
        </w:rPr>
      </w:pPr>
      <w:del w:id="914" w:author="Mott(ESO), Paul" w:date="2023-03-15T17:11:00Z">
        <w:r w:rsidDel="00290D83">
          <w:rPr>
            <w:rFonts w:ascii="Arial (W1)" w:hAnsi="Arial (W1)"/>
            <w:color w:val="auto"/>
            <w:sz w:val="22"/>
            <w:szCs w:val="22"/>
          </w:rPr>
          <w:delText xml:space="preserve">        </w:delText>
        </w:r>
      </w:del>
      <w:r w:rsidR="00A51DF5" w:rsidRPr="00A51DF5">
        <w:rPr>
          <w:rFonts w:ascii="Arial (W1)" w:hAnsi="Arial (W1)"/>
          <w:color w:val="auto"/>
          <w:sz w:val="22"/>
          <w:szCs w:val="22"/>
        </w:rPr>
        <w:t>14.15.</w:t>
      </w:r>
      <w:r w:rsidR="00A51DF5">
        <w:rPr>
          <w:rFonts w:ascii="Arial (W1)" w:hAnsi="Arial (W1)"/>
          <w:color w:val="auto"/>
          <w:sz w:val="22"/>
          <w:szCs w:val="22"/>
        </w:rPr>
        <w:t>8</w:t>
      </w:r>
      <w:ins w:id="915" w:author="Mott(ESO), Paul" w:date="2023-03-15T17:12:00Z">
        <w:r w:rsidR="00290D83">
          <w:rPr>
            <w:rFonts w:ascii="Arial (W1)" w:hAnsi="Arial (W1)"/>
            <w:color w:val="auto"/>
            <w:sz w:val="22"/>
            <w:szCs w:val="22"/>
          </w:rPr>
          <w:t>7</w:t>
        </w:r>
      </w:ins>
      <w:del w:id="916" w:author="Mott(ESO), Paul" w:date="2023-03-15T17:12:00Z">
        <w:r w:rsidR="00A51DF5" w:rsidDel="00290D83">
          <w:rPr>
            <w:rFonts w:ascii="Arial (W1)" w:hAnsi="Arial (W1)"/>
            <w:color w:val="auto"/>
            <w:sz w:val="22"/>
            <w:szCs w:val="22"/>
          </w:rPr>
          <w:delText>5</w:delText>
        </w:r>
      </w:del>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13B85C3E" w14:textId="77777777" w:rsidR="00277DA2" w:rsidRDefault="00277DA2" w:rsidP="00290D83">
      <w:pPr>
        <w:pStyle w:val="Default"/>
        <w:ind w:left="1474" w:hanging="1440"/>
        <w:rPr>
          <w:rFonts w:ascii="Arial (W1)" w:hAnsi="Arial (W1)"/>
          <w:color w:val="auto"/>
          <w:sz w:val="22"/>
          <w:szCs w:val="22"/>
        </w:rPr>
      </w:pPr>
    </w:p>
    <w:p w14:paraId="22B77CBC" w14:textId="77777777" w:rsidR="00277DA2" w:rsidRDefault="00277DA2" w:rsidP="00290D83">
      <w:pPr>
        <w:pStyle w:val="Default"/>
        <w:ind w:left="1474" w:firstLine="720"/>
        <w:rPr>
          <w:rFonts w:ascii="Arial (W1)" w:hAnsi="Arial (W1)"/>
          <w:sz w:val="22"/>
          <w:szCs w:val="22"/>
        </w:rPr>
      </w:pPr>
      <w:r w:rsidRPr="00277DA2">
        <w:rPr>
          <w:rFonts w:ascii="Arial (W1)" w:hAnsi="Arial (W1)"/>
          <w:sz w:val="22"/>
          <w:szCs w:val="22"/>
        </w:rPr>
        <w:t xml:space="preserve">Where: </w:t>
      </w:r>
    </w:p>
    <w:p w14:paraId="7438F356" w14:textId="77777777" w:rsidR="00277DA2" w:rsidRPr="00277DA2" w:rsidRDefault="00277DA2" w:rsidP="00290D83">
      <w:pPr>
        <w:pStyle w:val="Default"/>
        <w:ind w:left="1474" w:firstLine="720"/>
        <w:rPr>
          <w:rFonts w:ascii="Arial (W1)" w:hAnsi="Arial (W1)"/>
          <w:sz w:val="22"/>
          <w:szCs w:val="22"/>
        </w:rPr>
      </w:pPr>
    </w:p>
    <w:p w14:paraId="47DC2F8A" w14:textId="77777777" w:rsidR="00277DA2" w:rsidRDefault="00277DA2" w:rsidP="00290D83">
      <w:pPr>
        <w:pStyle w:val="Default"/>
        <w:ind w:left="1474"/>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6518A05D" w14:textId="77777777" w:rsidR="00277DA2" w:rsidRDefault="00277DA2" w:rsidP="00290D83">
      <w:pPr>
        <w:pStyle w:val="Default"/>
        <w:ind w:left="1474"/>
        <w:rPr>
          <w:rFonts w:ascii="Arial (W1)" w:hAnsi="Arial (W1)"/>
          <w:sz w:val="22"/>
          <w:szCs w:val="22"/>
        </w:rPr>
      </w:pPr>
    </w:p>
    <w:p w14:paraId="7CCD0AD0" w14:textId="77777777" w:rsidR="00277DA2" w:rsidRPr="00277DA2" w:rsidRDefault="00277DA2" w:rsidP="00290D83">
      <w:pPr>
        <w:pStyle w:val="Default"/>
        <w:ind w:left="1474"/>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6124D781" w14:textId="77777777" w:rsidR="00277DA2" w:rsidRPr="00277DA2" w:rsidRDefault="00277DA2" w:rsidP="00290D83">
      <w:pPr>
        <w:pStyle w:val="Default"/>
        <w:ind w:left="1474"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5D6C5923" w14:textId="77777777" w:rsidR="00277DA2" w:rsidRPr="00277DA2" w:rsidRDefault="00277DA2" w:rsidP="00290D83">
      <w:pPr>
        <w:pStyle w:val="Default"/>
        <w:ind w:left="1474"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20A4756C" w14:textId="77777777" w:rsidR="00277DA2" w:rsidRPr="00277DA2" w:rsidRDefault="00277DA2" w:rsidP="00290D83">
      <w:pPr>
        <w:pStyle w:val="Default"/>
        <w:ind w:left="1474"/>
        <w:rPr>
          <w:rFonts w:ascii="Arial (W1)" w:hAnsi="Arial (W1)"/>
          <w:sz w:val="22"/>
          <w:szCs w:val="22"/>
        </w:rPr>
      </w:pPr>
    </w:p>
    <w:p w14:paraId="603984AD" w14:textId="77777777" w:rsidR="00277DA2" w:rsidRDefault="00277DA2" w:rsidP="00290D83">
      <w:pPr>
        <w:pStyle w:val="Default"/>
        <w:ind w:left="1474"/>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19A3D5E3" w14:textId="77777777" w:rsidR="00277DA2" w:rsidRDefault="00277DA2" w:rsidP="00290D83">
      <w:pPr>
        <w:pStyle w:val="Default"/>
        <w:ind w:left="1474"/>
        <w:rPr>
          <w:rFonts w:ascii="Arial (W1)" w:hAnsi="Arial (W1)"/>
          <w:sz w:val="22"/>
          <w:szCs w:val="22"/>
        </w:rPr>
      </w:pPr>
    </w:p>
    <w:p w14:paraId="3D5134AA"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For Substation A: </w:t>
      </w:r>
    </w:p>
    <w:p w14:paraId="6F5E375F"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0C7F1AA5" w14:textId="77777777" w:rsidR="00926FF8" w:rsidRPr="00277DA2" w:rsidRDefault="00926FF8" w:rsidP="00290D83">
      <w:pPr>
        <w:pStyle w:val="Default"/>
        <w:ind w:left="1474"/>
        <w:rPr>
          <w:rFonts w:ascii="Arial (W1)" w:hAnsi="Arial (W1)"/>
          <w:sz w:val="22"/>
          <w:szCs w:val="22"/>
        </w:rPr>
      </w:pPr>
    </w:p>
    <w:p w14:paraId="032DEB69"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lastRenderedPageBreak/>
        <w:t xml:space="preserve">For Substation B: </w:t>
      </w:r>
    </w:p>
    <w:p w14:paraId="13ACC8DB"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66A22564"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5816822" w14:textId="77777777" w:rsidR="00277DA2" w:rsidRPr="004D2270" w:rsidRDefault="00277DA2" w:rsidP="00290D83">
      <w:pPr>
        <w:pStyle w:val="Default"/>
        <w:ind w:left="1474"/>
        <w:rPr>
          <w:rFonts w:ascii="Arial (W1)" w:hAnsi="Arial (W1)"/>
          <w:sz w:val="22"/>
          <w:szCs w:val="22"/>
        </w:rPr>
      </w:pPr>
    </w:p>
    <w:p w14:paraId="0084D565"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lang w:val="it-IT"/>
        </w:rPr>
        <w:t>For Substation C:</w:t>
      </w:r>
    </w:p>
    <w:p w14:paraId="02FB2CAE"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78EDD066" w14:textId="77777777" w:rsidR="00277DA2" w:rsidRPr="00F3009F" w:rsidRDefault="00277DA2" w:rsidP="00290D83">
      <w:pPr>
        <w:pStyle w:val="Default"/>
        <w:ind w:left="1474"/>
        <w:rPr>
          <w:rFonts w:ascii="Arial (W1)" w:hAnsi="Arial (W1)"/>
          <w:sz w:val="22"/>
          <w:szCs w:val="22"/>
        </w:rPr>
      </w:pPr>
      <w:r w:rsidRPr="00F3009F">
        <w:rPr>
          <w:rFonts w:ascii="Arial (W1)" w:hAnsi="Arial (W1)"/>
          <w:sz w:val="22"/>
          <w:szCs w:val="22"/>
        </w:rPr>
        <w:t xml:space="preserve">and </w:t>
      </w:r>
    </w:p>
    <w:p w14:paraId="5660BF71" w14:textId="77777777" w:rsidR="00926FF8" w:rsidRPr="00B03C57" w:rsidRDefault="00926FF8" w:rsidP="00290D83">
      <w:pPr>
        <w:pStyle w:val="Default"/>
        <w:ind w:left="1474"/>
        <w:rPr>
          <w:rFonts w:ascii="Arial (W1)" w:hAnsi="Arial (W1)"/>
          <w:sz w:val="22"/>
          <w:szCs w:val="22"/>
        </w:rPr>
      </w:pPr>
    </w:p>
    <w:p w14:paraId="589D303C" w14:textId="77777777" w:rsidR="00926FF8" w:rsidRPr="004D2270" w:rsidRDefault="00926FF8" w:rsidP="00290D83">
      <w:pPr>
        <w:pStyle w:val="Default"/>
        <w:ind w:left="1474"/>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21505400" w14:textId="77777777" w:rsidR="00926FF8" w:rsidRPr="004D2270" w:rsidRDefault="00926FF8" w:rsidP="00290D83">
      <w:pPr>
        <w:pStyle w:val="Default"/>
        <w:ind w:left="1474"/>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21B3548D" w14:textId="77777777" w:rsidR="00926FF8" w:rsidRPr="004D2270" w:rsidRDefault="00926FF8" w:rsidP="00290D83">
      <w:pPr>
        <w:pStyle w:val="Default"/>
        <w:ind w:left="1474"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77BF62D0" w14:textId="77777777" w:rsidR="00926FF8" w:rsidRPr="004D2270" w:rsidRDefault="00926FF8" w:rsidP="00290D83">
      <w:pPr>
        <w:pStyle w:val="Default"/>
        <w:ind w:left="1474"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043EAB3F" w14:textId="77777777" w:rsidR="00926FF8" w:rsidRPr="004D2270" w:rsidRDefault="00926FF8" w:rsidP="00290D83">
      <w:pPr>
        <w:pStyle w:val="Default"/>
        <w:ind w:left="1474"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733C2FBA"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66FFFA57" w14:textId="22907370"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267733" w:rsidRPr="00AD4509">
        <w:rPr>
          <w:b/>
          <w:bCs/>
        </w:rPr>
        <w:t>Financial Year</w:t>
      </w:r>
      <w:r w:rsidR="00762045">
        <w:rPr>
          <w:b/>
          <w:bCs/>
        </w:rPr>
        <w:t>s</w:t>
      </w:r>
      <w:r w:rsidRPr="004D2270">
        <w:rPr>
          <w:rFonts w:ascii="Arial (W1)" w:hAnsi="Arial (W1)"/>
          <w:sz w:val="22"/>
          <w:szCs w:val="22"/>
        </w:rPr>
        <w:t>.</w:t>
      </w:r>
    </w:p>
    <w:p w14:paraId="0533BA8B" w14:textId="77777777" w:rsidR="00277DA2" w:rsidRPr="00277DA2" w:rsidRDefault="00277DA2" w:rsidP="00290D83">
      <w:pPr>
        <w:pStyle w:val="Default"/>
        <w:ind w:left="1474"/>
        <w:rPr>
          <w:rFonts w:ascii="Arial (W1)" w:hAnsi="Arial (W1)"/>
          <w:sz w:val="22"/>
          <w:szCs w:val="22"/>
        </w:rPr>
      </w:pPr>
    </w:p>
    <w:p w14:paraId="2C881F4B" w14:textId="77777777" w:rsidR="00CD2281" w:rsidRPr="00CD2281" w:rsidRDefault="00CD2281" w:rsidP="00290D83">
      <w:pPr>
        <w:pStyle w:val="Default"/>
        <w:ind w:left="1474"/>
        <w:rPr>
          <w:rFonts w:ascii="Arial (W1)" w:hAnsi="Arial (W1)"/>
          <w:sz w:val="22"/>
          <w:szCs w:val="22"/>
        </w:rPr>
      </w:pPr>
    </w:p>
    <w:p w14:paraId="7D254DF1" w14:textId="7CB5C0ED" w:rsidR="00CD2281" w:rsidRPr="00CD2281" w:rsidRDefault="00CD2281" w:rsidP="00290D83">
      <w:pPr>
        <w:pStyle w:val="Default"/>
        <w:ind w:left="1474" w:hanging="828"/>
        <w:rPr>
          <w:rFonts w:ascii="Arial (W1)" w:hAnsi="Arial (W1)"/>
          <w:sz w:val="22"/>
          <w:szCs w:val="22"/>
        </w:rPr>
      </w:pPr>
      <w:r w:rsidRPr="00CD2281">
        <w:rPr>
          <w:rFonts w:ascii="Arial (W1)" w:hAnsi="Arial (W1)"/>
          <w:sz w:val="22"/>
          <w:szCs w:val="22"/>
        </w:rPr>
        <w:t>14.15.</w:t>
      </w:r>
      <w:r>
        <w:rPr>
          <w:rFonts w:ascii="Arial (W1)" w:hAnsi="Arial (W1)"/>
          <w:sz w:val="22"/>
          <w:szCs w:val="22"/>
        </w:rPr>
        <w:t>8</w:t>
      </w:r>
      <w:ins w:id="917" w:author="Mott(ESO), Paul" w:date="2023-03-15T17:12:00Z">
        <w:r w:rsidR="00290D83">
          <w:rPr>
            <w:rFonts w:ascii="Arial (W1)" w:hAnsi="Arial (W1)"/>
            <w:sz w:val="22"/>
            <w:szCs w:val="22"/>
          </w:rPr>
          <w:t>8</w:t>
        </w:r>
      </w:ins>
      <w:del w:id="918" w:author="Mott(ESO), Paul" w:date="2023-03-15T17:12:00Z">
        <w:r w:rsidDel="00290D83">
          <w:rPr>
            <w:rFonts w:ascii="Arial (W1)" w:hAnsi="Arial (W1)"/>
            <w:sz w:val="22"/>
            <w:szCs w:val="22"/>
          </w:rPr>
          <w:delText>6</w:delText>
        </w:r>
      </w:del>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1B2C249E" w14:textId="77777777" w:rsidR="00CD2281" w:rsidRPr="00CD2281" w:rsidRDefault="00CD2281" w:rsidP="00290D83">
      <w:pPr>
        <w:pStyle w:val="Default"/>
        <w:ind w:left="1474"/>
        <w:rPr>
          <w:rFonts w:ascii="Arial (W1)" w:hAnsi="Arial (W1)"/>
          <w:sz w:val="22"/>
          <w:szCs w:val="22"/>
        </w:rPr>
      </w:pPr>
    </w:p>
    <w:p w14:paraId="078583DD" w14:textId="202A20DD" w:rsidR="00CD2281" w:rsidRPr="00CD2281" w:rsidRDefault="00CD2281" w:rsidP="00290D83">
      <w:pPr>
        <w:pStyle w:val="Default"/>
        <w:ind w:left="1474" w:hanging="970"/>
        <w:rPr>
          <w:rFonts w:ascii="Arial (W1)" w:hAnsi="Arial (W1)"/>
          <w:sz w:val="22"/>
          <w:szCs w:val="22"/>
        </w:rPr>
      </w:pPr>
      <w:r w:rsidRPr="00CD2281">
        <w:rPr>
          <w:rFonts w:ascii="Arial (W1)" w:hAnsi="Arial (W1)"/>
          <w:sz w:val="22"/>
          <w:szCs w:val="22"/>
        </w:rPr>
        <w:t>14.15.</w:t>
      </w:r>
      <w:r>
        <w:rPr>
          <w:rFonts w:ascii="Arial (W1)" w:hAnsi="Arial (W1)"/>
          <w:sz w:val="22"/>
          <w:szCs w:val="22"/>
        </w:rPr>
        <w:t>8</w:t>
      </w:r>
      <w:ins w:id="919" w:author="Mott(ESO), Paul" w:date="2023-03-15T17:12:00Z">
        <w:r w:rsidR="00290D83">
          <w:rPr>
            <w:rFonts w:ascii="Arial (W1)" w:hAnsi="Arial (W1)"/>
            <w:sz w:val="22"/>
            <w:szCs w:val="22"/>
          </w:rPr>
          <w:t>9</w:t>
        </w:r>
      </w:ins>
      <w:del w:id="920" w:author="Mott(ESO), Paul" w:date="2023-03-15T17:12:00Z">
        <w:r w:rsidDel="00290D83">
          <w:rPr>
            <w:rFonts w:ascii="Arial (W1)" w:hAnsi="Arial (W1)"/>
            <w:sz w:val="22"/>
            <w:szCs w:val="22"/>
          </w:rPr>
          <w:delText>7</w:delText>
        </w:r>
      </w:del>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28206D2F" w14:textId="77777777"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The Company of its respective proportions three months prior the OTSDUW asset transfer in the case of a generator build, or the charging date of the first generator, in the case of an OFTO build. </w:t>
      </w:r>
    </w:p>
    <w:p w14:paraId="7F096AE1" w14:textId="33EF8DC2" w:rsidR="00CD2281" w:rsidRPr="00CD2281" w:rsidRDefault="00CD2281" w:rsidP="00290D83">
      <w:pPr>
        <w:pStyle w:val="Default"/>
        <w:ind w:left="1474"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The Company three months prior to the charges being set for a given </w:t>
      </w:r>
      <w:r w:rsidR="00267733" w:rsidRPr="00AD4509">
        <w:rPr>
          <w:b/>
          <w:bCs/>
        </w:rPr>
        <w:t>Financial Year</w:t>
      </w:r>
      <w:r w:rsidRPr="00CD2281">
        <w:rPr>
          <w:rFonts w:ascii="Arial (W1)" w:hAnsi="Arial (W1)"/>
          <w:sz w:val="22"/>
          <w:szCs w:val="22"/>
        </w:rPr>
        <w:t xml:space="preserve">. </w:t>
      </w:r>
    </w:p>
    <w:p w14:paraId="27562C88" w14:textId="72D8411F"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The Company, these will apply for the next and future </w:t>
      </w:r>
      <w:r w:rsidR="00267733" w:rsidRPr="00AD4509">
        <w:rPr>
          <w:b/>
          <w:bCs/>
        </w:rPr>
        <w:t>Financial Year</w:t>
      </w:r>
      <w:r w:rsidR="00267733">
        <w:rPr>
          <w:b/>
          <w:bCs/>
        </w:rPr>
        <w:t>s</w:t>
      </w:r>
      <w:r w:rsidR="00267733" w:rsidRPr="00CD2281">
        <w:rPr>
          <w:rFonts w:ascii="Arial (W1)" w:hAnsi="Arial (W1)"/>
          <w:sz w:val="22"/>
          <w:szCs w:val="22"/>
        </w:rPr>
        <w:t xml:space="preserve"> </w:t>
      </w:r>
      <w:r w:rsidRPr="00CD2281">
        <w:rPr>
          <w:rFonts w:ascii="Arial (W1)" w:hAnsi="Arial (W1)"/>
          <w:sz w:val="22"/>
          <w:szCs w:val="22"/>
        </w:rPr>
        <w:t xml:space="preserve">unless and until The Company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2FF71B60" w14:textId="77777777"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35E1EDAB" w14:textId="77777777" w:rsidR="00277DA2" w:rsidRDefault="00277DA2" w:rsidP="00290D83">
      <w:pPr>
        <w:pStyle w:val="Default"/>
        <w:ind w:left="1474"/>
        <w:rPr>
          <w:rFonts w:ascii="Arial (W1)" w:hAnsi="Arial (W1)"/>
          <w:color w:val="auto"/>
          <w:sz w:val="22"/>
          <w:szCs w:val="22"/>
        </w:rPr>
      </w:pPr>
    </w:p>
    <w:p w14:paraId="37679103" w14:textId="77777777" w:rsidR="00A51DF5" w:rsidRDefault="00A51DF5" w:rsidP="008D32D0">
      <w:pPr>
        <w:pStyle w:val="Heading3"/>
        <w:ind w:left="709"/>
        <w:jc w:val="both"/>
      </w:pPr>
    </w:p>
    <w:p w14:paraId="1B32FC67" w14:textId="77777777" w:rsidR="006661FE" w:rsidRPr="00543982" w:rsidRDefault="006661FE" w:rsidP="006661FE">
      <w:pPr>
        <w:pStyle w:val="Heading3"/>
        <w:ind w:firstLine="709"/>
        <w:jc w:val="both"/>
        <w:rPr>
          <w:rFonts w:ascii="Arial" w:hAnsi="Arial" w:cs="Arial"/>
          <w:b/>
        </w:rPr>
      </w:pPr>
      <w:bookmarkStart w:id="921" w:name="_Toc274049686"/>
      <w:r w:rsidRPr="00543982">
        <w:rPr>
          <w:rFonts w:ascii="Arial" w:hAnsi="Arial" w:cs="Arial"/>
          <w:b/>
        </w:rPr>
        <w:t>The Locational Onshore Security Factor</w:t>
      </w:r>
      <w:bookmarkEnd w:id="865"/>
      <w:bookmarkEnd w:id="921"/>
    </w:p>
    <w:p w14:paraId="0E09CCDE" w14:textId="77777777" w:rsidR="006661FE" w:rsidRDefault="006661FE" w:rsidP="00011FBD">
      <w:pPr>
        <w:pStyle w:val="1"/>
        <w:numPr>
          <w:ilvl w:val="0"/>
          <w:numId w:val="169"/>
        </w:numPr>
        <w:jc w:val="both"/>
      </w:pPr>
      <w:r>
        <w:t xml:space="preserve">The locational onshore security factor </w:t>
      </w:r>
      <w:r w:rsidR="005C588D" w:rsidRPr="00032767">
        <w:rPr>
          <w:color w:val="000000"/>
        </w:rPr>
        <w:t xml:space="preserve">for everything other than Identified Onshore Circuits </w:t>
      </w:r>
      <w:r w:rsidRPr="00032767">
        <w:rPr>
          <w:color w:val="000000"/>
        </w:rPr>
        <w:t xml:space="preserve">is </w:t>
      </w:r>
      <w:r>
        <w:t xml:space="preserve">derived by running a secure DCLF ICRP transport study </w:t>
      </w:r>
      <w:r w:rsidR="00510576" w:rsidRPr="00032767">
        <w:rPr>
          <w:color w:val="000000"/>
        </w:rPr>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29052522" w14:textId="77777777" w:rsidR="006661FE" w:rsidRDefault="006661FE" w:rsidP="006661FE">
      <w:pPr>
        <w:pStyle w:val="1"/>
        <w:jc w:val="both"/>
      </w:pPr>
    </w:p>
    <w:p w14:paraId="456E63F1" w14:textId="2D602831" w:rsidR="006661FE" w:rsidRPr="00011FBD" w:rsidRDefault="00510576" w:rsidP="00011FBD">
      <w:pPr>
        <w:pStyle w:val="1"/>
        <w:numPr>
          <w:ilvl w:val="0"/>
          <w:numId w:val="169"/>
        </w:numPr>
        <w:jc w:val="both"/>
        <w:rPr>
          <w:rFonts w:ascii="Arial" w:hAnsi="Arial" w:cs="Arial"/>
        </w:rPr>
      </w:pPr>
      <w:r w:rsidRPr="00011FBD">
        <w:rPr>
          <w:rFonts w:ascii="Arial" w:hAnsi="Arial" w:cs="Arial"/>
          <w:color w:val="000000"/>
        </w:rPr>
        <w:t>For the purposes of 14.15.88</w:t>
      </w:r>
      <w:r w:rsidRPr="00011FBD">
        <w:rPr>
          <w:rFonts w:ascii="Arial" w:hAnsi="Arial" w:cs="Arial"/>
        </w:rPr>
        <w:t xml:space="preserve"> t</w:t>
      </w:r>
      <w:r w:rsidR="006661FE" w:rsidRPr="00011FBD">
        <w:rPr>
          <w:rFonts w:ascii="Arial" w:hAnsi="Arial" w:cs="Arial"/>
        </w:rPr>
        <w:t>he secured nodal cost differential is compared to that produced by the DCLF ICRP transport model and the resultant ratio of the two determines the locational security factor using the Least Squares Fit method. Further information may be obtained from the charging website</w:t>
      </w:r>
      <w:r w:rsidR="006661FE" w:rsidRPr="00011FBD">
        <w:rPr>
          <w:rStyle w:val="FootnoteReference"/>
          <w:rFonts w:ascii="Arial" w:hAnsi="Arial" w:cs="Arial"/>
          <w:szCs w:val="22"/>
          <w:vertAlign w:val="superscript"/>
        </w:rPr>
        <w:footnoteReference w:id="2"/>
      </w:r>
      <w:r w:rsidR="006661FE" w:rsidRPr="00011FBD">
        <w:rPr>
          <w:rFonts w:ascii="Arial" w:hAnsi="Arial" w:cs="Arial"/>
        </w:rPr>
        <w:t>.</w:t>
      </w:r>
    </w:p>
    <w:p w14:paraId="36FCDF2E" w14:textId="77777777" w:rsidR="006661FE" w:rsidRDefault="006661FE" w:rsidP="006661FE">
      <w:pPr>
        <w:pStyle w:val="1"/>
        <w:jc w:val="both"/>
      </w:pPr>
    </w:p>
    <w:p w14:paraId="1E0ABE41" w14:textId="09DDF2CC" w:rsidR="006661FE" w:rsidRDefault="00510576" w:rsidP="00011FBD">
      <w:pPr>
        <w:pStyle w:val="1"/>
        <w:numPr>
          <w:ilvl w:val="0"/>
          <w:numId w:val="169"/>
        </w:numPr>
        <w:jc w:val="both"/>
      </w:pPr>
      <w:r w:rsidRPr="00032767">
        <w:rPr>
          <w:color w:val="000000"/>
        </w:rPr>
        <w:t>For the purposes of 14.15.88</w:t>
      </w:r>
      <w:r>
        <w:t xml:space="preserve"> t</w:t>
      </w:r>
      <w:r w:rsidR="006661FE">
        <w:t>he locational onshore security factor</w:t>
      </w:r>
      <w:r w:rsidR="00EF06BF">
        <w:t>,</w:t>
      </w:r>
      <w:r w:rsidR="006661FE">
        <w:t xml:space="preserve"> derived </w:t>
      </w:r>
      <w:r w:rsidR="00B83090" w:rsidRPr="00B83090">
        <w:rPr>
          <w:rFonts w:ascii="Arial" w:hAnsi="Arial" w:cs="Arial"/>
          <w:color w:val="000000" w:themeColor="text1"/>
        </w:rPr>
        <w:t>in accordance with paragraphs 14.15.88 and 14.15.89</w:t>
      </w:r>
      <w:r w:rsidR="00640D7E">
        <w:rPr>
          <w:rFonts w:ascii="Arial" w:hAnsi="Arial" w:cs="Arial"/>
          <w:color w:val="000000" w:themeColor="text1"/>
        </w:rPr>
        <w:t xml:space="preserve"> </w:t>
      </w:r>
      <w:r w:rsidR="00640D7E" w:rsidRPr="00640D7E">
        <w:rPr>
          <w:rFonts w:ascii="Arial" w:hAnsi="Arial" w:cs="Arial"/>
          <w:color w:val="000000" w:themeColor="text1"/>
        </w:rPr>
        <w:t xml:space="preserve">and expressed to </w:t>
      </w:r>
      <w:r w:rsidR="00B000A6">
        <w:rPr>
          <w:rFonts w:ascii="Arial" w:hAnsi="Arial" w:cs="Arial"/>
          <w:color w:val="000000" w:themeColor="text1"/>
        </w:rPr>
        <w:t>two</w:t>
      </w:r>
      <w:r w:rsidR="00640D7E" w:rsidRPr="00640D7E">
        <w:rPr>
          <w:rFonts w:ascii="Arial" w:hAnsi="Arial" w:cs="Arial"/>
          <w:color w:val="000000" w:themeColor="text1"/>
        </w:rPr>
        <w:t xml:space="preserve"> decimal </w:t>
      </w:r>
      <w:proofErr w:type="gramStart"/>
      <w:r w:rsidR="00640D7E" w:rsidRPr="00640D7E">
        <w:rPr>
          <w:rFonts w:ascii="Arial" w:hAnsi="Arial" w:cs="Arial"/>
          <w:color w:val="000000" w:themeColor="text1"/>
        </w:rPr>
        <w:t>place</w:t>
      </w:r>
      <w:r w:rsidR="005D1309">
        <w:rPr>
          <w:rFonts w:ascii="Arial" w:hAnsi="Arial" w:cs="Arial"/>
          <w:color w:val="000000" w:themeColor="text1"/>
        </w:rPr>
        <w:t>s</w:t>
      </w:r>
      <w:r w:rsidR="00B83090" w:rsidRPr="00B83090">
        <w:rPr>
          <w:rFonts w:ascii="Arial" w:hAnsi="Arial" w:cs="Arial"/>
          <w:color w:val="000000" w:themeColor="text1"/>
        </w:rPr>
        <w:t xml:space="preserve">, </w:t>
      </w:r>
      <w:r w:rsidR="006661FE">
        <w:t xml:space="preserve"> is</w:t>
      </w:r>
      <w:proofErr w:type="gramEnd"/>
      <w:r w:rsidR="006661FE">
        <w:t xml:space="preserve"> based on an average from a number of studies conducted by The Company to account for future network developments. </w:t>
      </w:r>
      <w:r w:rsidR="001B225D">
        <w:t>This</w:t>
      </w:r>
      <w:r w:rsidR="006661FE">
        <w:t xml:space="preserve"> security factor is reviewed for each price control period and fixed for the duration.</w:t>
      </w:r>
      <w:r w:rsidR="00296A99" w:rsidRPr="00296A99">
        <w:t xml:space="preserve"> </w:t>
      </w:r>
      <w:r w:rsidR="00296A99">
        <w:t xml:space="preserve">The locational onshore security </w:t>
      </w:r>
      <w:proofErr w:type="gramStart"/>
      <w:r w:rsidR="00296A99">
        <w:t>factor</w:t>
      </w:r>
      <w:proofErr w:type="gramEnd"/>
      <w:r w:rsidR="00296A99">
        <w:t xml:space="preserve"> which is currently applicable, is detailed in </w:t>
      </w:r>
      <w:r w:rsidR="00296A99" w:rsidRPr="00EA1C35">
        <w:rPr>
          <w:rFonts w:ascii="Arial" w:hAnsi="Arial" w:cs="Arial"/>
          <w:color w:val="000000" w:themeColor="text1"/>
        </w:rPr>
        <w:t>The Company's</w:t>
      </w:r>
      <w:r w:rsidR="00296A99" w:rsidRPr="00296A99">
        <w:rPr>
          <w:rFonts w:ascii="Arial" w:hAnsi="Arial" w:cs="Arial"/>
          <w:b/>
          <w:color w:val="000000" w:themeColor="text1"/>
        </w:rPr>
        <w:t xml:space="preserve"> Statement of Use of System Charges</w:t>
      </w:r>
      <w:r w:rsidR="00296A99">
        <w:t xml:space="preserve">, which is available from the </w:t>
      </w:r>
      <w:r w:rsidR="00296A99" w:rsidRPr="00296A99">
        <w:rPr>
          <w:rFonts w:ascii="Arial" w:hAnsi="Arial" w:cs="Arial"/>
          <w:b/>
          <w:color w:val="000000" w:themeColor="text1"/>
        </w:rPr>
        <w:t>Charging website.</w:t>
      </w:r>
    </w:p>
    <w:p w14:paraId="1D319596" w14:textId="77777777" w:rsidR="00510576" w:rsidRPr="00032767" w:rsidRDefault="00510576" w:rsidP="00510576">
      <w:pPr>
        <w:pStyle w:val="ListParagraph"/>
        <w:rPr>
          <w:color w:val="000000"/>
        </w:rPr>
      </w:pPr>
    </w:p>
    <w:p w14:paraId="12446A65" w14:textId="3B50EAD0" w:rsidR="00510576" w:rsidRPr="00032767" w:rsidRDefault="00510576" w:rsidP="00510576">
      <w:pPr>
        <w:pStyle w:val="1"/>
        <w:ind w:left="1701" w:hanging="992"/>
        <w:jc w:val="both"/>
        <w:rPr>
          <w:color w:val="000000"/>
        </w:rPr>
      </w:pPr>
      <w:r w:rsidRPr="00032767">
        <w:rPr>
          <w:color w:val="000000"/>
        </w:rPr>
        <w:t>14.15.9</w:t>
      </w:r>
      <w:del w:id="923" w:author="Mott(ESO), Paul" w:date="2023-03-15T17:13:00Z">
        <w:r w:rsidRPr="00032767" w:rsidDel="00290D83">
          <w:rPr>
            <w:color w:val="000000"/>
          </w:rPr>
          <w:delText>0</w:delText>
        </w:r>
      </w:del>
      <w:ins w:id="924" w:author="Mott(ESO), Paul" w:date="2023-03-15T17:13:00Z">
        <w:r w:rsidR="00290D83">
          <w:rPr>
            <w:color w:val="000000"/>
          </w:rPr>
          <w:t>2</w:t>
        </w:r>
      </w:ins>
      <w:r w:rsidRPr="00032767">
        <w:rPr>
          <w:color w:val="000000"/>
        </w:rPr>
        <w:t xml:space="preserve">A An Identified Onshore Circuit shall be defined as a single transmission HVDC subsea circuit or a single transmission AC subsea circuit between two MITS Nodes where there is only one route for the power to flow between the two MITS Nodes. The expansion </w:t>
      </w:r>
      <w:ins w:id="925" w:author="Author">
        <w:r w:rsidR="004E5C03">
          <w:t xml:space="preserve">constants </w:t>
        </w:r>
      </w:ins>
      <w:del w:id="926" w:author="Author">
        <w:r w:rsidRPr="00032767" w:rsidDel="004E5C03">
          <w:rPr>
            <w:color w:val="000000"/>
          </w:rPr>
          <w:delText xml:space="preserve">factors </w:delText>
        </w:r>
      </w:del>
      <w:r w:rsidRPr="00032767">
        <w:rPr>
          <w:color w:val="000000"/>
        </w:rPr>
        <w:t xml:space="preserve">for Identified Onshore Circuits are adjusted by </w:t>
      </w:r>
      <w:del w:id="927" w:author="Author">
        <w:r w:rsidRPr="00032767" w:rsidDel="004E5C03">
          <w:rPr>
            <w:color w:val="000000"/>
          </w:rPr>
          <w:delText xml:space="preserve">dividing the applicable expansion factor for the Identified Onshore Circuits, calculated as per Sections 14.15.70 to 14.15.77, </w:delText>
        </w:r>
      </w:del>
      <w:del w:id="928" w:author="Mott(ESO), Paul" w:date="2023-03-15T19:39:00Z">
        <w:r w:rsidRPr="00032767" w:rsidDel="00DC7126">
          <w:rPr>
            <w:color w:val="000000"/>
          </w:rPr>
          <w:delText xml:space="preserve">by </w:delText>
        </w:r>
      </w:del>
      <w:r w:rsidRPr="00032767">
        <w:rPr>
          <w:color w:val="000000"/>
        </w:rPr>
        <w:t>the locational onshore security factor calculated in 14.15.90. When the locational onshore security factor is applied as per Section 14.15.96 and 14.15.97, this would result in an effective locational onshore security factor for Identified Onshore Circuits of 1.0.</w:t>
      </w:r>
    </w:p>
    <w:p w14:paraId="65B2626E" w14:textId="77777777" w:rsidR="006661FE" w:rsidRDefault="006661FE" w:rsidP="006661FE">
      <w:pPr>
        <w:pStyle w:val="Heading3"/>
        <w:ind w:left="709"/>
        <w:jc w:val="both"/>
      </w:pPr>
      <w:bookmarkStart w:id="929" w:name="_Hlt506963614"/>
      <w:bookmarkEnd w:id="929"/>
    </w:p>
    <w:p w14:paraId="07770994" w14:textId="77777777" w:rsidR="006661FE" w:rsidRPr="00CC223F" w:rsidRDefault="006661FE" w:rsidP="006661FE">
      <w:pPr>
        <w:pStyle w:val="1"/>
        <w:ind w:left="709"/>
        <w:jc w:val="both"/>
        <w:rPr>
          <w:b/>
          <w:bCs/>
        </w:rPr>
      </w:pPr>
      <w:r w:rsidRPr="00CC223F">
        <w:rPr>
          <w:b/>
          <w:bCs/>
        </w:rPr>
        <w:t>Local Security Factors</w:t>
      </w:r>
    </w:p>
    <w:p w14:paraId="7CB730A7" w14:textId="77777777" w:rsidR="006661FE" w:rsidRPr="00CC223F" w:rsidRDefault="006661FE" w:rsidP="006661FE">
      <w:pPr>
        <w:pStyle w:val="1"/>
        <w:jc w:val="both"/>
      </w:pPr>
    </w:p>
    <w:p w14:paraId="1AD27839" w14:textId="10343FF7" w:rsidR="006661FE" w:rsidRPr="00011FBD" w:rsidRDefault="006661FE" w:rsidP="00011FBD">
      <w:pPr>
        <w:pStyle w:val="1"/>
        <w:numPr>
          <w:ilvl w:val="0"/>
          <w:numId w:val="169"/>
        </w:numPr>
        <w:jc w:val="both"/>
        <w:rPr>
          <w:rFonts w:ascii="Arial" w:hAnsi="Arial" w:cs="Arial"/>
        </w:rPr>
      </w:pPr>
      <w:bookmarkStart w:id="930" w:name="_Ref221008868"/>
      <w:r w:rsidRPr="00011FBD">
        <w:rPr>
          <w:rFonts w:ascii="Arial" w:hAnsi="Arial" w:cs="Arial"/>
        </w:rPr>
        <w:t>Local onshore security factors are generator specific and are applied to a generator</w:t>
      </w:r>
      <w:r w:rsidR="009B4836" w:rsidRPr="00011FBD">
        <w:rPr>
          <w:rFonts w:ascii="Arial" w:hAnsi="Arial" w:cs="Arial"/>
        </w:rPr>
        <w:t>’</w:t>
      </w:r>
      <w:r w:rsidRPr="00011FBD">
        <w:rPr>
          <w:rFonts w:ascii="Arial" w:hAnsi="Arial" w:cs="Arial"/>
        </w:rPr>
        <w:t xml:space="preserve">s local onshore circuits.  If the loss of any one of the local circuits prevents the export of power from the generator to the </w:t>
      </w:r>
      <w:proofErr w:type="gramStart"/>
      <w:r w:rsidRPr="00011FBD">
        <w:rPr>
          <w:rFonts w:ascii="Arial" w:hAnsi="Arial" w:cs="Arial"/>
        </w:rPr>
        <w:t>MITS</w:t>
      </w:r>
      <w:proofErr w:type="gramEnd"/>
      <w:r w:rsidRPr="00011FBD">
        <w:rPr>
          <w:rFonts w:ascii="Arial" w:hAnsi="Arial" w:cs="Arial"/>
        </w:rPr>
        <w:t xml:space="preserve"> then a local security factor of 1.0 is applied. For generation with circuit redundancy, a local security factor is applied that is equal to the locational security factor, </w:t>
      </w:r>
      <w:r w:rsidR="00961C62" w:rsidRPr="00011FBD">
        <w:rPr>
          <w:rFonts w:ascii="Arial" w:hAnsi="Arial" w:cs="Arial"/>
          <w:color w:val="000000" w:themeColor="text1"/>
        </w:rPr>
        <w:t>derived in accordance with paragraphs 14.15.88 and 14.15.90</w:t>
      </w:r>
      <w:r w:rsidRPr="00011FBD">
        <w:rPr>
          <w:rFonts w:ascii="Arial" w:hAnsi="Arial" w:cs="Arial"/>
        </w:rPr>
        <w:t>.</w:t>
      </w:r>
      <w:bookmarkEnd w:id="930"/>
    </w:p>
    <w:p w14:paraId="175AD86F" w14:textId="77777777" w:rsidR="006661FE" w:rsidRDefault="006661FE" w:rsidP="006661FE">
      <w:pPr>
        <w:pStyle w:val="1"/>
        <w:jc w:val="both"/>
      </w:pPr>
    </w:p>
    <w:p w14:paraId="132DD6DF" w14:textId="77777777" w:rsidR="0093242F" w:rsidRPr="001646AB" w:rsidRDefault="0093242F" w:rsidP="00011FBD">
      <w:pPr>
        <w:pStyle w:val="1"/>
        <w:numPr>
          <w:ilvl w:val="0"/>
          <w:numId w:val="169"/>
        </w:numPr>
        <w:jc w:val="both"/>
      </w:pPr>
      <w:r w:rsidRPr="009B0384">
        <w:lastRenderedPageBreak/>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6098D37F" w14:textId="08A7229D" w:rsidR="0093242F" w:rsidRPr="001646AB" w:rsidRDefault="0093242F" w:rsidP="0093242F">
      <w:pPr>
        <w:spacing w:before="100" w:beforeAutospacing="1" w:after="100" w:afterAutospacing="1"/>
        <w:jc w:val="both"/>
      </w:pPr>
      <w:r w:rsidRPr="009B0384">
        <w:rPr>
          <w:rFonts w:ascii="Arial (W1)" w:hAnsi="Arial (W1)"/>
          <w:sz w:val="20"/>
          <w:szCs w:val="20"/>
        </w:rPr>
        <w:t> </w:t>
      </w:r>
      <w:r w:rsidRPr="009B0384">
        <w:rPr>
          <w:rFonts w:ascii="Arial (W1)" w:hAnsi="Arial (W1)"/>
          <w:sz w:val="20"/>
          <w:szCs w:val="20"/>
        </w:rPr>
        <w:tab/>
      </w:r>
      <w:r w:rsidRPr="009B0384">
        <w:rPr>
          <w:rFonts w:ascii="Arial (W1)" w:hAnsi="Arial (W1)"/>
          <w:sz w:val="20"/>
          <w:szCs w:val="20"/>
        </w:rPr>
        <w:tab/>
        <w:t xml:space="preserve">   </w:t>
      </w:r>
      <w:r w:rsidR="00575BBD" w:rsidRPr="009B0384">
        <w:rPr>
          <w:rFonts w:ascii="Arial (W1)" w:hAnsi="Arial (W1)"/>
          <w:noProof/>
          <w:position w:val="-32"/>
          <w:sz w:val="20"/>
          <w:szCs w:val="20"/>
        </w:rPr>
        <w:drawing>
          <wp:inline distT="0" distB="0" distL="0" distR="0" wp14:anchorId="70E59FFC" wp14:editId="3575F0E4">
            <wp:extent cx="1143000" cy="46672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143000" cy="466725"/>
                    </a:xfrm>
                    <a:prstGeom prst="rect">
                      <a:avLst/>
                    </a:prstGeom>
                    <a:noFill/>
                    <a:ln>
                      <a:noFill/>
                    </a:ln>
                  </pic:spPr>
                </pic:pic>
              </a:graphicData>
            </a:graphic>
          </wp:inline>
        </w:drawing>
      </w:r>
    </w:p>
    <w:p w14:paraId="61F68899"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49E3512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30AC99B6"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6891A778"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36D283F5" w14:textId="77777777" w:rsidR="0093242F" w:rsidRDefault="0093242F" w:rsidP="000B6C0D">
      <w:pPr>
        <w:pStyle w:val="1"/>
        <w:jc w:val="both"/>
      </w:pPr>
    </w:p>
    <w:p w14:paraId="451D0DEB" w14:textId="77777777" w:rsidR="0093242F" w:rsidRDefault="0093242F" w:rsidP="000B6C0D">
      <w:pPr>
        <w:pStyle w:val="ListParagraph"/>
      </w:pPr>
    </w:p>
    <w:p w14:paraId="06ABC7E4" w14:textId="77777777" w:rsidR="006661FE" w:rsidRDefault="006661FE" w:rsidP="00011FBD">
      <w:pPr>
        <w:pStyle w:val="1"/>
        <w:numPr>
          <w:ilvl w:val="0"/>
          <w:numId w:val="169"/>
        </w:numPr>
        <w:jc w:val="both"/>
      </w:pPr>
      <w:r>
        <w:t>A specific offshore local security factor (</w:t>
      </w:r>
      <w:proofErr w:type="spellStart"/>
      <w:r>
        <w:t>LocalSF</w:t>
      </w:r>
      <w:proofErr w:type="spellEnd"/>
      <w:r>
        <w:t>) will be calculated for each offshore connection using the following methodology:</w:t>
      </w:r>
    </w:p>
    <w:p w14:paraId="07202F4D" w14:textId="77777777" w:rsidR="0033649F" w:rsidRDefault="0033649F" w:rsidP="000B6C0D">
      <w:pPr>
        <w:pStyle w:val="1"/>
        <w:ind w:left="1627"/>
        <w:jc w:val="both"/>
      </w:pPr>
    </w:p>
    <w:p w14:paraId="78C35CA9" w14:textId="0B382F80" w:rsidR="006661FE" w:rsidRDefault="00575BBD" w:rsidP="006661FE">
      <w:pPr>
        <w:pStyle w:val="1"/>
        <w:ind w:left="720" w:firstLine="720"/>
        <w:rPr>
          <w:rFonts w:cs="Arial"/>
        </w:rPr>
      </w:pPr>
      <w:r w:rsidRPr="009145AF">
        <w:rPr>
          <w:rFonts w:cs="Arial"/>
          <w:noProof/>
          <w:position w:val="-46"/>
          <w:szCs w:val="22"/>
        </w:rPr>
        <w:drawing>
          <wp:inline distT="0" distB="0" distL="0" distR="0" wp14:anchorId="343786FA" wp14:editId="10CFB3FA">
            <wp:extent cx="2257425" cy="5334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57425" cy="533400"/>
                    </a:xfrm>
                    <a:prstGeom prst="rect">
                      <a:avLst/>
                    </a:prstGeom>
                    <a:noFill/>
                    <a:ln>
                      <a:noFill/>
                    </a:ln>
                  </pic:spPr>
                </pic:pic>
              </a:graphicData>
            </a:graphic>
          </wp:inline>
        </w:drawing>
      </w:r>
    </w:p>
    <w:p w14:paraId="79C6A85E" w14:textId="77777777" w:rsidR="006661FE" w:rsidRDefault="006661FE" w:rsidP="006661FE">
      <w:pPr>
        <w:pStyle w:val="1"/>
        <w:rPr>
          <w:rFonts w:cs="Arial"/>
          <w:szCs w:val="22"/>
        </w:rPr>
      </w:pPr>
    </w:p>
    <w:p w14:paraId="55360A6B" w14:textId="77777777" w:rsidR="006661FE" w:rsidRDefault="006661FE" w:rsidP="006661FE">
      <w:pPr>
        <w:pStyle w:val="1"/>
        <w:ind w:firstLine="709"/>
        <w:jc w:val="both"/>
        <w:rPr>
          <w:rFonts w:cs="Arial"/>
          <w:szCs w:val="22"/>
        </w:rPr>
      </w:pPr>
      <w:r>
        <w:rPr>
          <w:rFonts w:cs="Arial"/>
          <w:szCs w:val="22"/>
        </w:rPr>
        <w:tab/>
        <w:t>Where:</w:t>
      </w:r>
    </w:p>
    <w:p w14:paraId="153A96D8"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03B9AC7F"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051B3751" w14:textId="77777777" w:rsidR="006661FE" w:rsidRDefault="006661FE" w:rsidP="006661FE">
      <w:pPr>
        <w:pStyle w:val="1"/>
        <w:jc w:val="both"/>
      </w:pPr>
    </w:p>
    <w:p w14:paraId="0025D43B" w14:textId="4896475E" w:rsidR="006661FE" w:rsidRDefault="00271E09" w:rsidP="00290D83">
      <w:pPr>
        <w:pStyle w:val="1"/>
        <w:numPr>
          <w:ilvl w:val="0"/>
          <w:numId w:val="168"/>
        </w:numPr>
        <w:jc w:val="both"/>
      </w:pPr>
      <w:del w:id="931" w:author="Mott(ESO), Paul" w:date="2023-03-15T17:13:00Z">
        <w:r w:rsidDel="00290D83">
          <w:delText xml:space="preserve">       </w:delText>
        </w:r>
      </w:del>
      <w:del w:id="932" w:author="Mott(ESO), Paul" w:date="2023-03-15T17:14:00Z">
        <w:r w:rsidR="008D32D0" w:rsidDel="00290D83">
          <w:delText>14.15.94</w:delText>
        </w:r>
      </w:del>
      <w:r w:rsidR="002A26AF">
        <w:tab/>
      </w:r>
      <w:r w:rsidR="006661FE">
        <w:t xml:space="preserve">The </w:t>
      </w:r>
      <w:r w:rsidR="00B063D6">
        <w:t xml:space="preserve">local </w:t>
      </w:r>
      <w:r w:rsidR="006661FE">
        <w:t xml:space="preserve">offshore security factor for single circuits with a single cable will be 1.0 and for multiple circuit connections will be capped at the locational onshore security factor, derived </w:t>
      </w:r>
      <w:r w:rsidR="0071674B" w:rsidRPr="0071674B">
        <w:rPr>
          <w:rFonts w:ascii="Arial" w:hAnsi="Arial" w:cs="Arial"/>
          <w:color w:val="000000" w:themeColor="text1"/>
        </w:rPr>
        <w:t>in accordance with 14.15.88-14.15.90</w:t>
      </w:r>
      <w:r w:rsidR="006661FE">
        <w:t>.</w:t>
      </w:r>
    </w:p>
    <w:p w14:paraId="464B7895" w14:textId="77777777" w:rsidR="00277DA2" w:rsidRPr="00277DA2" w:rsidRDefault="00277DA2" w:rsidP="00277DA2">
      <w:pPr>
        <w:pStyle w:val="1"/>
        <w:jc w:val="both"/>
      </w:pPr>
    </w:p>
    <w:p w14:paraId="585DB8DB" w14:textId="75146CEB" w:rsidR="00277DA2" w:rsidRDefault="00271E09" w:rsidP="00870007">
      <w:pPr>
        <w:pStyle w:val="1"/>
        <w:ind w:left="1440" w:hanging="1440"/>
        <w:jc w:val="both"/>
      </w:pPr>
      <w:r>
        <w:t xml:space="preserve">       </w:t>
      </w:r>
      <w:r w:rsidR="00277DA2" w:rsidRPr="00277DA2">
        <w:t>14.15.</w:t>
      </w:r>
      <w:r w:rsidR="008D32D0">
        <w:t>9</w:t>
      </w:r>
      <w:ins w:id="933" w:author="Mott(ESO), Paul" w:date="2023-03-15T17:14:00Z">
        <w:r w:rsidR="00290D83">
          <w:t>8</w:t>
        </w:r>
      </w:ins>
      <w:del w:id="934" w:author="Mott(ESO), Paul" w:date="2023-03-15T17:14:00Z">
        <w:r w:rsidR="008D32D0" w:rsidDel="00290D83">
          <w:delText>5</w:delText>
        </w:r>
      </w:del>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 </w:t>
      </w:r>
      <w:r w:rsidR="00DA5651" w:rsidRPr="00DA5651">
        <w:rPr>
          <w:rFonts w:ascii="Arial" w:hAnsi="Arial" w:cs="Arial"/>
          <w:color w:val="000000" w:themeColor="text1"/>
        </w:rPr>
        <w:t>the locational onshore security factor</w:t>
      </w:r>
      <w:r w:rsidR="00277DA2" w:rsidRPr="00277DA2">
        <w:t xml:space="preserve">, will be calculated for each offshore connection using the following methodology: </w:t>
      </w:r>
    </w:p>
    <w:p w14:paraId="1E8991C9" w14:textId="77777777" w:rsidR="00452493" w:rsidRDefault="00452493" w:rsidP="00452493">
      <w:pPr>
        <w:pStyle w:val="1"/>
        <w:ind w:left="1440" w:hanging="1440"/>
        <w:jc w:val="both"/>
      </w:pPr>
    </w:p>
    <w:p w14:paraId="1EAA98E6" w14:textId="01066CD8" w:rsidR="00277DA2" w:rsidRDefault="00575BBD" w:rsidP="00870007">
      <w:pPr>
        <w:pStyle w:val="1"/>
        <w:ind w:left="1440" w:hanging="1440"/>
        <w:jc w:val="both"/>
      </w:pPr>
      <w:r w:rsidRPr="00452493">
        <w:rPr>
          <w:rFonts w:cs="Arial"/>
          <w:noProof/>
          <w:color w:val="9BBB59"/>
          <w:position w:val="-46"/>
          <w:szCs w:val="22"/>
          <w:u w:val="single"/>
        </w:rPr>
        <w:drawing>
          <wp:inline distT="0" distB="0" distL="0" distR="0" wp14:anchorId="5141E52F" wp14:editId="4004538F">
            <wp:extent cx="3933825" cy="5334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933825" cy="533400"/>
                    </a:xfrm>
                    <a:prstGeom prst="rect">
                      <a:avLst/>
                    </a:prstGeom>
                    <a:noFill/>
                    <a:ln>
                      <a:noFill/>
                    </a:ln>
                  </pic:spPr>
                </pic:pic>
              </a:graphicData>
            </a:graphic>
          </wp:inline>
        </w:drawing>
      </w:r>
    </w:p>
    <w:p w14:paraId="11B870F8" w14:textId="77777777" w:rsidR="00277DA2" w:rsidRDefault="00277DA2" w:rsidP="00870007">
      <w:pPr>
        <w:pStyle w:val="1"/>
        <w:ind w:left="1440" w:hanging="1440"/>
        <w:jc w:val="both"/>
      </w:pPr>
    </w:p>
    <w:p w14:paraId="6BD2A385" w14:textId="77777777" w:rsidR="00277DA2" w:rsidRPr="00277DA2" w:rsidRDefault="00277DA2" w:rsidP="00870007">
      <w:pPr>
        <w:pStyle w:val="1"/>
        <w:ind w:firstLine="720"/>
        <w:jc w:val="both"/>
      </w:pPr>
      <w:r w:rsidRPr="00277DA2">
        <w:t xml:space="preserve">Where: </w:t>
      </w:r>
    </w:p>
    <w:p w14:paraId="0AD825D2"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212FB08C"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D94BABC" w14:textId="0BBD718A"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2F4E01">
        <w:t>93</w:t>
      </w:r>
      <w:r w:rsidR="001F0FA5">
        <w:t xml:space="preserve"> and 14.15.</w:t>
      </w:r>
      <w:r w:rsidR="002F4E01">
        <w:t>94</w:t>
      </w:r>
      <w:r w:rsidR="00277DA2" w:rsidRPr="00277DA2">
        <w:t xml:space="preserve"> </w:t>
      </w:r>
    </w:p>
    <w:p w14:paraId="0DCC89E7" w14:textId="7DB96A7C" w:rsidR="00277DA2" w:rsidRPr="00CC223F" w:rsidRDefault="001F0FA5" w:rsidP="00870007">
      <w:pPr>
        <w:pStyle w:val="1"/>
        <w:ind w:left="2160"/>
        <w:jc w:val="both"/>
      </w:pPr>
      <w:r>
        <w:t xml:space="preserve">  </w:t>
      </w:r>
      <w:r w:rsidR="00277DA2" w:rsidRPr="00277DA2">
        <w:t xml:space="preserve">And </w:t>
      </w:r>
      <w:r>
        <w:t>other definitions as in 14.15.</w:t>
      </w:r>
      <w:r w:rsidR="002F4E01">
        <w:t>93</w:t>
      </w:r>
      <w:r w:rsidR="00277DA2" w:rsidRPr="00277DA2">
        <w:t>.</w:t>
      </w:r>
    </w:p>
    <w:p w14:paraId="7AD320F5" w14:textId="56AEBBEE" w:rsidR="00887323" w:rsidRDefault="00887323" w:rsidP="006661FE">
      <w:pPr>
        <w:rPr>
          <w:rFonts w:ascii="Arial" w:hAnsi="Arial" w:cs="Arial"/>
          <w:b/>
        </w:rPr>
      </w:pPr>
    </w:p>
    <w:p w14:paraId="086C84E9" w14:textId="75B7E071" w:rsidR="00011FBD" w:rsidRDefault="00011FBD" w:rsidP="006661FE">
      <w:pPr>
        <w:rPr>
          <w:rFonts w:ascii="Arial" w:hAnsi="Arial" w:cs="Arial"/>
          <w:b/>
        </w:rPr>
      </w:pPr>
    </w:p>
    <w:p w14:paraId="77AA3EC2" w14:textId="77777777" w:rsidR="004101E4" w:rsidRPr="00887323" w:rsidRDefault="004101E4" w:rsidP="004101E4">
      <w:pPr>
        <w:pStyle w:val="Heading3"/>
        <w:ind w:left="709"/>
        <w:jc w:val="both"/>
        <w:rPr>
          <w:rFonts w:ascii="Arial" w:hAnsi="Arial" w:cs="Arial"/>
          <w:b/>
        </w:rPr>
      </w:pPr>
      <w:bookmarkStart w:id="935" w:name="_Toc49661114"/>
      <w:bookmarkStart w:id="936" w:name="_Toc274049687"/>
      <w:r w:rsidRPr="00887323">
        <w:rPr>
          <w:rFonts w:ascii="Arial" w:hAnsi="Arial" w:cs="Arial"/>
          <w:b/>
        </w:rPr>
        <w:t>Initial Transport Tariff</w:t>
      </w:r>
      <w:bookmarkEnd w:id="935"/>
      <w:bookmarkEnd w:id="936"/>
    </w:p>
    <w:p w14:paraId="59369275" w14:textId="77777777" w:rsidR="004101E4" w:rsidRDefault="004101E4" w:rsidP="004101E4">
      <w:pPr>
        <w:pStyle w:val="1"/>
        <w:numPr>
          <w:ilvl w:val="0"/>
          <w:numId w:val="131"/>
        </w:numPr>
        <w:jc w:val="both"/>
      </w:pPr>
      <w:r>
        <w:t>First an Initial Transport Tariff (ITT) must be calculated</w:t>
      </w:r>
      <w:r w:rsidRPr="0093242F">
        <w:t xml:space="preserve"> </w:t>
      </w:r>
      <w:r>
        <w:t xml:space="preserve">for both Peak Security and </w:t>
      </w:r>
      <w:proofErr w:type="gramStart"/>
      <w:r>
        <w:t>Year Round</w:t>
      </w:r>
      <w:proofErr w:type="gramEnd"/>
      <w:r>
        <w:t xml:space="preserve"> backgrounds. For Generation, the Peak Security zonal marginal km (</w:t>
      </w:r>
      <w:proofErr w:type="spellStart"/>
      <w:r>
        <w:t>ZMkm</w:t>
      </w:r>
      <w:r w:rsidRPr="00AC562E">
        <w:rPr>
          <w:vertAlign w:val="subscript"/>
        </w:rPr>
        <w:t>PS</w:t>
      </w:r>
      <w:proofErr w:type="spellEnd"/>
      <w:r>
        <w:t xml:space="preserve">), </w:t>
      </w:r>
      <w:proofErr w:type="gramStart"/>
      <w:r>
        <w:t>Year Round</w:t>
      </w:r>
      <w:proofErr w:type="gramEnd"/>
      <w:r>
        <w:t xml:space="preserve"> Not-Shared zonal marginal km (</w:t>
      </w:r>
      <w:proofErr w:type="spellStart"/>
      <w:r>
        <w:t>ZMkm</w:t>
      </w:r>
      <w:r>
        <w:rPr>
          <w:vertAlign w:val="subscript"/>
        </w:rPr>
        <w:t>YRNS</w:t>
      </w:r>
      <w:proofErr w:type="spellEnd"/>
      <w:r>
        <w:t>) and Year Round Shared zonal marginal km (</w:t>
      </w:r>
      <w:proofErr w:type="spellStart"/>
      <w:r>
        <w:t>ZMkm</w:t>
      </w:r>
      <w:r w:rsidRPr="00AC562E">
        <w:rPr>
          <w:vertAlign w:val="subscript"/>
        </w:rPr>
        <w:t>YR</w:t>
      </w:r>
      <w:r>
        <w:rPr>
          <w:vertAlign w:val="subscript"/>
        </w:rPr>
        <w:t>S</w:t>
      </w:r>
      <w:proofErr w:type="spellEnd"/>
      <w:r>
        <w:t>) are simply multiplied by the expansion constant and the locational security factor to give the Peak Security ITT,</w:t>
      </w:r>
      <w:r w:rsidRPr="000B6C0D">
        <w:t xml:space="preserve"> Year Round Not-Shared ITT and Year Round Shared ITT respectively:</w:t>
      </w:r>
    </w:p>
    <w:p w14:paraId="1D9D879F" w14:textId="77777777" w:rsidR="004101E4" w:rsidRDefault="004101E4" w:rsidP="004101E4">
      <w:pPr>
        <w:jc w:val="both"/>
        <w:rPr>
          <w:rFonts w:ascii="Arial" w:hAnsi="Arial"/>
        </w:rPr>
      </w:pPr>
    </w:p>
    <w:p w14:paraId="3F688E91" w14:textId="77777777" w:rsidR="004101E4" w:rsidRDefault="004101E4" w:rsidP="004101E4">
      <w:pPr>
        <w:pStyle w:val="Equation"/>
        <w:jc w:val="center"/>
        <w:rPr>
          <w:rFonts w:ascii="Arial" w:hAnsi="Arial"/>
          <w:sz w:val="22"/>
          <w:szCs w:val="22"/>
        </w:rPr>
      </w:pPr>
      <w:r w:rsidRPr="00853B8B">
        <w:rPr>
          <w:rFonts w:ascii="Arial" w:hAnsi="Arial"/>
          <w:noProof/>
          <w:position w:val="-12"/>
          <w:sz w:val="22"/>
        </w:rPr>
        <w:drawing>
          <wp:inline distT="0" distB="0" distL="0" distR="0" wp14:anchorId="4BFB9C96" wp14:editId="0EB316E3">
            <wp:extent cx="20193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14:paraId="2932262C" w14:textId="77777777" w:rsidR="004101E4" w:rsidRDefault="004101E4" w:rsidP="004101E4">
      <w:pPr>
        <w:pStyle w:val="Equation"/>
        <w:jc w:val="center"/>
        <w:rPr>
          <w:rFonts w:ascii="Arial" w:hAnsi="Arial"/>
          <w:sz w:val="22"/>
          <w:szCs w:val="22"/>
        </w:rPr>
      </w:pPr>
      <w:r w:rsidRPr="000B6C0D">
        <w:rPr>
          <w:rFonts w:ascii="Arial" w:hAnsi="Arial"/>
          <w:noProof/>
          <w:position w:val="-12"/>
          <w:sz w:val="22"/>
        </w:rPr>
        <w:drawing>
          <wp:inline distT="0" distB="0" distL="0" distR="0" wp14:anchorId="0781C7A1" wp14:editId="18D411B4">
            <wp:extent cx="2200275"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200275" cy="228600"/>
                    </a:xfrm>
                    <a:prstGeom prst="rect">
                      <a:avLst/>
                    </a:prstGeom>
                    <a:noFill/>
                    <a:ln>
                      <a:noFill/>
                    </a:ln>
                  </pic:spPr>
                </pic:pic>
              </a:graphicData>
            </a:graphic>
          </wp:inline>
        </w:drawing>
      </w:r>
    </w:p>
    <w:p w14:paraId="03EF2321" w14:textId="77777777" w:rsidR="004101E4" w:rsidRDefault="004101E4" w:rsidP="004101E4">
      <w:pPr>
        <w:pStyle w:val="Equation"/>
        <w:jc w:val="center"/>
        <w:rPr>
          <w:rFonts w:ascii="Arial" w:hAnsi="Arial"/>
          <w:sz w:val="22"/>
          <w:szCs w:val="22"/>
        </w:rPr>
      </w:pPr>
      <w:r w:rsidRPr="000B6C0D">
        <w:rPr>
          <w:rFonts w:ascii="Arial" w:hAnsi="Arial"/>
          <w:noProof/>
          <w:position w:val="-12"/>
          <w:sz w:val="22"/>
        </w:rPr>
        <w:drawing>
          <wp:inline distT="0" distB="0" distL="0" distR="0" wp14:anchorId="1AB7F24C" wp14:editId="1DD7012A">
            <wp:extent cx="2028825"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8825" cy="228600"/>
                    </a:xfrm>
                    <a:prstGeom prst="rect">
                      <a:avLst/>
                    </a:prstGeom>
                    <a:noFill/>
                    <a:ln>
                      <a:noFill/>
                    </a:ln>
                  </pic:spPr>
                </pic:pic>
              </a:graphicData>
            </a:graphic>
          </wp:inline>
        </w:drawing>
      </w:r>
    </w:p>
    <w:p w14:paraId="082364DC" w14:textId="77777777" w:rsidR="004101E4" w:rsidRDefault="004101E4" w:rsidP="004101E4">
      <w:pPr>
        <w:jc w:val="both"/>
        <w:rPr>
          <w:rFonts w:ascii="Arial" w:hAnsi="Arial"/>
        </w:rPr>
      </w:pPr>
    </w:p>
    <w:p w14:paraId="50E1046B" w14:textId="77777777" w:rsidR="004101E4" w:rsidRDefault="004101E4" w:rsidP="004101E4">
      <w:pPr>
        <w:ind w:firstLine="720"/>
        <w:jc w:val="both"/>
        <w:rPr>
          <w:rFonts w:ascii="Arial" w:hAnsi="Arial"/>
          <w:sz w:val="22"/>
        </w:rPr>
      </w:pPr>
      <w:proofErr w:type="gramStart"/>
      <w:r>
        <w:rPr>
          <w:rFonts w:ascii="Arial" w:hAnsi="Arial"/>
          <w:sz w:val="22"/>
        </w:rPr>
        <w:t>Where</w:t>
      </w:r>
      <w:proofErr w:type="gramEnd"/>
    </w:p>
    <w:p w14:paraId="6373550F" w14:textId="77777777" w:rsidR="004101E4" w:rsidRDefault="004101E4" w:rsidP="004101E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Pr="00AC562E">
        <w:rPr>
          <w:rFonts w:ascii="Arial" w:hAnsi="Arial"/>
          <w:sz w:val="22"/>
          <w:vertAlign w:val="subscript"/>
        </w:rPr>
        <w:t>PS</w:t>
      </w:r>
      <w:proofErr w:type="spellEnd"/>
      <w:r>
        <w:rPr>
          <w:rFonts w:ascii="Arial" w:hAnsi="Arial"/>
          <w:sz w:val="22"/>
        </w:rPr>
        <w:tab/>
        <w:t>=</w:t>
      </w:r>
      <w:r>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Pr="000B6C0D">
        <w:rPr>
          <w:rFonts w:ascii="Arial" w:hAnsi="Arial"/>
          <w:sz w:val="22"/>
        </w:rPr>
        <w:t>ZMkm</w:t>
      </w:r>
      <w:r w:rsidRPr="000B6C0D">
        <w:rPr>
          <w:rFonts w:ascii="Arial" w:hAnsi="Arial"/>
          <w:sz w:val="22"/>
          <w:vertAlign w:val="subscript"/>
        </w:rPr>
        <w:t>GiYRNS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Not-Shared </w:t>
      </w:r>
      <w:r>
        <w:rPr>
          <w:rFonts w:ascii="Arial" w:hAnsi="Arial"/>
          <w:sz w:val="22"/>
        </w:rPr>
        <w:t>Zonal Marginal km for each generation     charging zone</w:t>
      </w:r>
    </w:p>
    <w:p w14:paraId="5A9318A2" w14:textId="77777777" w:rsidR="004101E4" w:rsidRDefault="004101E4" w:rsidP="004101E4">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5824E62D" w14:textId="77777777" w:rsidR="004101E4" w:rsidRDefault="004101E4" w:rsidP="004101E4">
      <w:pPr>
        <w:pStyle w:val="Variableexplanation"/>
        <w:tabs>
          <w:tab w:val="clear" w:pos="1134"/>
          <w:tab w:val="clear" w:pos="1418"/>
          <w:tab w:val="clear" w:pos="1701"/>
        </w:tabs>
        <w:rPr>
          <w:rFonts w:ascii="Arial" w:hAnsi="Arial"/>
          <w:sz w:val="22"/>
        </w:rPr>
      </w:pPr>
    </w:p>
    <w:p w14:paraId="1A9F38B2"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694ED12A"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0FBB238F" w14:textId="77777777" w:rsidR="004101E4" w:rsidRDefault="004101E4" w:rsidP="004101E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ITT</w:t>
      </w:r>
      <w:r>
        <w:rPr>
          <w:rFonts w:ascii="Arial" w:hAnsi="Arial"/>
          <w:sz w:val="22"/>
          <w:vertAlign w:val="subscript"/>
        </w:rPr>
        <w:t>Gi</w:t>
      </w:r>
      <w:r w:rsidRPr="00AC562E">
        <w:rPr>
          <w:rFonts w:ascii="Arial" w:hAnsi="Arial"/>
          <w:sz w:val="22"/>
          <w:vertAlign w:val="subscript"/>
        </w:rPr>
        <w:t>PS</w:t>
      </w:r>
      <w:proofErr w:type="spellEnd"/>
      <w:r>
        <w:rPr>
          <w:rFonts w:ascii="Arial" w:hAnsi="Arial"/>
          <w:sz w:val="22"/>
          <w:vertAlign w:val="subscript"/>
        </w:rPr>
        <w:tab/>
      </w:r>
      <w:r>
        <w:rPr>
          <w:rFonts w:ascii="Arial" w:hAnsi="Arial"/>
          <w:sz w:val="22"/>
        </w:rPr>
        <w:tab/>
        <w:t>=</w:t>
      </w:r>
      <w:r>
        <w:rPr>
          <w:rFonts w:ascii="Arial" w:hAnsi="Arial"/>
          <w:sz w:val="22"/>
        </w:rPr>
        <w:tab/>
        <w:t xml:space="preserve">Peak Security Initial Transport Tariff (£/MW) for each generation zone </w:t>
      </w:r>
    </w:p>
    <w:p w14:paraId="194FDCA0" w14:textId="77777777" w:rsidR="004101E4" w:rsidRDefault="004101E4" w:rsidP="004101E4">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Shared Initial Transport Tariff (£/MW) for each generation charging zone</w:t>
      </w:r>
    </w:p>
    <w:p w14:paraId="27CF9807" w14:textId="77777777" w:rsidR="004101E4" w:rsidRDefault="004101E4" w:rsidP="004101E4">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62081D55" w14:textId="77777777" w:rsidR="004101E4" w:rsidRDefault="004101E4" w:rsidP="004101E4">
      <w:pPr>
        <w:pStyle w:val="Variableexplanation"/>
        <w:tabs>
          <w:tab w:val="clear" w:pos="1134"/>
          <w:tab w:val="clear" w:pos="1418"/>
          <w:tab w:val="clear" w:pos="1701"/>
        </w:tabs>
        <w:rPr>
          <w:rFonts w:ascii="Arial" w:hAnsi="Arial"/>
          <w:sz w:val="22"/>
        </w:rPr>
      </w:pPr>
    </w:p>
    <w:p w14:paraId="6C5A2915" w14:textId="77777777" w:rsidR="004101E4" w:rsidRDefault="004101E4" w:rsidP="004101E4">
      <w:pPr>
        <w:pStyle w:val="Variableexplanation"/>
        <w:rPr>
          <w:rFonts w:ascii="Arial" w:hAnsi="Arial"/>
          <w:sz w:val="22"/>
        </w:rPr>
      </w:pPr>
    </w:p>
    <w:p w14:paraId="59E6F759" w14:textId="77777777" w:rsidR="004101E4" w:rsidRDefault="004101E4" w:rsidP="004101E4">
      <w:pPr>
        <w:pStyle w:val="1"/>
        <w:numPr>
          <w:ilvl w:val="0"/>
          <w:numId w:val="131"/>
        </w:numPr>
        <w:jc w:val="both"/>
      </w:pPr>
      <w:r>
        <w:t xml:space="preserve">Similarly, for demand the Peak Security zonal marginal km </w:t>
      </w:r>
      <w:proofErr w:type="gramStart"/>
      <w:r>
        <w:t>(</w:t>
      </w:r>
      <w:r w:rsidRPr="00075548">
        <w:t xml:space="preserve"> </w:t>
      </w:r>
      <w:proofErr w:type="spellStart"/>
      <w:r>
        <w:t>ZMkm</w:t>
      </w:r>
      <w:r w:rsidRPr="00AC562E">
        <w:rPr>
          <w:vertAlign w:val="subscript"/>
        </w:rPr>
        <w:t>PS</w:t>
      </w:r>
      <w:proofErr w:type="spellEnd"/>
      <w:proofErr w:type="gramEnd"/>
      <w:r>
        <w:t>) and Year Round zonal marginal km (</w:t>
      </w:r>
      <w:proofErr w:type="spellStart"/>
      <w:r>
        <w:t>ZMkm</w:t>
      </w:r>
      <w:r w:rsidRPr="00AC562E">
        <w:rPr>
          <w:vertAlign w:val="subscript"/>
        </w:rPr>
        <w:t>YR</w:t>
      </w:r>
      <w:proofErr w:type="spellEnd"/>
      <w:r>
        <w:t>) are simply multiplied by the expansion constant and the locational security factor to give the Peak Security ITT and Year Round ITT respectively:</w:t>
      </w:r>
    </w:p>
    <w:p w14:paraId="0CAC00C1" w14:textId="77777777" w:rsidR="004101E4" w:rsidRDefault="004101E4" w:rsidP="004101E4">
      <w:pPr>
        <w:pStyle w:val="1"/>
        <w:jc w:val="both"/>
      </w:pPr>
    </w:p>
    <w:p w14:paraId="3DA5A369" w14:textId="77777777" w:rsidR="004101E4" w:rsidRDefault="004101E4" w:rsidP="004101E4">
      <w:pPr>
        <w:pStyle w:val="Equation"/>
        <w:jc w:val="center"/>
        <w:rPr>
          <w:rFonts w:ascii="Arial" w:hAnsi="Arial"/>
          <w:position w:val="-12"/>
          <w:sz w:val="22"/>
          <w:szCs w:val="22"/>
        </w:rPr>
      </w:pPr>
      <w:r>
        <w:rPr>
          <w:rFonts w:ascii="Arial" w:hAnsi="Arial"/>
          <w:noProof/>
          <w:position w:val="-12"/>
          <w:sz w:val="22"/>
        </w:rPr>
        <w:drawing>
          <wp:inline distT="0" distB="0" distL="0" distR="0" wp14:anchorId="5C545A89" wp14:editId="2B220F0A">
            <wp:extent cx="2028825" cy="21907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028825" cy="219075"/>
                    </a:xfrm>
                    <a:prstGeom prst="rect">
                      <a:avLst/>
                    </a:prstGeom>
                    <a:noFill/>
                    <a:ln>
                      <a:noFill/>
                    </a:ln>
                  </pic:spPr>
                </pic:pic>
              </a:graphicData>
            </a:graphic>
          </wp:inline>
        </w:drawing>
      </w:r>
    </w:p>
    <w:p w14:paraId="167ACEEF" w14:textId="77777777" w:rsidR="004101E4" w:rsidRDefault="004101E4" w:rsidP="004101E4">
      <w:pPr>
        <w:pStyle w:val="Equation"/>
        <w:jc w:val="center"/>
        <w:rPr>
          <w:rFonts w:ascii="Arial" w:hAnsi="Arial"/>
          <w:sz w:val="22"/>
          <w:szCs w:val="22"/>
        </w:rPr>
      </w:pPr>
      <w:r w:rsidRPr="00D26079">
        <w:rPr>
          <w:rFonts w:ascii="Arial" w:hAnsi="Arial"/>
          <w:noProof/>
          <w:position w:val="-12"/>
          <w:sz w:val="22"/>
        </w:rPr>
        <w:drawing>
          <wp:inline distT="0" distB="0" distL="0" distR="0" wp14:anchorId="54A7C13B" wp14:editId="42ACE307">
            <wp:extent cx="2009775"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09775" cy="228600"/>
                    </a:xfrm>
                    <a:prstGeom prst="rect">
                      <a:avLst/>
                    </a:prstGeom>
                    <a:noFill/>
                    <a:ln>
                      <a:noFill/>
                    </a:ln>
                  </pic:spPr>
                </pic:pic>
              </a:graphicData>
            </a:graphic>
          </wp:inline>
        </w:drawing>
      </w:r>
    </w:p>
    <w:p w14:paraId="00616DDC" w14:textId="77777777" w:rsidR="004101E4" w:rsidRDefault="004101E4" w:rsidP="004101E4">
      <w:pPr>
        <w:ind w:firstLine="720"/>
        <w:jc w:val="both"/>
        <w:rPr>
          <w:rFonts w:ascii="Arial" w:hAnsi="Arial"/>
          <w:sz w:val="22"/>
        </w:rPr>
      </w:pPr>
      <w:proofErr w:type="gramStart"/>
      <w:r>
        <w:rPr>
          <w:rFonts w:ascii="Arial" w:hAnsi="Arial"/>
          <w:sz w:val="22"/>
        </w:rPr>
        <w:t>Where</w:t>
      </w:r>
      <w:proofErr w:type="gramEnd"/>
    </w:p>
    <w:p w14:paraId="34C04BE4"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t>=</w:t>
      </w:r>
      <w:r>
        <w:rPr>
          <w:rFonts w:ascii="Arial" w:hAnsi="Arial"/>
          <w:sz w:val="22"/>
        </w:rPr>
        <w:tab/>
        <w:t>Peak Security</w:t>
      </w:r>
      <w:r>
        <w:rPr>
          <w:rFonts w:ascii="Arial" w:hAnsi="Arial"/>
          <w:sz w:val="22"/>
        </w:rPr>
        <w:tab/>
        <w:t>Zonal Marginal km for each demand zone</w:t>
      </w:r>
    </w:p>
    <w:p w14:paraId="502C41CB"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r w:rsidRPr="00075548">
        <w:rPr>
          <w:rFonts w:ascii="Arial" w:hAnsi="Arial"/>
          <w:sz w:val="22"/>
        </w:rPr>
        <w:t xml:space="preserve"> </w:t>
      </w:r>
      <w:proofErr w:type="spellStart"/>
      <w:r>
        <w:rPr>
          <w:rFonts w:ascii="Arial" w:hAnsi="Arial"/>
          <w:sz w:val="22"/>
        </w:rPr>
        <w:t>ZMkm</w:t>
      </w:r>
      <w:r>
        <w:rPr>
          <w:rFonts w:ascii="Arial" w:hAnsi="Arial"/>
          <w:sz w:val="22"/>
          <w:vertAlign w:val="subscript"/>
        </w:rPr>
        <w:t>Di</w:t>
      </w:r>
      <w:r w:rsidRPr="00AC562E">
        <w:rPr>
          <w:rFonts w:ascii="Arial" w:hAnsi="Arial"/>
          <w:sz w:val="22"/>
          <w:vertAlign w:val="subscript"/>
        </w:rPr>
        <w:t>YR</w:t>
      </w:r>
      <w:proofErr w:type="spellEnd"/>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Zonal Marginal km for each demand zone</w:t>
      </w:r>
    </w:p>
    <w:p w14:paraId="4CE4FA69" w14:textId="77777777" w:rsidR="004101E4" w:rsidRDefault="004101E4" w:rsidP="004101E4">
      <w:pPr>
        <w:pStyle w:val="Variableexplanation"/>
        <w:tabs>
          <w:tab w:val="clear" w:pos="1134"/>
          <w:tab w:val="clear" w:pos="1418"/>
          <w:tab w:val="clear" w:pos="1701"/>
        </w:tabs>
        <w:rPr>
          <w:rFonts w:ascii="Arial" w:hAnsi="Arial"/>
          <w:sz w:val="22"/>
        </w:rPr>
      </w:pPr>
    </w:p>
    <w:p w14:paraId="07677D0B" w14:textId="77777777" w:rsidR="004101E4" w:rsidRDefault="004101E4" w:rsidP="004101E4">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2834BBE1"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YR</w:t>
      </w:r>
      <w:proofErr w:type="spellEnd"/>
      <w:r>
        <w:rPr>
          <w:rFonts w:ascii="Arial" w:hAnsi="Arial"/>
          <w:sz w:val="22"/>
        </w:rPr>
        <w:tab/>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Tariff (£/MW) for each demand zone</w:t>
      </w:r>
    </w:p>
    <w:p w14:paraId="0A187903" w14:textId="77777777" w:rsidR="004101E4" w:rsidRDefault="004101E4" w:rsidP="004101E4">
      <w:pPr>
        <w:pStyle w:val="Variableexplanation"/>
        <w:rPr>
          <w:rFonts w:ascii="Arial" w:hAnsi="Arial"/>
          <w:sz w:val="22"/>
        </w:rPr>
      </w:pPr>
      <w:r>
        <w:rPr>
          <w:rFonts w:ascii="Arial" w:hAnsi="Arial"/>
          <w:sz w:val="22"/>
        </w:rPr>
        <w:tab/>
      </w:r>
    </w:p>
    <w:p w14:paraId="67E72C7F" w14:textId="77777777" w:rsidR="004101E4" w:rsidRDefault="004101E4" w:rsidP="004101E4">
      <w:pPr>
        <w:pStyle w:val="1"/>
        <w:numPr>
          <w:ilvl w:val="0"/>
          <w:numId w:val="131"/>
        </w:numPr>
        <w:jc w:val="both"/>
      </w:pPr>
      <w:r>
        <w:t xml:space="preserve">The next step is to multiply these ITTs by the expected metered triad gross GSP group demand and generation capacity to gain an estimate </w:t>
      </w:r>
      <w:r>
        <w:lastRenderedPageBreak/>
        <w:t xml:space="preserve">of the initial revenue recovery for both Peak Security and </w:t>
      </w:r>
      <w:proofErr w:type="gramStart"/>
      <w:r>
        <w:t>Year Round</w:t>
      </w:r>
      <w:proofErr w:type="gramEnd"/>
      <w:r>
        <w:t xml:space="preserve"> backgrounds</w:t>
      </w:r>
      <w:r w:rsidRPr="00B13788">
        <w:t xml:space="preserve">. </w:t>
      </w:r>
      <w:r>
        <w:t>The metered triad gross GSP group demand and generation capacity are based on analysis of forecasts provided by Users and are confidential.</w:t>
      </w:r>
    </w:p>
    <w:p w14:paraId="2AA2FE1F" w14:textId="77777777" w:rsidR="004101E4" w:rsidRDefault="004101E4" w:rsidP="004101E4">
      <w:pPr>
        <w:pStyle w:val="1"/>
        <w:ind w:left="1627"/>
        <w:jc w:val="both"/>
      </w:pPr>
    </w:p>
    <w:p w14:paraId="49FBBA03" w14:textId="77777777" w:rsidR="004101E4" w:rsidRDefault="004101E4" w:rsidP="004101E4">
      <w:pPr>
        <w:pStyle w:val="1"/>
        <w:ind w:left="1627"/>
        <w:jc w:val="both"/>
      </w:pPr>
      <w:r>
        <w:t>Metered triad gross GSP group demand is net demand for all GSP groups less embedded exports for all GSP groups.</w:t>
      </w:r>
    </w:p>
    <w:p w14:paraId="591BDB42" w14:textId="77777777" w:rsidR="004101E4" w:rsidRDefault="004101E4" w:rsidP="004101E4">
      <w:pPr>
        <w:pStyle w:val="1"/>
        <w:numPr>
          <w:ilvl w:val="1"/>
          <w:numId w:val="131"/>
        </w:numPr>
        <w:jc w:val="both"/>
      </w:pPr>
    </w:p>
    <w:p w14:paraId="1CB74879" w14:textId="77777777" w:rsidR="004101E4" w:rsidRDefault="004101E4" w:rsidP="004101E4">
      <w:pPr>
        <w:jc w:val="both"/>
        <w:rPr>
          <w:rFonts w:ascii="Arial" w:hAnsi="Arial"/>
        </w:rPr>
      </w:pPr>
    </w:p>
    <w:p w14:paraId="3E640719" w14:textId="77777777" w:rsidR="004101E4" w:rsidRDefault="004101E4" w:rsidP="004101E4">
      <w:pPr>
        <w:jc w:val="both"/>
        <w:rPr>
          <w:rFonts w:ascii="Arial" w:hAnsi="Arial"/>
        </w:rPr>
      </w:pPr>
      <w:r>
        <w:rPr>
          <w:rFonts w:ascii="Arial" w:hAnsi="Arial"/>
        </w:rPr>
        <w:tab/>
        <w:t xml:space="preserve">      </w:t>
      </w:r>
      <w:r>
        <w:rPr>
          <w:rFonts w:ascii="Arial" w:hAnsi="Arial"/>
        </w:rPr>
        <w:tab/>
        <w:t xml:space="preserve">    </w:t>
      </w:r>
    </w:p>
    <w:p w14:paraId="1E712C51" w14:textId="77777777" w:rsidR="004101E4" w:rsidRPr="00BF4F42" w:rsidRDefault="004101E4" w:rsidP="004101E4">
      <w:pPr>
        <w:ind w:left="709" w:hanging="709"/>
        <w:jc w:val="both"/>
        <w:rPr>
          <w:rFonts w:ascii="Arial" w:hAnsi="Arial"/>
        </w:rPr>
      </w:pPr>
      <w:r>
        <w:rPr>
          <w:rFonts w:ascii="Arial" w:hAnsi="Arial"/>
        </w:rPr>
        <w:t xml:space="preserve">          </w:t>
      </w:r>
      <w:proofErr w:type="gramStart"/>
      <w:r w:rsidRPr="00BF4F42">
        <w:rPr>
          <w:rFonts w:ascii="Arial" w:hAnsi="Arial"/>
        </w:rPr>
        <w:t>Where</w:t>
      </w:r>
      <w:proofErr w:type="gramEnd"/>
    </w:p>
    <w:p w14:paraId="76BDD7EB" w14:textId="77777777" w:rsidR="004101E4" w:rsidRPr="00BF4F42" w:rsidRDefault="004101E4" w:rsidP="004101E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6C1150EC" w14:textId="77777777" w:rsidR="004101E4" w:rsidRDefault="004101E4" w:rsidP="004101E4">
      <w:pPr>
        <w:ind w:left="709" w:hanging="709"/>
        <w:jc w:val="both"/>
        <w:rPr>
          <w:rFonts w:ascii="Arial" w:hAnsi="Arial"/>
        </w:rPr>
      </w:pPr>
      <w:r>
        <w:rPr>
          <w:rFonts w:ascii="Arial" w:hAnsi="Arial"/>
        </w:rPr>
        <w:t xml:space="preserve">          </w:t>
      </w:r>
      <w:proofErr w:type="spellStart"/>
      <w:r w:rsidRPr="00BF4F42">
        <w:rPr>
          <w:rFonts w:ascii="Arial" w:hAnsi="Arial"/>
        </w:rPr>
        <w:t>G</w:t>
      </w:r>
      <w:r w:rsidRPr="00BF4F42">
        <w:rPr>
          <w:rFonts w:ascii="Arial" w:hAnsi="Arial"/>
          <w:vertAlign w:val="subscript"/>
        </w:rPr>
        <w:t>Gi</w:t>
      </w:r>
      <w:proofErr w:type="spellEnd"/>
      <w:r w:rsidRPr="00BF4F42">
        <w:rPr>
          <w:rFonts w:ascii="Arial" w:hAnsi="Arial"/>
          <w:vertAlign w:val="subscript"/>
        </w:rPr>
        <w:tab/>
      </w:r>
      <w:r>
        <w:rPr>
          <w:rFonts w:ascii="Arial" w:hAnsi="Arial"/>
          <w:vertAlign w:val="subscript"/>
        </w:rPr>
        <w:t xml:space="preserve">      </w:t>
      </w:r>
      <w:r>
        <w:rPr>
          <w:rFonts w:ascii="Arial" w:hAnsi="Arial"/>
          <w:vertAlign w:val="subscript"/>
        </w:rPr>
        <w:tab/>
      </w:r>
      <w:r w:rsidRPr="00BF4F42">
        <w:rPr>
          <w:rFonts w:ascii="Arial" w:hAnsi="Arial"/>
        </w:rPr>
        <w:t>=</w:t>
      </w:r>
      <w:r w:rsidRPr="00BF4F42">
        <w:rPr>
          <w:rFonts w:ascii="Arial" w:hAnsi="Arial"/>
        </w:rPr>
        <w:tab/>
        <w:t xml:space="preserve">Total forecast Generation for each generation zone (based </w:t>
      </w:r>
    </w:p>
    <w:p w14:paraId="6F5A65FE" w14:textId="77777777" w:rsidR="004101E4" w:rsidRPr="00BF4F42" w:rsidRDefault="004101E4" w:rsidP="004101E4">
      <w:pPr>
        <w:ind w:left="2869" w:firstLine="11"/>
        <w:jc w:val="both"/>
        <w:rPr>
          <w:rFonts w:ascii="Arial" w:hAnsi="Arial"/>
        </w:rPr>
      </w:pPr>
      <w:r w:rsidRPr="00BF4F42">
        <w:rPr>
          <w:rFonts w:ascii="Arial" w:hAnsi="Arial"/>
        </w:rPr>
        <w:t xml:space="preserve">on </w:t>
      </w:r>
      <w:r>
        <w:rPr>
          <w:rFonts w:ascii="Arial" w:hAnsi="Arial"/>
        </w:rPr>
        <w:t xml:space="preserve">analysis of </w:t>
      </w:r>
      <w:r w:rsidRPr="00BF4F42">
        <w:rPr>
          <w:rFonts w:ascii="Arial" w:hAnsi="Arial"/>
        </w:rPr>
        <w:t>confidential User forecasts)</w:t>
      </w:r>
    </w:p>
    <w:p w14:paraId="7A07AFA4" w14:textId="77777777" w:rsidR="004101E4" w:rsidRDefault="004101E4" w:rsidP="004101E4">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Pr>
          <w:rFonts w:ascii="Arial" w:hAnsi="Arial"/>
        </w:rPr>
        <w:t xml:space="preserve"> gross GSP group</w:t>
      </w:r>
    </w:p>
    <w:p w14:paraId="13EA15DA" w14:textId="77777777" w:rsidR="004101E4" w:rsidRPr="00BF4F42" w:rsidRDefault="004101E4" w:rsidP="004101E4">
      <w:pPr>
        <w:ind w:left="2160" w:firstLine="720"/>
        <w:jc w:val="both"/>
        <w:rPr>
          <w:rFonts w:ascii="Arial" w:hAnsi="Arial"/>
        </w:rPr>
      </w:pPr>
      <w:r w:rsidRPr="00BF4F42">
        <w:rPr>
          <w:rFonts w:ascii="Arial" w:hAnsi="Arial"/>
        </w:rPr>
        <w:t>demand</w:t>
      </w:r>
    </w:p>
    <w:p w14:paraId="1654F5A2" w14:textId="77777777" w:rsidR="004101E4" w:rsidRDefault="004101E4" w:rsidP="004101E4">
      <w:pPr>
        <w:ind w:left="709" w:hanging="709"/>
        <w:jc w:val="both"/>
        <w:rPr>
          <w:rFonts w:ascii="Arial" w:hAnsi="Arial"/>
        </w:rPr>
      </w:pPr>
      <w:r>
        <w:rPr>
          <w:rFonts w:ascii="Arial" w:hAnsi="Arial"/>
        </w:rPr>
        <w:t xml:space="preserve">          </w:t>
      </w:r>
      <w:proofErr w:type="spellStart"/>
      <w:r w:rsidRPr="00BF4F42">
        <w:rPr>
          <w:rFonts w:ascii="Arial" w:hAnsi="Arial"/>
        </w:rPr>
        <w:t>D</w:t>
      </w:r>
      <w:r w:rsidRPr="00BF4F42">
        <w:rPr>
          <w:rFonts w:ascii="Arial" w:hAnsi="Arial"/>
          <w:vertAlign w:val="subscript"/>
        </w:rPr>
        <w:t>Di</w:t>
      </w:r>
      <w:proofErr w:type="spellEnd"/>
      <w:r w:rsidRPr="00BF4F42">
        <w:rPr>
          <w:rFonts w:ascii="Arial" w:hAnsi="Arial"/>
        </w:rPr>
        <w:tab/>
      </w:r>
      <w:r>
        <w:rPr>
          <w:rFonts w:ascii="Arial" w:hAnsi="Arial"/>
        </w:rPr>
        <w:tab/>
      </w:r>
      <w:r w:rsidRPr="00BF4F42">
        <w:rPr>
          <w:rFonts w:ascii="Arial" w:hAnsi="Arial"/>
        </w:rPr>
        <w:t>=</w:t>
      </w:r>
      <w:r w:rsidRPr="00BF4F42">
        <w:rPr>
          <w:rFonts w:ascii="Arial" w:hAnsi="Arial"/>
        </w:rPr>
        <w:tab/>
        <w:t>Total forecast Metered Triad</w:t>
      </w:r>
      <w:r w:rsidRPr="00BF4F42">
        <w:rPr>
          <w:rFonts w:ascii="Arial" w:hAnsi="Arial"/>
        </w:rPr>
        <w:fldChar w:fldCharType="begin"/>
      </w:r>
      <w:r w:rsidRPr="00BF4F42">
        <w:rPr>
          <w:rFonts w:ascii="Arial" w:hAnsi="Arial"/>
        </w:rPr>
        <w:instrText xml:space="preserve"> XE "Triad" </w:instrText>
      </w:r>
      <w:r w:rsidRPr="00BF4F42">
        <w:rPr>
          <w:rFonts w:ascii="Arial" w:hAnsi="Arial"/>
        </w:rPr>
        <w:fldChar w:fldCharType="end"/>
      </w:r>
      <w:r w:rsidRPr="00BF4F42">
        <w:rPr>
          <w:rFonts w:ascii="Arial" w:hAnsi="Arial"/>
        </w:rPr>
        <w:t xml:space="preserve"> </w:t>
      </w:r>
      <w:r>
        <w:rPr>
          <w:rFonts w:ascii="Arial" w:hAnsi="Arial"/>
        </w:rPr>
        <w:t xml:space="preserve">gross GSP group </w:t>
      </w:r>
      <w:r w:rsidRPr="00BF4F42">
        <w:rPr>
          <w:rFonts w:ascii="Arial" w:hAnsi="Arial"/>
        </w:rPr>
        <w:t xml:space="preserve">Demand for </w:t>
      </w:r>
    </w:p>
    <w:p w14:paraId="54600C7C" w14:textId="77777777" w:rsidR="004101E4" w:rsidRPr="00BF4F42" w:rsidRDefault="004101E4" w:rsidP="004101E4">
      <w:pPr>
        <w:ind w:left="2858" w:firstLine="11"/>
        <w:jc w:val="both"/>
        <w:rPr>
          <w:rFonts w:ascii="Arial" w:hAnsi="Arial"/>
        </w:rPr>
      </w:pPr>
      <w:r w:rsidRPr="00BF4F42">
        <w:rPr>
          <w:rFonts w:ascii="Arial" w:hAnsi="Arial"/>
        </w:rPr>
        <w:t>each demand zone (based on</w:t>
      </w:r>
      <w:r>
        <w:rPr>
          <w:rFonts w:ascii="Arial" w:hAnsi="Arial"/>
        </w:rPr>
        <w:t xml:space="preserve"> analysis of</w:t>
      </w:r>
      <w:r w:rsidRPr="00BF4F42">
        <w:rPr>
          <w:rFonts w:ascii="Arial" w:hAnsi="Arial"/>
        </w:rPr>
        <w:t xml:space="preserve"> confidential User forecasts)</w:t>
      </w:r>
    </w:p>
    <w:p w14:paraId="03CBD993" w14:textId="77777777" w:rsidR="004101E4" w:rsidRDefault="004101E4" w:rsidP="004101E4">
      <w:pPr>
        <w:jc w:val="both"/>
        <w:rPr>
          <w:rFonts w:ascii="Arial" w:hAnsi="Arial"/>
        </w:rPr>
      </w:pPr>
    </w:p>
    <w:p w14:paraId="3E669ECA" w14:textId="77777777" w:rsidR="004101E4" w:rsidRDefault="004101E4" w:rsidP="004101E4">
      <w:pPr>
        <w:jc w:val="both"/>
        <w:rPr>
          <w:rFonts w:ascii="Arial" w:hAnsi="Arial"/>
        </w:rPr>
      </w:pPr>
      <w:r>
        <w:rPr>
          <w:rFonts w:ascii="Arial" w:hAnsi="Arial"/>
        </w:rPr>
        <w:t xml:space="preserve">    </w:t>
      </w:r>
    </w:p>
    <w:p w14:paraId="01E682AE" w14:textId="77777777" w:rsidR="004101E4" w:rsidRDefault="004101E4" w:rsidP="004101E4">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 xml:space="preserve">(see below). When calculating the initial revenue recovery for the Not </w:t>
      </w:r>
      <w:r w:rsidRPr="00532403">
        <w:t>Shared component</w:t>
      </w:r>
      <w:r>
        <w:t xml:space="preserve"> of the </w:t>
      </w:r>
      <w:proofErr w:type="gramStart"/>
      <w:r>
        <w:t>Year Round</w:t>
      </w:r>
      <w:proofErr w:type="gramEnd"/>
      <w:r>
        <w:t xml:space="preserve"> background, the initial tariffs are multiplied by the </w:t>
      </w:r>
      <w:r>
        <w:rPr>
          <w:b/>
        </w:rPr>
        <w:t>Year Round Not Shared Flag</w:t>
      </w:r>
      <w:r>
        <w:t>.</w:t>
      </w:r>
    </w:p>
    <w:p w14:paraId="032FF1C8" w14:textId="77777777" w:rsidR="004101E4" w:rsidRDefault="004101E4" w:rsidP="004101E4">
      <w:pPr>
        <w:jc w:val="both"/>
        <w:rPr>
          <w:rFonts w:ascii="Arial" w:hAnsi="Arial"/>
        </w:rPr>
      </w:pPr>
    </w:p>
    <w:p w14:paraId="615B2B59" w14:textId="77777777" w:rsidR="004101E4" w:rsidRDefault="004101E4" w:rsidP="004101E4">
      <w:pPr>
        <w:jc w:val="both"/>
        <w:rPr>
          <w:rFonts w:ascii="Arial" w:hAnsi="Arial"/>
        </w:rPr>
      </w:pPr>
    </w:p>
    <w:p w14:paraId="019ACDD2" w14:textId="77777777" w:rsidR="004101E4" w:rsidRDefault="004101E4" w:rsidP="004101E4">
      <w:pPr>
        <w:pStyle w:val="1"/>
        <w:ind w:left="720"/>
        <w:jc w:val="both"/>
        <w:rPr>
          <w:b/>
        </w:rPr>
      </w:pPr>
      <w:r w:rsidRPr="00E0302B">
        <w:rPr>
          <w:b/>
        </w:rPr>
        <w:t xml:space="preserve">Peak Security </w:t>
      </w:r>
      <w:r>
        <w:rPr>
          <w:b/>
        </w:rPr>
        <w:t xml:space="preserve">(PS) </w:t>
      </w:r>
      <w:r w:rsidRPr="00E0302B">
        <w:rPr>
          <w:b/>
        </w:rPr>
        <w:t>Flag</w:t>
      </w:r>
    </w:p>
    <w:p w14:paraId="2AD6B0FB" w14:textId="77777777" w:rsidR="004101E4" w:rsidRPr="00E0302B" w:rsidRDefault="004101E4" w:rsidP="004101E4">
      <w:pPr>
        <w:pStyle w:val="1"/>
        <w:ind w:left="720"/>
        <w:jc w:val="both"/>
        <w:rPr>
          <w:b/>
        </w:rPr>
      </w:pPr>
    </w:p>
    <w:p w14:paraId="09504FCD" w14:textId="77777777" w:rsidR="004101E4" w:rsidRDefault="004101E4" w:rsidP="004101E4">
      <w:pPr>
        <w:pStyle w:val="1"/>
        <w:numPr>
          <w:ilvl w:val="0"/>
          <w:numId w:val="131"/>
        </w:numPr>
        <w:jc w:val="both"/>
      </w:pPr>
      <w:r>
        <w:t>The revenue from a specific generator due to the Peak Security locational       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69121671" w14:textId="77777777" w:rsidR="004101E4" w:rsidRDefault="004101E4" w:rsidP="004101E4">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4101E4" w:rsidRPr="00F61D64" w14:paraId="3BAA8F45" w14:textId="77777777">
        <w:tc>
          <w:tcPr>
            <w:tcW w:w="0" w:type="auto"/>
          </w:tcPr>
          <w:p w14:paraId="75F3E0A0" w14:textId="77777777" w:rsidR="004101E4" w:rsidRPr="00874A70" w:rsidRDefault="004101E4">
            <w:pPr>
              <w:pStyle w:val="1"/>
              <w:jc w:val="both"/>
              <w:rPr>
                <w:szCs w:val="22"/>
              </w:rPr>
            </w:pPr>
            <w:r w:rsidRPr="00874A70">
              <w:rPr>
                <w:szCs w:val="22"/>
              </w:rPr>
              <w:t>Generation Plant Type</w:t>
            </w:r>
          </w:p>
        </w:tc>
        <w:tc>
          <w:tcPr>
            <w:tcW w:w="0" w:type="auto"/>
          </w:tcPr>
          <w:p w14:paraId="27FD4E1E" w14:textId="77777777" w:rsidR="004101E4" w:rsidRPr="00874A70" w:rsidRDefault="004101E4">
            <w:pPr>
              <w:pStyle w:val="1"/>
              <w:jc w:val="both"/>
              <w:rPr>
                <w:szCs w:val="22"/>
              </w:rPr>
            </w:pPr>
            <w:r w:rsidRPr="00874A70">
              <w:rPr>
                <w:szCs w:val="22"/>
              </w:rPr>
              <w:t>PS flag</w:t>
            </w:r>
          </w:p>
        </w:tc>
      </w:tr>
      <w:tr w:rsidR="004101E4" w:rsidRPr="00F61D64" w14:paraId="5199B821" w14:textId="77777777">
        <w:tc>
          <w:tcPr>
            <w:tcW w:w="0" w:type="auto"/>
          </w:tcPr>
          <w:p w14:paraId="194710A7" w14:textId="77777777" w:rsidR="004101E4" w:rsidRPr="00874A70" w:rsidRDefault="004101E4">
            <w:pPr>
              <w:pStyle w:val="1"/>
              <w:jc w:val="both"/>
              <w:rPr>
                <w:szCs w:val="22"/>
              </w:rPr>
            </w:pPr>
            <w:r w:rsidRPr="00874A70">
              <w:rPr>
                <w:szCs w:val="22"/>
              </w:rPr>
              <w:t>Intermittent</w:t>
            </w:r>
          </w:p>
        </w:tc>
        <w:tc>
          <w:tcPr>
            <w:tcW w:w="0" w:type="auto"/>
          </w:tcPr>
          <w:p w14:paraId="56568E30" w14:textId="77777777" w:rsidR="004101E4" w:rsidRPr="00874A70" w:rsidRDefault="004101E4">
            <w:pPr>
              <w:pStyle w:val="1"/>
              <w:jc w:val="center"/>
              <w:rPr>
                <w:szCs w:val="22"/>
              </w:rPr>
            </w:pPr>
            <w:r w:rsidRPr="00874A70">
              <w:rPr>
                <w:szCs w:val="22"/>
              </w:rPr>
              <w:t>0</w:t>
            </w:r>
          </w:p>
        </w:tc>
      </w:tr>
      <w:tr w:rsidR="004101E4" w:rsidRPr="00F61D64" w14:paraId="239D67D5" w14:textId="77777777">
        <w:tc>
          <w:tcPr>
            <w:tcW w:w="0" w:type="auto"/>
          </w:tcPr>
          <w:p w14:paraId="1139AB06" w14:textId="77777777" w:rsidR="004101E4" w:rsidRPr="00874A70" w:rsidRDefault="004101E4">
            <w:pPr>
              <w:pStyle w:val="1"/>
              <w:jc w:val="both"/>
              <w:rPr>
                <w:szCs w:val="22"/>
              </w:rPr>
            </w:pPr>
            <w:r w:rsidRPr="00874A70">
              <w:rPr>
                <w:szCs w:val="22"/>
              </w:rPr>
              <w:t>Other</w:t>
            </w:r>
          </w:p>
        </w:tc>
        <w:tc>
          <w:tcPr>
            <w:tcW w:w="0" w:type="auto"/>
          </w:tcPr>
          <w:p w14:paraId="6C62C145" w14:textId="77777777" w:rsidR="004101E4" w:rsidRPr="00874A70" w:rsidRDefault="004101E4">
            <w:pPr>
              <w:pStyle w:val="1"/>
              <w:jc w:val="center"/>
              <w:rPr>
                <w:szCs w:val="22"/>
              </w:rPr>
            </w:pPr>
            <w:r w:rsidRPr="00874A70">
              <w:rPr>
                <w:szCs w:val="22"/>
              </w:rPr>
              <w:t>1</w:t>
            </w:r>
          </w:p>
        </w:tc>
      </w:tr>
    </w:tbl>
    <w:p w14:paraId="68A52247" w14:textId="77777777" w:rsidR="004101E4" w:rsidRDefault="004101E4" w:rsidP="004101E4">
      <w:pPr>
        <w:pStyle w:val="1"/>
        <w:ind w:left="720"/>
        <w:jc w:val="both"/>
      </w:pPr>
    </w:p>
    <w:p w14:paraId="2220FE13" w14:textId="77777777" w:rsidR="004101E4" w:rsidRDefault="004101E4" w:rsidP="004101E4">
      <w:pPr>
        <w:pStyle w:val="1"/>
        <w:ind w:left="720"/>
        <w:jc w:val="both"/>
        <w:rPr>
          <w:b/>
        </w:rPr>
      </w:pPr>
      <w:r>
        <w:rPr>
          <w:b/>
        </w:rPr>
        <w:t xml:space="preserve">Year Round Not Shared (YRNS) </w:t>
      </w:r>
      <w:r w:rsidRPr="00E0302B">
        <w:rPr>
          <w:b/>
        </w:rPr>
        <w:t>Flag</w:t>
      </w:r>
    </w:p>
    <w:p w14:paraId="66BFD12D" w14:textId="77777777" w:rsidR="004101E4" w:rsidRPr="00E0302B" w:rsidRDefault="004101E4" w:rsidP="004101E4">
      <w:pPr>
        <w:pStyle w:val="1"/>
        <w:ind w:left="720"/>
        <w:jc w:val="both"/>
        <w:rPr>
          <w:b/>
        </w:rPr>
      </w:pPr>
    </w:p>
    <w:p w14:paraId="67C8A6FA" w14:textId="77777777" w:rsidR="004101E4" w:rsidRDefault="004101E4" w:rsidP="004101E4">
      <w:pPr>
        <w:pStyle w:val="1"/>
        <w:numPr>
          <w:ilvl w:val="0"/>
          <w:numId w:val="131"/>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17BAB9C9" w14:textId="77777777" w:rsidR="004101E4" w:rsidRDefault="004101E4" w:rsidP="004101E4">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4101E4" w:rsidRPr="00F61D64" w14:paraId="73FAC660" w14:textId="77777777">
        <w:trPr>
          <w:jc w:val="center"/>
        </w:trPr>
        <w:tc>
          <w:tcPr>
            <w:tcW w:w="0" w:type="auto"/>
          </w:tcPr>
          <w:p w14:paraId="71761C3F" w14:textId="77777777" w:rsidR="004101E4" w:rsidRPr="00874A70" w:rsidRDefault="004101E4">
            <w:pPr>
              <w:pStyle w:val="1"/>
              <w:jc w:val="both"/>
              <w:rPr>
                <w:szCs w:val="22"/>
              </w:rPr>
            </w:pPr>
            <w:r w:rsidRPr="00874A70">
              <w:rPr>
                <w:szCs w:val="22"/>
              </w:rPr>
              <w:lastRenderedPageBreak/>
              <w:t>Generation Plant Type</w:t>
            </w:r>
          </w:p>
        </w:tc>
        <w:tc>
          <w:tcPr>
            <w:tcW w:w="0" w:type="auto"/>
          </w:tcPr>
          <w:p w14:paraId="5B26A0FC" w14:textId="77777777" w:rsidR="004101E4" w:rsidRPr="00874A70" w:rsidRDefault="004101E4">
            <w:pPr>
              <w:pStyle w:val="1"/>
              <w:jc w:val="both"/>
              <w:rPr>
                <w:szCs w:val="22"/>
              </w:rPr>
            </w:pPr>
            <w:r>
              <w:rPr>
                <w:szCs w:val="22"/>
              </w:rPr>
              <w:t>YRNS</w:t>
            </w:r>
            <w:r w:rsidRPr="00874A70">
              <w:rPr>
                <w:szCs w:val="22"/>
              </w:rPr>
              <w:t xml:space="preserve"> flag</w:t>
            </w:r>
          </w:p>
        </w:tc>
      </w:tr>
      <w:tr w:rsidR="004101E4" w:rsidRPr="00F61D64" w14:paraId="466C9EAF" w14:textId="77777777">
        <w:trPr>
          <w:jc w:val="center"/>
        </w:trPr>
        <w:tc>
          <w:tcPr>
            <w:tcW w:w="0" w:type="auto"/>
          </w:tcPr>
          <w:p w14:paraId="7699411D" w14:textId="77777777" w:rsidR="004101E4" w:rsidRPr="00874A70" w:rsidRDefault="004101E4">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7063F9A2" w14:textId="77777777" w:rsidR="004101E4" w:rsidRPr="00874A70" w:rsidRDefault="004101E4">
            <w:pPr>
              <w:pStyle w:val="1"/>
              <w:jc w:val="center"/>
              <w:rPr>
                <w:szCs w:val="22"/>
              </w:rPr>
            </w:pPr>
            <w:r>
              <w:rPr>
                <w:szCs w:val="22"/>
              </w:rPr>
              <w:t>1</w:t>
            </w:r>
          </w:p>
        </w:tc>
      </w:tr>
      <w:tr w:rsidR="004101E4" w:rsidRPr="00F61D64" w14:paraId="322D7248" w14:textId="77777777">
        <w:trPr>
          <w:jc w:val="center"/>
        </w:trPr>
        <w:tc>
          <w:tcPr>
            <w:tcW w:w="0" w:type="auto"/>
          </w:tcPr>
          <w:p w14:paraId="50106987" w14:textId="77777777" w:rsidR="004101E4" w:rsidRPr="00874A70" w:rsidRDefault="004101E4">
            <w:pPr>
              <w:pStyle w:val="1"/>
              <w:jc w:val="both"/>
              <w:rPr>
                <w:szCs w:val="22"/>
              </w:rPr>
            </w:pPr>
            <w:r>
              <w:rPr>
                <w:szCs w:val="22"/>
              </w:rPr>
              <w:t>Conventional Carbon</w:t>
            </w:r>
          </w:p>
        </w:tc>
        <w:tc>
          <w:tcPr>
            <w:tcW w:w="0" w:type="auto"/>
          </w:tcPr>
          <w:p w14:paraId="20AD4499" w14:textId="77777777" w:rsidR="004101E4" w:rsidRPr="00874A70" w:rsidRDefault="004101E4">
            <w:pPr>
              <w:pStyle w:val="1"/>
              <w:jc w:val="center"/>
              <w:rPr>
                <w:szCs w:val="22"/>
              </w:rPr>
            </w:pPr>
            <w:r>
              <w:rPr>
                <w:szCs w:val="22"/>
              </w:rPr>
              <w:t>ALF</w:t>
            </w:r>
          </w:p>
        </w:tc>
      </w:tr>
    </w:tbl>
    <w:p w14:paraId="1485FFB0" w14:textId="77777777" w:rsidR="004101E4" w:rsidRDefault="004101E4" w:rsidP="004101E4">
      <w:pPr>
        <w:pStyle w:val="1"/>
        <w:ind w:left="720"/>
        <w:jc w:val="both"/>
      </w:pPr>
    </w:p>
    <w:p w14:paraId="73AEBA02" w14:textId="77777777" w:rsidR="004101E4" w:rsidRDefault="004101E4" w:rsidP="004101E4">
      <w:pPr>
        <w:pStyle w:val="1"/>
        <w:ind w:left="720"/>
        <w:jc w:val="both"/>
      </w:pPr>
    </w:p>
    <w:p w14:paraId="1122CBFA" w14:textId="77777777" w:rsidR="004101E4" w:rsidRDefault="004101E4" w:rsidP="004101E4">
      <w:pPr>
        <w:pStyle w:val="1"/>
        <w:ind w:left="720"/>
        <w:jc w:val="both"/>
        <w:rPr>
          <w:b/>
        </w:rPr>
      </w:pPr>
      <w:r w:rsidRPr="00891501">
        <w:rPr>
          <w:b/>
        </w:rPr>
        <w:t>Annual Load Factor</w:t>
      </w:r>
      <w:r>
        <w:rPr>
          <w:b/>
        </w:rPr>
        <w:t xml:space="preserve"> (ALF)</w:t>
      </w:r>
    </w:p>
    <w:p w14:paraId="7EF7E300" w14:textId="77777777" w:rsidR="004101E4" w:rsidRDefault="004101E4" w:rsidP="004101E4">
      <w:pPr>
        <w:pStyle w:val="1"/>
        <w:ind w:left="720"/>
        <w:jc w:val="both"/>
        <w:rPr>
          <w:b/>
        </w:rPr>
      </w:pPr>
    </w:p>
    <w:p w14:paraId="06CC6526" w14:textId="77777777" w:rsidR="004101E4" w:rsidRPr="00532403" w:rsidRDefault="004101E4" w:rsidP="004101E4">
      <w:pPr>
        <w:pStyle w:val="1"/>
        <w:numPr>
          <w:ilvl w:val="0"/>
          <w:numId w:val="131"/>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6A5116E1" w14:textId="77777777" w:rsidR="004101E4" w:rsidRPr="00891501" w:rsidRDefault="004101E4" w:rsidP="004101E4">
      <w:pPr>
        <w:pStyle w:val="1"/>
        <w:jc w:val="both"/>
      </w:pPr>
      <w:r>
        <w:tab/>
      </w:r>
    </w:p>
    <w:p w14:paraId="43E798CB" w14:textId="77777777" w:rsidR="004101E4" w:rsidRDefault="004101E4" w:rsidP="004101E4">
      <w:pPr>
        <w:pStyle w:val="1"/>
        <w:numPr>
          <w:ilvl w:val="0"/>
          <w:numId w:val="131"/>
        </w:numPr>
        <w:jc w:val="both"/>
      </w:pPr>
      <w:r>
        <w:t xml:space="preserve">For a given </w:t>
      </w:r>
      <w:r w:rsidRPr="00AD4509">
        <w:rPr>
          <w:b/>
          <w:bCs/>
        </w:rPr>
        <w:t>Financial Year</w:t>
      </w:r>
      <w:r>
        <w:t xml:space="preserve"> “t” the Power Station ALF will be based on information from the previous five </w:t>
      </w:r>
      <w:r w:rsidRPr="00AD4509">
        <w:rPr>
          <w:b/>
          <w:bCs/>
        </w:rPr>
        <w:t>Financial Year</w:t>
      </w:r>
      <w:r>
        <w:rPr>
          <w:b/>
          <w:bCs/>
        </w:rPr>
        <w:t>s</w:t>
      </w:r>
      <w:r>
        <w:t xml:space="preserve">, calculated for each </w:t>
      </w:r>
      <w:r w:rsidRPr="00AD4509">
        <w:rPr>
          <w:b/>
          <w:bCs/>
        </w:rPr>
        <w:t>Financial Year</w:t>
      </w:r>
      <w:r>
        <w:t xml:space="preserve"> as set out below.</w:t>
      </w:r>
    </w:p>
    <w:p w14:paraId="26DD8288" w14:textId="77777777" w:rsidR="004101E4" w:rsidRDefault="004101E4" w:rsidP="004101E4">
      <w:pPr>
        <w:pStyle w:val="1"/>
        <w:ind w:left="720"/>
        <w:jc w:val="both"/>
      </w:pPr>
    </w:p>
    <w:p w14:paraId="1AE56CA2" w14:textId="77777777" w:rsidR="004101E4" w:rsidRDefault="004101E4" w:rsidP="004101E4">
      <w:pPr>
        <w:pStyle w:val="1"/>
        <w:ind w:left="720"/>
        <w:jc w:val="center"/>
      </w:pPr>
      <w:r w:rsidRPr="00BF6AF1">
        <w:rPr>
          <w:noProof/>
          <w:position w:val="-64"/>
        </w:rPr>
        <w:drawing>
          <wp:inline distT="0" distB="0" distL="0" distR="0" wp14:anchorId="7D8E6146" wp14:editId="5A36C38C">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6E85326E" w14:textId="77777777" w:rsidR="004101E4" w:rsidRDefault="004101E4" w:rsidP="004101E4">
      <w:pPr>
        <w:pStyle w:val="1"/>
        <w:ind w:left="720"/>
      </w:pPr>
      <w:r>
        <w:tab/>
      </w:r>
    </w:p>
    <w:p w14:paraId="06EC8CEB" w14:textId="77777777" w:rsidR="004101E4" w:rsidRDefault="004101E4" w:rsidP="004101E4">
      <w:pPr>
        <w:pStyle w:val="1"/>
        <w:ind w:left="1440"/>
      </w:pPr>
      <w:r>
        <w:t>Where:</w:t>
      </w:r>
    </w:p>
    <w:p w14:paraId="3BE6B6AA" w14:textId="77777777" w:rsidR="004101E4" w:rsidRDefault="004101E4" w:rsidP="004101E4">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1CFA6071" w14:textId="77777777" w:rsidR="004101E4" w:rsidRDefault="004101E4" w:rsidP="004101E4">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4C5289DE" w14:textId="77777777" w:rsidR="004101E4" w:rsidRDefault="004101E4" w:rsidP="004101E4">
      <w:pPr>
        <w:pStyle w:val="1"/>
        <w:ind w:left="1440"/>
      </w:pPr>
    </w:p>
    <w:p w14:paraId="157FFA0B" w14:textId="77777777" w:rsidR="004101E4" w:rsidRPr="00891501" w:rsidRDefault="004101E4" w:rsidP="004101E4">
      <w:pPr>
        <w:pStyle w:val="1"/>
        <w:ind w:left="720"/>
        <w:jc w:val="both"/>
      </w:pPr>
    </w:p>
    <w:p w14:paraId="69A83D27" w14:textId="77777777" w:rsidR="004101E4" w:rsidRPr="00823D2E" w:rsidRDefault="004101E4" w:rsidP="004101E4">
      <w:pPr>
        <w:pStyle w:val="1"/>
        <w:numPr>
          <w:ilvl w:val="0"/>
          <w:numId w:val="131"/>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t>The Company and relates to the total TEC of the Power Station</w:t>
      </w:r>
      <w:r w:rsidRPr="00891501">
        <w:t xml:space="preserve">. </w:t>
      </w:r>
    </w:p>
    <w:p w14:paraId="763EF41B" w14:textId="77777777" w:rsidR="004101E4" w:rsidRPr="00823D2E" w:rsidRDefault="004101E4" w:rsidP="004101E4">
      <w:pPr>
        <w:pStyle w:val="1"/>
        <w:ind w:left="720"/>
        <w:jc w:val="both"/>
        <w:rPr>
          <w:b/>
        </w:rPr>
      </w:pPr>
    </w:p>
    <w:p w14:paraId="6827A212" w14:textId="77777777" w:rsidR="004101E4" w:rsidRPr="00B53D38" w:rsidRDefault="004101E4" w:rsidP="004101E4">
      <w:pPr>
        <w:pStyle w:val="1"/>
        <w:numPr>
          <w:ilvl w:val="0"/>
          <w:numId w:val="131"/>
        </w:numPr>
        <w:jc w:val="both"/>
        <w:rPr>
          <w:b/>
        </w:rPr>
      </w:pPr>
      <w:r w:rsidRPr="00891501">
        <w:t xml:space="preserve">Once all five </w:t>
      </w:r>
      <w:r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53818CE4" w14:textId="77777777" w:rsidR="004101E4" w:rsidRDefault="004101E4" w:rsidP="004101E4">
      <w:pPr>
        <w:pStyle w:val="1"/>
        <w:ind w:left="720"/>
        <w:jc w:val="both"/>
      </w:pPr>
    </w:p>
    <w:p w14:paraId="2C06E670" w14:textId="77777777" w:rsidR="004101E4" w:rsidRDefault="004101E4" w:rsidP="004101E4">
      <w:pPr>
        <w:pStyle w:val="1"/>
        <w:numPr>
          <w:ilvl w:val="0"/>
          <w:numId w:val="131"/>
        </w:numPr>
        <w:jc w:val="both"/>
      </w:pPr>
      <w:proofErr w:type="gramStart"/>
      <w:r w:rsidRPr="00891501">
        <w:t>In the event that</w:t>
      </w:r>
      <w:proofErr w:type="gramEnd"/>
      <w:r w:rsidRPr="00891501">
        <w:t xml:space="preserve"> only four </w:t>
      </w:r>
      <w:r w:rsidRPr="00AD4509">
        <w:rPr>
          <w:b/>
          <w:bCs/>
        </w:rPr>
        <w:t>Financial Year</w:t>
      </w:r>
      <w:r>
        <w:rPr>
          <w:b/>
          <w:bCs/>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Pr="00FE1BF8">
        <w:rPr>
          <w:b/>
          <w:bCs/>
        </w:rPr>
        <w:t>Financial Years</w:t>
      </w:r>
      <w:r>
        <w:t xml:space="preserve"> 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Pr="00FE1BF8">
        <w:rPr>
          <w:b/>
          <w:bCs/>
        </w:rPr>
        <w:t>Financial Years</w:t>
      </w:r>
      <w:r>
        <w:t xml:space="preserve"> </w:t>
      </w:r>
      <w:r w:rsidRPr="00891501">
        <w:t xml:space="preserve">of complete </w:t>
      </w:r>
      <w:r>
        <w:t>output</w:t>
      </w:r>
      <w:r w:rsidRPr="00891501">
        <w:t xml:space="preserve"> </w:t>
      </w:r>
      <w:r>
        <w:t>(FPN or actual metered)</w:t>
      </w:r>
      <w:r w:rsidRPr="00891501">
        <w:t xml:space="preserve"> data are available</w:t>
      </w:r>
      <w:r>
        <w:t xml:space="preserve"> </w:t>
      </w:r>
      <w:r w:rsidRPr="00891501">
        <w:t xml:space="preserve">then these three </w:t>
      </w:r>
      <w:r w:rsidRPr="00AD4509">
        <w:rPr>
          <w:b/>
          <w:bCs/>
        </w:rPr>
        <w:t>Financial Year</w:t>
      </w:r>
      <w:r>
        <w:rPr>
          <w:b/>
          <w:bCs/>
        </w:rPr>
        <w:t>s</w:t>
      </w:r>
      <w:r w:rsidRPr="00891501">
        <w:t xml:space="preserve"> would be used.</w:t>
      </w:r>
    </w:p>
    <w:p w14:paraId="1FC327D6" w14:textId="77777777" w:rsidR="004101E4" w:rsidRDefault="004101E4" w:rsidP="004101E4">
      <w:pPr>
        <w:pStyle w:val="1"/>
        <w:ind w:left="720"/>
        <w:jc w:val="both"/>
      </w:pPr>
    </w:p>
    <w:p w14:paraId="1CDC0BB8" w14:textId="77777777" w:rsidR="004101E4" w:rsidRDefault="004101E4" w:rsidP="004101E4">
      <w:pPr>
        <w:pStyle w:val="1"/>
        <w:numPr>
          <w:ilvl w:val="0"/>
          <w:numId w:val="131"/>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0BA568E" w14:textId="77777777" w:rsidR="004101E4" w:rsidRPr="00891501" w:rsidRDefault="004101E4" w:rsidP="004101E4">
      <w:pPr>
        <w:pStyle w:val="1"/>
        <w:ind w:left="720"/>
        <w:jc w:val="both"/>
      </w:pPr>
    </w:p>
    <w:p w14:paraId="47974EB7" w14:textId="77777777" w:rsidR="004101E4" w:rsidRDefault="004101E4" w:rsidP="004101E4">
      <w:pPr>
        <w:pStyle w:val="1"/>
        <w:numPr>
          <w:ilvl w:val="0"/>
          <w:numId w:val="131"/>
        </w:numPr>
        <w:jc w:val="both"/>
      </w:pPr>
      <w:proofErr w:type="gramStart"/>
      <w:r w:rsidRPr="00891501">
        <w:t>In the event that</w:t>
      </w:r>
      <w:proofErr w:type="gramEnd"/>
      <w:r w:rsidRPr="00891501">
        <w:t xml:space="preserve"> there are not three full </w:t>
      </w:r>
      <w:r>
        <w:rPr>
          <w:b/>
          <w:bCs/>
        </w:rPr>
        <w:t>Financial Years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w:t>
      </w:r>
      <w:r>
        <w:lastRenderedPageBreak/>
        <w:t xml:space="preserve">plant </w:t>
      </w:r>
      <w:r w:rsidRPr="00891501">
        <w:t xml:space="preserve">type </w:t>
      </w:r>
      <w:r w:rsidRPr="00BF295A">
        <w:t xml:space="preserve">to ensure three </w:t>
      </w:r>
      <w:r>
        <w:rPr>
          <w:b/>
          <w:bCs/>
        </w:rPr>
        <w:t>Financial Years</w:t>
      </w:r>
      <w:r w:rsidRPr="00BF295A">
        <w:t xml:space="preserve"> of information are available for the Power Station</w:t>
      </w:r>
      <w:r w:rsidRPr="00C52A02">
        <w:t xml:space="preserve">. The derivation of the generic data is described in paragraphs </w:t>
      </w:r>
      <w:r w:rsidRPr="009B0384">
        <w:t>14.15.</w:t>
      </w:r>
      <w:r w:rsidRPr="00C5521A">
        <w:t>1</w:t>
      </w:r>
      <w:r>
        <w:t>11</w:t>
      </w:r>
      <w:r w:rsidRPr="00BF295A">
        <w:t>-</w:t>
      </w:r>
      <w:r w:rsidRPr="009B0384">
        <w:t>14.15.11</w:t>
      </w:r>
      <w:r>
        <w:t>4</w:t>
      </w:r>
      <w:r w:rsidRPr="00BF295A">
        <w:t>.</w:t>
      </w:r>
    </w:p>
    <w:p w14:paraId="12B3A71D" w14:textId="77777777" w:rsidR="004101E4" w:rsidRDefault="004101E4" w:rsidP="004101E4">
      <w:pPr>
        <w:pStyle w:val="1"/>
        <w:ind w:left="720"/>
        <w:jc w:val="both"/>
      </w:pPr>
    </w:p>
    <w:p w14:paraId="111EB4D7" w14:textId="77777777" w:rsidR="004101E4" w:rsidRPr="00334D5B" w:rsidRDefault="004101E4" w:rsidP="004101E4">
      <w:pPr>
        <w:pStyle w:val="1"/>
        <w:numPr>
          <w:ilvl w:val="0"/>
          <w:numId w:val="131"/>
        </w:numPr>
        <w:jc w:val="both"/>
      </w:pPr>
      <w:r>
        <w:t>Users will receive draft ALFs before 25</w:t>
      </w:r>
      <w:r w:rsidRPr="008F688B">
        <w:rPr>
          <w:vertAlign w:val="superscript"/>
        </w:rPr>
        <w:t>th</w:t>
      </w:r>
      <w:r>
        <w:t xml:space="preserve"> December of the </w:t>
      </w:r>
      <w:r w:rsidRPr="00AD4509">
        <w:rPr>
          <w:b/>
          <w:bCs/>
        </w:rPr>
        <w:t>Financial Year</w:t>
      </w:r>
      <w:r>
        <w:t xml:space="preserve"> (t-1) </w:t>
      </w:r>
      <w:r w:rsidRPr="009B0384">
        <w:t xml:space="preserve">for the </w:t>
      </w:r>
      <w:r w:rsidRPr="00AD4509">
        <w:rPr>
          <w:b/>
          <w:bCs/>
        </w:rPr>
        <w:t>Financial Year</w:t>
      </w:r>
      <w:r w:rsidRPr="009B0384">
        <w:t xml:space="preserve"> (t) </w:t>
      </w:r>
      <w:r w:rsidRPr="001646AB">
        <w:t>and</w:t>
      </w:r>
      <w:r>
        <w:t xml:space="preserve"> will have a period of 15 </w:t>
      </w:r>
      <w:r w:rsidRPr="00E71FFB">
        <w:rPr>
          <w:b/>
          <w:bCs/>
        </w:rPr>
        <w:t>Business Days</w:t>
      </w:r>
      <w:r>
        <w:t xml:space="preserve"> </w:t>
      </w:r>
    </w:p>
    <w:p w14:paraId="620C6383" w14:textId="77777777" w:rsidR="004101E4" w:rsidRDefault="004101E4" w:rsidP="004101E4">
      <w:pPr>
        <w:pStyle w:val="ListParagraph"/>
      </w:pPr>
    </w:p>
    <w:p w14:paraId="10527667" w14:textId="77777777" w:rsidR="004101E4" w:rsidRDefault="004101E4" w:rsidP="004101E4">
      <w:pPr>
        <w:pStyle w:val="1"/>
        <w:numPr>
          <w:ilvl w:val="0"/>
          <w:numId w:val="131"/>
        </w:numPr>
        <w:jc w:val="both"/>
      </w:pPr>
      <w:r>
        <w:rPr>
          <w:rFonts w:ascii="Arial" w:hAnsi="Arial" w:cs="Arial"/>
          <w:szCs w:val="22"/>
        </w:rPr>
        <w:t>from date of publishing to notify the Company of any errors. Failure to agree changes relating to errors will be treated as a charging dispute under the CUSC.</w:t>
      </w:r>
    </w:p>
    <w:p w14:paraId="469510C7" w14:textId="77777777" w:rsidR="004101E4" w:rsidRPr="008F688B" w:rsidRDefault="004101E4" w:rsidP="004101E4">
      <w:pPr>
        <w:pStyle w:val="1"/>
        <w:ind w:left="720"/>
        <w:jc w:val="both"/>
      </w:pPr>
    </w:p>
    <w:p w14:paraId="5FB18772" w14:textId="77777777" w:rsidR="004101E4" w:rsidRDefault="004101E4" w:rsidP="004101E4">
      <w:pPr>
        <w:pStyle w:val="1"/>
        <w:numPr>
          <w:ilvl w:val="0"/>
          <w:numId w:val="131"/>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38A6027F" w14:textId="77777777" w:rsidR="004101E4" w:rsidRPr="00891501" w:rsidRDefault="004101E4" w:rsidP="004101E4">
      <w:pPr>
        <w:pStyle w:val="1"/>
        <w:ind w:left="720"/>
        <w:jc w:val="both"/>
      </w:pPr>
    </w:p>
    <w:p w14:paraId="53BA930F" w14:textId="77777777" w:rsidR="004101E4" w:rsidRPr="00112FAA" w:rsidRDefault="004101E4" w:rsidP="004101E4">
      <w:pPr>
        <w:pStyle w:val="1"/>
        <w:ind w:left="720"/>
        <w:jc w:val="both"/>
        <w:rPr>
          <w:b/>
        </w:rPr>
      </w:pPr>
      <w:r w:rsidRPr="00112FAA">
        <w:rPr>
          <w:b/>
        </w:rPr>
        <w:t xml:space="preserve">Derivation of Generic </w:t>
      </w:r>
      <w:r>
        <w:rPr>
          <w:b/>
        </w:rPr>
        <w:t>ALFs</w:t>
      </w:r>
    </w:p>
    <w:p w14:paraId="37A886E2" w14:textId="77777777" w:rsidR="004101E4" w:rsidRPr="00891501" w:rsidRDefault="004101E4" w:rsidP="004101E4">
      <w:pPr>
        <w:pStyle w:val="1"/>
        <w:jc w:val="both"/>
      </w:pPr>
    </w:p>
    <w:p w14:paraId="574B5D2C" w14:textId="77777777" w:rsidR="004101E4" w:rsidRDefault="004101E4" w:rsidP="004101E4">
      <w:pPr>
        <w:pStyle w:val="1"/>
        <w:numPr>
          <w:ilvl w:val="0"/>
          <w:numId w:val="131"/>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Pr="00AD4509">
        <w:rPr>
          <w:b/>
          <w:bCs/>
        </w:rPr>
        <w:t>Financial Year</w:t>
      </w:r>
      <w:r>
        <w:rPr>
          <w:b/>
          <w:bCs/>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01424F5C" w14:textId="77777777" w:rsidR="004101E4" w:rsidRDefault="004101E4" w:rsidP="004101E4">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4101E4" w14:paraId="420CD996" w14:textId="77777777">
        <w:tc>
          <w:tcPr>
            <w:tcW w:w="2397" w:type="dxa"/>
          </w:tcPr>
          <w:p w14:paraId="67EB1EE3" w14:textId="77777777" w:rsidR="004101E4" w:rsidRPr="00874A70" w:rsidRDefault="004101E4">
            <w:pPr>
              <w:pStyle w:val="1"/>
              <w:jc w:val="both"/>
              <w:rPr>
                <w:b/>
                <w:szCs w:val="22"/>
              </w:rPr>
            </w:pPr>
            <w:r w:rsidRPr="00874A70">
              <w:rPr>
                <w:b/>
                <w:szCs w:val="22"/>
              </w:rPr>
              <w:t>Fuel Type</w:t>
            </w:r>
          </w:p>
        </w:tc>
      </w:tr>
      <w:tr w:rsidR="004101E4" w14:paraId="72CF8946" w14:textId="77777777">
        <w:tc>
          <w:tcPr>
            <w:tcW w:w="2397" w:type="dxa"/>
          </w:tcPr>
          <w:p w14:paraId="02041CBF" w14:textId="77777777" w:rsidR="004101E4" w:rsidRPr="00874A70" w:rsidRDefault="004101E4">
            <w:pPr>
              <w:pStyle w:val="1"/>
              <w:jc w:val="both"/>
              <w:rPr>
                <w:szCs w:val="22"/>
              </w:rPr>
            </w:pPr>
            <w:r w:rsidRPr="00874A70">
              <w:rPr>
                <w:szCs w:val="22"/>
              </w:rPr>
              <w:t>Biomass</w:t>
            </w:r>
          </w:p>
        </w:tc>
      </w:tr>
      <w:tr w:rsidR="004101E4" w14:paraId="0386E734" w14:textId="77777777">
        <w:tc>
          <w:tcPr>
            <w:tcW w:w="2397" w:type="dxa"/>
          </w:tcPr>
          <w:p w14:paraId="1ED243FC" w14:textId="77777777" w:rsidR="004101E4" w:rsidRPr="00874A70" w:rsidRDefault="004101E4">
            <w:pPr>
              <w:pStyle w:val="1"/>
              <w:jc w:val="both"/>
              <w:rPr>
                <w:szCs w:val="22"/>
              </w:rPr>
            </w:pPr>
            <w:r w:rsidRPr="00874A70">
              <w:rPr>
                <w:szCs w:val="22"/>
              </w:rPr>
              <w:t xml:space="preserve">Coal </w:t>
            </w:r>
          </w:p>
        </w:tc>
      </w:tr>
      <w:tr w:rsidR="004101E4" w14:paraId="31ABB8D9" w14:textId="77777777">
        <w:tc>
          <w:tcPr>
            <w:tcW w:w="2397" w:type="dxa"/>
          </w:tcPr>
          <w:p w14:paraId="69606265" w14:textId="77777777" w:rsidR="004101E4" w:rsidRPr="00874A70" w:rsidRDefault="004101E4">
            <w:pPr>
              <w:pStyle w:val="1"/>
              <w:jc w:val="both"/>
              <w:rPr>
                <w:szCs w:val="22"/>
              </w:rPr>
            </w:pPr>
            <w:r w:rsidRPr="00874A70">
              <w:rPr>
                <w:szCs w:val="22"/>
              </w:rPr>
              <w:t xml:space="preserve">Gas </w:t>
            </w:r>
          </w:p>
        </w:tc>
      </w:tr>
      <w:tr w:rsidR="004101E4" w14:paraId="45219794" w14:textId="77777777">
        <w:tc>
          <w:tcPr>
            <w:tcW w:w="2397" w:type="dxa"/>
          </w:tcPr>
          <w:p w14:paraId="23DF35D9" w14:textId="77777777" w:rsidR="004101E4" w:rsidRPr="00874A70" w:rsidRDefault="004101E4">
            <w:pPr>
              <w:pStyle w:val="1"/>
              <w:jc w:val="both"/>
              <w:rPr>
                <w:szCs w:val="22"/>
              </w:rPr>
            </w:pPr>
            <w:r w:rsidRPr="00874A70">
              <w:rPr>
                <w:szCs w:val="22"/>
              </w:rPr>
              <w:t>Hydro</w:t>
            </w:r>
          </w:p>
        </w:tc>
      </w:tr>
      <w:tr w:rsidR="004101E4" w14:paraId="67BC3ABA" w14:textId="77777777">
        <w:tc>
          <w:tcPr>
            <w:tcW w:w="2397" w:type="dxa"/>
          </w:tcPr>
          <w:p w14:paraId="34C0E920" w14:textId="77777777" w:rsidR="004101E4" w:rsidRPr="00874A70" w:rsidRDefault="004101E4">
            <w:pPr>
              <w:pStyle w:val="1"/>
              <w:jc w:val="both"/>
              <w:rPr>
                <w:szCs w:val="22"/>
              </w:rPr>
            </w:pPr>
            <w:r w:rsidRPr="00874A70">
              <w:rPr>
                <w:szCs w:val="22"/>
              </w:rPr>
              <w:t>Nuclear (by reactor type)</w:t>
            </w:r>
          </w:p>
        </w:tc>
      </w:tr>
      <w:tr w:rsidR="004101E4" w14:paraId="37AB0245" w14:textId="77777777">
        <w:tc>
          <w:tcPr>
            <w:tcW w:w="2397" w:type="dxa"/>
          </w:tcPr>
          <w:p w14:paraId="3B25E410" w14:textId="77777777" w:rsidR="004101E4" w:rsidRPr="00874A70" w:rsidRDefault="004101E4">
            <w:pPr>
              <w:pStyle w:val="1"/>
              <w:jc w:val="both"/>
              <w:rPr>
                <w:szCs w:val="22"/>
              </w:rPr>
            </w:pPr>
            <w:r w:rsidRPr="00874A70">
              <w:rPr>
                <w:szCs w:val="22"/>
              </w:rPr>
              <w:t>Oil &amp; OCGTs</w:t>
            </w:r>
          </w:p>
        </w:tc>
      </w:tr>
      <w:tr w:rsidR="004101E4" w14:paraId="55724F5C" w14:textId="77777777">
        <w:tc>
          <w:tcPr>
            <w:tcW w:w="2397" w:type="dxa"/>
          </w:tcPr>
          <w:p w14:paraId="3682DD58" w14:textId="77777777" w:rsidR="004101E4" w:rsidRPr="00874A70" w:rsidRDefault="004101E4">
            <w:pPr>
              <w:pStyle w:val="1"/>
              <w:jc w:val="both"/>
              <w:rPr>
                <w:szCs w:val="22"/>
              </w:rPr>
            </w:pPr>
            <w:r w:rsidRPr="00874A70">
              <w:rPr>
                <w:szCs w:val="22"/>
              </w:rPr>
              <w:t>Pumped Storage</w:t>
            </w:r>
          </w:p>
        </w:tc>
      </w:tr>
      <w:tr w:rsidR="004101E4" w14:paraId="56845D6E" w14:textId="77777777">
        <w:tc>
          <w:tcPr>
            <w:tcW w:w="2397" w:type="dxa"/>
          </w:tcPr>
          <w:p w14:paraId="1D5B66D3" w14:textId="77777777" w:rsidR="004101E4" w:rsidRPr="00874A70" w:rsidRDefault="004101E4">
            <w:pPr>
              <w:pStyle w:val="1"/>
              <w:jc w:val="both"/>
              <w:rPr>
                <w:szCs w:val="22"/>
              </w:rPr>
            </w:pPr>
            <w:r w:rsidRPr="00874A70">
              <w:rPr>
                <w:szCs w:val="22"/>
              </w:rPr>
              <w:t>Onshore Wind</w:t>
            </w:r>
          </w:p>
        </w:tc>
      </w:tr>
      <w:tr w:rsidR="004101E4" w14:paraId="5A747FB8" w14:textId="77777777">
        <w:tc>
          <w:tcPr>
            <w:tcW w:w="2397" w:type="dxa"/>
          </w:tcPr>
          <w:p w14:paraId="2F012851" w14:textId="77777777" w:rsidR="004101E4" w:rsidRPr="00874A70" w:rsidRDefault="004101E4">
            <w:pPr>
              <w:pStyle w:val="1"/>
              <w:jc w:val="both"/>
              <w:rPr>
                <w:szCs w:val="22"/>
              </w:rPr>
            </w:pPr>
            <w:r w:rsidRPr="00874A70">
              <w:rPr>
                <w:szCs w:val="22"/>
              </w:rPr>
              <w:t>Offshore Wind</w:t>
            </w:r>
          </w:p>
        </w:tc>
      </w:tr>
      <w:tr w:rsidR="004101E4" w14:paraId="4315C75B" w14:textId="77777777">
        <w:tc>
          <w:tcPr>
            <w:tcW w:w="2397" w:type="dxa"/>
          </w:tcPr>
          <w:p w14:paraId="42549CF2" w14:textId="77777777" w:rsidR="004101E4" w:rsidRPr="00874A70" w:rsidRDefault="004101E4">
            <w:pPr>
              <w:pStyle w:val="1"/>
              <w:jc w:val="both"/>
              <w:rPr>
                <w:szCs w:val="22"/>
              </w:rPr>
            </w:pPr>
            <w:r w:rsidRPr="00874A70">
              <w:rPr>
                <w:szCs w:val="22"/>
              </w:rPr>
              <w:t>CHP</w:t>
            </w:r>
          </w:p>
        </w:tc>
      </w:tr>
    </w:tbl>
    <w:p w14:paraId="358DC6ED" w14:textId="77777777" w:rsidR="004101E4" w:rsidRDefault="004101E4" w:rsidP="004101E4">
      <w:pPr>
        <w:pStyle w:val="1"/>
        <w:ind w:left="720"/>
        <w:jc w:val="both"/>
      </w:pPr>
    </w:p>
    <w:p w14:paraId="1B1535E9" w14:textId="77777777" w:rsidR="004101E4" w:rsidRDefault="004101E4" w:rsidP="004101E4">
      <w:pPr>
        <w:pStyle w:val="1"/>
        <w:ind w:left="720"/>
        <w:jc w:val="both"/>
      </w:pPr>
    </w:p>
    <w:p w14:paraId="17C1EDE2" w14:textId="77777777" w:rsidR="004101E4" w:rsidRDefault="004101E4" w:rsidP="004101E4">
      <w:pPr>
        <w:pStyle w:val="1"/>
        <w:numPr>
          <w:ilvl w:val="0"/>
          <w:numId w:val="131"/>
        </w:numPr>
        <w:jc w:val="both"/>
      </w:pPr>
      <w:r>
        <w:t>The Company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05CFC076" w14:textId="77777777" w:rsidR="004101E4" w:rsidRDefault="004101E4" w:rsidP="004101E4">
      <w:pPr>
        <w:pStyle w:val="1"/>
        <w:ind w:left="720"/>
        <w:jc w:val="both"/>
      </w:pPr>
    </w:p>
    <w:p w14:paraId="0E171BAD" w14:textId="77777777" w:rsidR="004101E4" w:rsidRDefault="004101E4" w:rsidP="004101E4">
      <w:pPr>
        <w:pStyle w:val="1"/>
        <w:numPr>
          <w:ilvl w:val="0"/>
          <w:numId w:val="131"/>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78D8727" w14:textId="77777777" w:rsidR="004101E4" w:rsidRDefault="004101E4" w:rsidP="004101E4">
      <w:pPr>
        <w:pStyle w:val="1"/>
        <w:ind w:left="720"/>
        <w:jc w:val="both"/>
      </w:pPr>
    </w:p>
    <w:p w14:paraId="7B86ABB2" w14:textId="27C7D102" w:rsidR="004101E4" w:rsidRDefault="004101E4" w:rsidP="004101E4">
      <w:pPr>
        <w:pStyle w:val="1"/>
        <w:numPr>
          <w:ilvl w:val="0"/>
          <w:numId w:val="131"/>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t xml:space="preserve">The Company will use </w:t>
      </w:r>
      <w:proofErr w:type="gramStart"/>
      <w:r>
        <w:t>the  best</w:t>
      </w:r>
      <w:proofErr w:type="gramEnd"/>
      <w:r>
        <w:t xml:space="preserve"> information available e.g. from manufactu</w:t>
      </w:r>
      <w:ins w:id="937" w:author="Mott(ESO), Paul" w:date="2023-04-17T00:23:00Z">
        <w:r w:rsidR="006D6110">
          <w:t>r</w:t>
        </w:r>
      </w:ins>
      <w:r>
        <w:t xml:space="preserve">ers and data </w:t>
      </w:r>
      <w:r>
        <w:lastRenderedPageBreak/>
        <w:t>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7875C545" w14:textId="77777777" w:rsidR="004101E4" w:rsidRDefault="004101E4" w:rsidP="004101E4">
      <w:pPr>
        <w:pStyle w:val="ListParagraph"/>
      </w:pPr>
    </w:p>
    <w:p w14:paraId="591DE0C6" w14:textId="77777777" w:rsidR="004101E4" w:rsidRDefault="004101E4" w:rsidP="004101E4">
      <w:pPr>
        <w:pStyle w:val="1"/>
        <w:ind w:left="1627"/>
        <w:jc w:val="both"/>
      </w:pPr>
    </w:p>
    <w:p w14:paraId="6A44FDBE" w14:textId="77777777" w:rsidR="004101E4" w:rsidRDefault="004101E4" w:rsidP="004101E4">
      <w:pPr>
        <w:pStyle w:val="Heading3"/>
        <w:ind w:left="709"/>
        <w:jc w:val="both"/>
        <w:rPr>
          <w:rFonts w:ascii="Arial" w:hAnsi="Arial" w:cs="Arial"/>
          <w:b/>
        </w:rPr>
      </w:pPr>
      <w:r>
        <w:rPr>
          <w:rFonts w:ascii="Arial" w:hAnsi="Arial" w:cs="Arial"/>
          <w:b/>
        </w:rPr>
        <w:t xml:space="preserve">TNUoS Embedded Export Tariff </w:t>
      </w:r>
    </w:p>
    <w:p w14:paraId="73C75EDA" w14:textId="77777777" w:rsidR="004101E4" w:rsidRDefault="004101E4" w:rsidP="004101E4">
      <w:pPr>
        <w:pStyle w:val="ListParagraph"/>
      </w:pPr>
    </w:p>
    <w:p w14:paraId="428EC290" w14:textId="77777777" w:rsidR="004101E4" w:rsidRDefault="004101E4" w:rsidP="004101E4">
      <w:pPr>
        <w:pStyle w:val="1"/>
        <w:numPr>
          <w:ilvl w:val="0"/>
          <w:numId w:val="131"/>
        </w:numPr>
        <w:jc w:val="both"/>
      </w:pPr>
      <w:r>
        <w:t>Embedded exports are exports measured on a half-hourly basis by Metering Systems, in accordance with the BSC, that are not subject to generation TNUoS.</w:t>
      </w:r>
    </w:p>
    <w:p w14:paraId="79CAE168" w14:textId="77777777" w:rsidR="004101E4" w:rsidRDefault="004101E4" w:rsidP="004101E4">
      <w:pPr>
        <w:pStyle w:val="1"/>
        <w:ind w:left="1627"/>
        <w:jc w:val="both"/>
      </w:pPr>
    </w:p>
    <w:p w14:paraId="77363D7A" w14:textId="77777777" w:rsidR="004101E4" w:rsidRDefault="004101E4" w:rsidP="004101E4">
      <w:pPr>
        <w:pStyle w:val="1"/>
        <w:numPr>
          <w:ilvl w:val="0"/>
          <w:numId w:val="131"/>
        </w:numPr>
        <w:jc w:val="both"/>
      </w:pPr>
      <w:r>
        <w:t>The embedded export tariff will be applied to the metered Triad volumes of Embedded Exports for each demand zone as follows:</w:t>
      </w:r>
    </w:p>
    <w:p w14:paraId="76E16455" w14:textId="77777777" w:rsidR="004101E4" w:rsidRDefault="004101E4" w:rsidP="004101E4">
      <w:pPr>
        <w:pStyle w:val="ListParagraph"/>
      </w:pPr>
    </w:p>
    <w:p w14:paraId="3FD30A30" w14:textId="77777777" w:rsidR="004101E4" w:rsidRPr="00575BBD" w:rsidRDefault="00000000" w:rsidP="004101E4">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1E3AB047" w14:textId="77777777" w:rsidR="004101E4" w:rsidRPr="00AB4296" w:rsidRDefault="004101E4" w:rsidP="004101E4">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4C89494B" w14:textId="77777777" w:rsidR="004101E4" w:rsidRPr="00F84A36" w:rsidRDefault="004101E4" w:rsidP="004101E4">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49CD903F" w14:textId="77777777" w:rsidR="004101E4" w:rsidRPr="00AB4296" w:rsidRDefault="004101E4" w:rsidP="004101E4">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6E239E18" w14:textId="77777777" w:rsidR="004101E4" w:rsidRPr="00AB4296" w:rsidRDefault="004101E4" w:rsidP="004101E4">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Pr="00AB4296">
        <w:rPr>
          <w:rFonts w:ascii="Arial" w:eastAsia="Arial" w:hAnsi="Arial"/>
          <w:spacing w:val="59"/>
          <w:sz w:val="22"/>
          <w:szCs w:val="22"/>
          <w:lang w:val="en-US"/>
        </w:rPr>
        <w:t xml:space="preserve">: </w:t>
      </w:r>
    </w:p>
    <w:p w14:paraId="6774FD6C" w14:textId="77777777" w:rsidR="004101E4" w:rsidRDefault="004101E4" w:rsidP="004101E4">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Pr="00E71FFB">
        <w:rPr>
          <w:rFonts w:ascii="Arial" w:hAnsi="Arial" w:cs="Arial"/>
          <w:b/>
          <w:sz w:val="22"/>
          <w:lang w:eastAsia="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0E2AF812" w14:textId="77777777" w:rsidR="004101E4" w:rsidRDefault="004101E4" w:rsidP="004101E4">
      <w:pPr>
        <w:spacing w:line="191" w:lineRule="exact"/>
        <w:ind w:left="576"/>
        <w:textAlignment w:val="baseline"/>
        <w:rPr>
          <w:rFonts w:ascii="Arial" w:eastAsia="Arial" w:hAnsi="Arial"/>
          <w:sz w:val="22"/>
          <w:szCs w:val="22"/>
          <w:u w:val="single"/>
          <w:lang w:val="en-US"/>
        </w:rPr>
      </w:pPr>
    </w:p>
    <w:p w14:paraId="217B8A3B" w14:textId="77777777" w:rsidR="004101E4" w:rsidRPr="00575BBD" w:rsidRDefault="004101E4" w:rsidP="004101E4">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1B72BC0C" w14:textId="77777777" w:rsidR="004101E4" w:rsidRDefault="004101E4" w:rsidP="004101E4">
      <w:pPr>
        <w:spacing w:line="191" w:lineRule="exact"/>
        <w:ind w:left="576"/>
        <w:textAlignment w:val="baseline"/>
        <w:rPr>
          <w:rFonts w:ascii="Arial" w:eastAsia="Arial" w:hAnsi="Arial"/>
          <w:sz w:val="22"/>
          <w:szCs w:val="22"/>
          <w:u w:val="single"/>
        </w:rPr>
      </w:pPr>
    </w:p>
    <w:p w14:paraId="1BA4DE32" w14:textId="77777777" w:rsidR="004101E4" w:rsidRDefault="004101E4" w:rsidP="004101E4">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 264/265: </w:t>
      </w:r>
    </w:p>
    <w:p w14:paraId="1EECE2BB" w14:textId="77777777" w:rsidR="004101E4" w:rsidRDefault="004101E4" w:rsidP="004101E4">
      <w:pPr>
        <w:spacing w:before="1" w:line="195" w:lineRule="exact"/>
        <w:ind w:left="576"/>
        <w:textAlignment w:val="baseline"/>
        <w:rPr>
          <w:rFonts w:ascii="Arial" w:eastAsia="Arial" w:hAnsi="Arial"/>
          <w:sz w:val="22"/>
          <w:szCs w:val="22"/>
        </w:rPr>
      </w:pPr>
    </w:p>
    <w:p w14:paraId="00C2ED1D" w14:textId="77777777" w:rsidR="004101E4" w:rsidRDefault="004101E4" w:rsidP="004101E4">
      <w:pPr>
        <w:spacing w:before="1" w:line="195" w:lineRule="exact"/>
        <w:ind w:left="576"/>
        <w:jc w:val="center"/>
        <w:textAlignment w:val="baseline"/>
        <w:rPr>
          <w:rFonts w:ascii="Arial" w:eastAsia="Arial" w:hAnsi="Arial"/>
          <w:sz w:val="22"/>
          <w:szCs w:val="22"/>
        </w:rPr>
      </w:pPr>
    </w:p>
    <w:p w14:paraId="510F2875" w14:textId="77777777" w:rsidR="004101E4" w:rsidRPr="00575BBD" w:rsidRDefault="004101E4" w:rsidP="004101E4">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4D8FEFD0" w14:textId="77777777" w:rsidR="004101E4" w:rsidRDefault="004101E4" w:rsidP="004101E4">
      <w:pPr>
        <w:spacing w:before="1" w:line="195" w:lineRule="exact"/>
        <w:ind w:left="576"/>
        <w:jc w:val="center"/>
        <w:textAlignment w:val="baseline"/>
        <w:rPr>
          <w:rFonts w:ascii="Arial" w:eastAsia="Arial" w:hAnsi="Arial"/>
          <w:sz w:val="22"/>
          <w:szCs w:val="22"/>
        </w:rPr>
      </w:pPr>
    </w:p>
    <w:p w14:paraId="25EFE5AA" w14:textId="77777777" w:rsidR="004101E4" w:rsidRDefault="004101E4" w:rsidP="004101E4">
      <w:pPr>
        <w:spacing w:before="1" w:line="195" w:lineRule="exact"/>
        <w:ind w:left="576"/>
        <w:textAlignment w:val="baseline"/>
        <w:rPr>
          <w:rFonts w:ascii="Arial" w:eastAsia="Arial" w:hAnsi="Arial"/>
          <w:sz w:val="22"/>
          <w:szCs w:val="22"/>
        </w:rPr>
      </w:pPr>
    </w:p>
    <w:p w14:paraId="7F4A8232" w14:textId="77777777" w:rsidR="004101E4" w:rsidRPr="00AB4296" w:rsidRDefault="004101E4" w:rsidP="004101E4">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Pr="00E71FFB">
        <w:rPr>
          <w:rFonts w:ascii="Arial" w:hAnsi="Arial" w:cs="Arial"/>
          <w:b/>
          <w:sz w:val="22"/>
          <w:lang w:eastAsia="en-US"/>
        </w:rPr>
        <w:t>Financial Year</w:t>
      </w:r>
      <w:r w:rsidRPr="00AB4296">
        <w:rPr>
          <w:rFonts w:ascii="Arial" w:eastAsia="Arial" w:hAnsi="Arial"/>
          <w:sz w:val="22"/>
          <w:szCs w:val="22"/>
        </w:rPr>
        <w:t xml:space="preserve"> following the implementation date of CMP 264/265 and every subsequent </w:t>
      </w:r>
      <w:r w:rsidRPr="00E71FFB">
        <w:rPr>
          <w:rFonts w:ascii="Arial" w:hAnsi="Arial" w:cs="Arial"/>
          <w:b/>
          <w:sz w:val="22"/>
          <w:lang w:eastAsia="en-US"/>
        </w:rPr>
        <w:t>Financial Year</w:t>
      </w:r>
      <w:r w:rsidRPr="00AB4296">
        <w:rPr>
          <w:rFonts w:ascii="Arial" w:eastAsia="Arial" w:hAnsi="Arial"/>
          <w:sz w:val="22"/>
          <w:szCs w:val="22"/>
        </w:rPr>
        <w:t xml:space="preserve">: </w:t>
      </w:r>
    </w:p>
    <w:p w14:paraId="6871B764" w14:textId="77777777" w:rsidR="004101E4" w:rsidRPr="00AB4296" w:rsidRDefault="004101E4" w:rsidP="004101E4">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Pr="00A26D6E">
        <w:rPr>
          <w:rFonts w:ascii="Arial" w:eastAsia="Arial" w:hAnsi="Arial"/>
          <w:sz w:val="22"/>
          <w:szCs w:val="22"/>
        </w:rPr>
        <w:t xml:space="preserve"> </w:t>
      </w:r>
      <w:r w:rsidRPr="00970793">
        <w:rPr>
          <w:rFonts w:ascii="Arial" w:eastAsia="Arial" w:hAnsi="Arial"/>
          <w:i/>
          <w:sz w:val="22"/>
          <w:szCs w:val="22"/>
        </w:rPr>
        <w:t>AGIC</w:t>
      </w:r>
    </w:p>
    <w:p w14:paraId="6D9561A6" w14:textId="77777777" w:rsidR="004101E4" w:rsidRPr="00AB4296" w:rsidRDefault="004101E4" w:rsidP="004101E4">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6D013D8" w14:textId="77777777" w:rsidR="004101E4" w:rsidRPr="00AB4296" w:rsidRDefault="004101E4" w:rsidP="004101E4">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prior to implementation </w:t>
      </w:r>
    </w:p>
    <w:p w14:paraId="479606BB" w14:textId="77777777" w:rsidR="004101E4" w:rsidRPr="00AB4296" w:rsidRDefault="004101E4" w:rsidP="004101E4">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618D15CA" w14:textId="77777777" w:rsidR="004101E4" w:rsidRDefault="004101E4" w:rsidP="004101E4">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Pr>
          <w:rFonts w:ascii="Arial" w:eastAsia="Arial" w:hAnsi="Arial"/>
          <w:sz w:val="22"/>
          <w:szCs w:val="22"/>
        </w:rPr>
        <w:t>TOPI</w:t>
      </w:r>
      <w:r w:rsidRPr="00AB4296">
        <w:rPr>
          <w:rFonts w:ascii="Arial" w:eastAsia="Arial" w:hAnsi="Arial"/>
          <w:sz w:val="22"/>
          <w:szCs w:val="22"/>
        </w:rPr>
        <w:t xml:space="preserve"> 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C89C8C3" w14:textId="77777777" w:rsidR="004101E4" w:rsidRDefault="004101E4" w:rsidP="004101E4">
      <w:pPr>
        <w:spacing w:before="1" w:line="208" w:lineRule="exact"/>
        <w:ind w:left="576" w:right="72"/>
        <w:jc w:val="both"/>
        <w:textAlignment w:val="baseline"/>
        <w:rPr>
          <w:rFonts w:ascii="Arial" w:eastAsia="Arial" w:hAnsi="Arial"/>
          <w:sz w:val="22"/>
          <w:szCs w:val="22"/>
        </w:rPr>
      </w:pPr>
    </w:p>
    <w:p w14:paraId="4CE7CDA3" w14:textId="77777777" w:rsidR="004101E4" w:rsidRDefault="004101E4" w:rsidP="004101E4">
      <w:pPr>
        <w:spacing w:before="1" w:line="208" w:lineRule="exact"/>
        <w:ind w:left="576" w:right="72"/>
        <w:jc w:val="both"/>
        <w:textAlignment w:val="baseline"/>
        <w:rPr>
          <w:rFonts w:ascii="Arial" w:eastAsia="Arial" w:hAnsi="Arial"/>
          <w:sz w:val="22"/>
          <w:szCs w:val="22"/>
        </w:rPr>
      </w:pPr>
    </w:p>
    <w:p w14:paraId="73C8B629" w14:textId="77777777" w:rsidR="004101E4" w:rsidRPr="00AB4296" w:rsidRDefault="004101E4" w:rsidP="004101E4">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p>
    <w:p w14:paraId="76013BD3" w14:textId="77777777" w:rsidR="004101E4" w:rsidRDefault="004101E4" w:rsidP="004101E4">
      <w:pPr>
        <w:pStyle w:val="Heading3"/>
        <w:ind w:left="709"/>
        <w:jc w:val="both"/>
        <w:rPr>
          <w:rFonts w:ascii="Arial" w:hAnsi="Arial" w:cs="Arial"/>
          <w:b/>
        </w:rPr>
      </w:pPr>
      <w:r>
        <w:rPr>
          <w:rFonts w:ascii="Arial" w:hAnsi="Arial" w:cs="Arial"/>
          <w:b/>
        </w:rPr>
        <w:t>Initial Revenue Recovery</w:t>
      </w:r>
    </w:p>
    <w:p w14:paraId="28611473" w14:textId="77777777" w:rsidR="004101E4" w:rsidRPr="0039630E" w:rsidRDefault="004101E4" w:rsidP="004101E4">
      <w:pPr>
        <w:pStyle w:val="Heading3"/>
        <w:numPr>
          <w:ilvl w:val="0"/>
          <w:numId w:val="131"/>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2F5A50ED" w14:textId="77777777" w:rsidR="004101E4" w:rsidRDefault="004101E4" w:rsidP="004101E4">
      <w:pPr>
        <w:pStyle w:val="1"/>
        <w:ind w:left="2880"/>
        <w:jc w:val="both"/>
        <w:rPr>
          <w:rFonts w:ascii="Arial" w:hAnsi="Arial"/>
        </w:rPr>
      </w:pPr>
      <w:r w:rsidRPr="001D4EAB">
        <w:rPr>
          <w:rFonts w:ascii="Arial" w:hAnsi="Arial"/>
          <w:noProof/>
          <w:position w:val="-28"/>
        </w:rPr>
        <w:drawing>
          <wp:inline distT="0" distB="0" distL="0" distR="0" wp14:anchorId="01F8BB4A" wp14:editId="3E35A8CD">
            <wp:extent cx="2171700" cy="4286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171700" cy="428625"/>
                    </a:xfrm>
                    <a:prstGeom prst="rect">
                      <a:avLst/>
                    </a:prstGeom>
                    <a:noFill/>
                    <a:ln>
                      <a:noFill/>
                    </a:ln>
                  </pic:spPr>
                </pic:pic>
              </a:graphicData>
            </a:graphic>
          </wp:inline>
        </w:drawing>
      </w:r>
    </w:p>
    <w:p w14:paraId="36DF6313" w14:textId="77777777" w:rsidR="004101E4" w:rsidRDefault="004101E4" w:rsidP="004101E4">
      <w:pPr>
        <w:pStyle w:val="1"/>
        <w:ind w:left="2880"/>
        <w:jc w:val="both"/>
        <w:rPr>
          <w:rFonts w:ascii="Arial" w:hAnsi="Arial"/>
        </w:rPr>
      </w:pPr>
    </w:p>
    <w:p w14:paraId="32E8949D" w14:textId="77777777" w:rsidR="004101E4" w:rsidRPr="000B6C0D" w:rsidRDefault="004101E4" w:rsidP="004101E4">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1F9A142B" w14:textId="77777777" w:rsidR="004101E4" w:rsidRPr="000B6C0D" w:rsidRDefault="004101E4" w:rsidP="004101E4">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750473E2"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Pr>
          <w:rFonts w:ascii="Arial" w:hAnsi="Arial"/>
          <w:sz w:val="22"/>
        </w:rPr>
        <w:t xml:space="preserve">analysis of </w:t>
      </w:r>
      <w:r w:rsidRPr="000B6C0D">
        <w:rPr>
          <w:rFonts w:ascii="Arial" w:hAnsi="Arial"/>
          <w:sz w:val="22"/>
        </w:rPr>
        <w:t>confidential User forecasts)</w:t>
      </w:r>
    </w:p>
    <w:p w14:paraId="46DEA322" w14:textId="77777777" w:rsidR="004101E4" w:rsidRPr="00646893" w:rsidRDefault="004101E4" w:rsidP="004101E4">
      <w:pPr>
        <w:pStyle w:val="Variableexplanation"/>
        <w:tabs>
          <w:tab w:val="clear" w:pos="1134"/>
          <w:tab w:val="clear" w:pos="1418"/>
          <w:tab w:val="clear" w:pos="1701"/>
          <w:tab w:val="left" w:pos="2160"/>
        </w:tabs>
        <w:rPr>
          <w:rFonts w:ascii="Arial" w:hAnsi="Arial"/>
          <w:sz w:val="22"/>
        </w:rPr>
      </w:pPr>
    </w:p>
    <w:p w14:paraId="662516E8" w14:textId="77777777" w:rsidR="004101E4" w:rsidRDefault="004101E4" w:rsidP="004101E4">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37ECAE07" w14:textId="77777777" w:rsidR="004101E4" w:rsidRDefault="004101E4" w:rsidP="004101E4">
      <w:pPr>
        <w:pStyle w:val="1"/>
        <w:ind w:left="720"/>
        <w:jc w:val="both"/>
      </w:pPr>
      <w:r>
        <w:t>n</w:t>
      </w:r>
      <w:r>
        <w:tab/>
      </w:r>
      <w:r>
        <w:tab/>
        <w:t>=          Number of generation zones</w:t>
      </w:r>
    </w:p>
    <w:p w14:paraId="0DDD2407" w14:textId="77777777" w:rsidR="004101E4" w:rsidRDefault="004101E4" w:rsidP="004101E4">
      <w:pPr>
        <w:pStyle w:val="1"/>
        <w:ind w:left="720"/>
        <w:jc w:val="both"/>
      </w:pPr>
    </w:p>
    <w:p w14:paraId="77BBE014" w14:textId="77777777" w:rsidR="004101E4" w:rsidRDefault="004101E4" w:rsidP="004101E4">
      <w:pPr>
        <w:pStyle w:val="1"/>
        <w:ind w:left="1440"/>
        <w:jc w:val="both"/>
      </w:pPr>
      <w:r>
        <w:t>The initial revenue recovery for gross GSP group demand for the Peak Security background is calculated by multiplying the initial tariff by the total forecast metered triad gross GSP group demand:</w:t>
      </w:r>
    </w:p>
    <w:p w14:paraId="7D9060AA" w14:textId="77777777" w:rsidR="004101E4" w:rsidRDefault="004101E4" w:rsidP="004101E4">
      <w:pPr>
        <w:pStyle w:val="1"/>
        <w:ind w:left="1440"/>
        <w:jc w:val="both"/>
      </w:pPr>
    </w:p>
    <w:p w14:paraId="26D94E46" w14:textId="77777777" w:rsidR="004101E4" w:rsidRDefault="004101E4" w:rsidP="004101E4">
      <w:pPr>
        <w:pStyle w:val="1"/>
        <w:ind w:left="1440"/>
        <w:jc w:val="both"/>
        <w:rPr>
          <w:rFonts w:ascii="Arial" w:hAnsi="Arial"/>
        </w:rPr>
      </w:pPr>
      <w:r w:rsidRPr="00292B74">
        <w:rPr>
          <w:rFonts w:ascii="Arial" w:hAnsi="Arial"/>
          <w:noProof/>
          <w:position w:val="-28"/>
        </w:rPr>
        <w:drawing>
          <wp:inline distT="0" distB="0" distL="0" distR="0" wp14:anchorId="2B998CAE" wp14:editId="3CB6AF46">
            <wp:extent cx="1819275" cy="42862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p w14:paraId="799C9849" w14:textId="77777777" w:rsidR="004101E4" w:rsidRDefault="004101E4" w:rsidP="004101E4">
      <w:pPr>
        <w:pStyle w:val="1"/>
        <w:jc w:val="both"/>
        <w:rPr>
          <w:rFonts w:ascii="Arial" w:hAnsi="Arial"/>
        </w:rPr>
      </w:pPr>
    </w:p>
    <w:p w14:paraId="078B25F4" w14:textId="77777777" w:rsidR="004101E4" w:rsidRDefault="004101E4" w:rsidP="004101E4">
      <w:pPr>
        <w:pStyle w:val="1"/>
        <w:jc w:val="both"/>
      </w:pPr>
      <w:r>
        <w:rPr>
          <w:rFonts w:ascii="Arial" w:hAnsi="Arial"/>
        </w:rPr>
        <w:tab/>
        <w:t>Where:</w:t>
      </w:r>
    </w:p>
    <w:p w14:paraId="003BB7D1" w14:textId="77777777" w:rsidR="004101E4" w:rsidRPr="000B6C0D" w:rsidRDefault="004101E4" w:rsidP="004101E4">
      <w:pPr>
        <w:pStyle w:val="Variableexplanation"/>
        <w:tabs>
          <w:tab w:val="clear" w:pos="1134"/>
          <w:tab w:val="clear" w:pos="1418"/>
          <w:tab w:val="clear" w:pos="1701"/>
          <w:tab w:val="left" w:pos="2160"/>
        </w:tabs>
        <w:ind w:left="2880" w:hanging="2160"/>
        <w:rPr>
          <w:rFonts w:ascii="Arial" w:hAnsi="Arial"/>
          <w:sz w:val="22"/>
        </w:rPr>
      </w:pPr>
    </w:p>
    <w:p w14:paraId="0E078CEB"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Pr>
          <w:rFonts w:ascii="Arial" w:hAnsi="Arial"/>
          <w:sz w:val="22"/>
        </w:rPr>
        <w:t xml:space="preserve">gross GSP </w:t>
      </w:r>
    </w:p>
    <w:p w14:paraId="52B5CB7E" w14:textId="77777777" w:rsidR="004101E4" w:rsidRPr="000B6C0D" w:rsidRDefault="004101E4" w:rsidP="004101E4">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Pr="000B6C0D">
        <w:rPr>
          <w:rFonts w:ascii="Arial" w:hAnsi="Arial"/>
          <w:sz w:val="22"/>
        </w:rPr>
        <w:t>demand</w:t>
      </w:r>
    </w:p>
    <w:p w14:paraId="234C8ADB"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Pr>
          <w:rFonts w:ascii="Arial" w:hAnsi="Arial"/>
          <w:sz w:val="22"/>
        </w:rPr>
        <w:t xml:space="preserve">analysis of </w:t>
      </w:r>
      <w:r w:rsidRPr="000B6C0D">
        <w:rPr>
          <w:rFonts w:ascii="Arial" w:hAnsi="Arial"/>
          <w:sz w:val="22"/>
        </w:rPr>
        <w:t>confidential User forecasts)</w:t>
      </w:r>
    </w:p>
    <w:p w14:paraId="4A77B6B2"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p>
    <w:p w14:paraId="6DA89AE9" w14:textId="77777777" w:rsidR="004101E4" w:rsidRDefault="004101E4" w:rsidP="004101E4">
      <w:pPr>
        <w:pStyle w:val="Heading3"/>
        <w:numPr>
          <w:ilvl w:val="0"/>
          <w:numId w:val="131"/>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 xml:space="preserve">the initial tariff for generation is multiplied by the total forecast generation capacity whilst calculating Initial Recovery for the Not-Shared component </w:t>
      </w:r>
      <w:r w:rsidRPr="004D3E10">
        <w:rPr>
          <w:rFonts w:ascii="Arial" w:hAnsi="Arial" w:cs="Arial"/>
        </w:rPr>
        <w:t xml:space="preserve">from </w:t>
      </w:r>
      <w:proofErr w:type="spellStart"/>
      <w:r w:rsidRPr="004D3E10">
        <w:rPr>
          <w:rFonts w:ascii="Arial" w:hAnsi="Arial" w:cs="Arial"/>
        </w:rPr>
        <w:t>Non Conventional</w:t>
      </w:r>
      <w:proofErr w:type="spellEnd"/>
      <w:r w:rsidRPr="004D3E10">
        <w:rPr>
          <w:rFonts w:ascii="Arial" w:hAnsi="Arial" w:cs="Arial"/>
        </w:rPr>
        <w:t xml:space="preserve"> Carbon. For Conventional Carbon the initial tariff for the Not Shared component is multiplied by both, the total forecast generation </w:t>
      </w:r>
      <w:proofErr w:type="gramStart"/>
      <w:r w:rsidRPr="004D3E10">
        <w:rPr>
          <w:rFonts w:ascii="Arial" w:hAnsi="Arial" w:cs="Arial"/>
        </w:rPr>
        <w:t>capacity</w:t>
      </w:r>
      <w:proofErr w:type="gramEnd"/>
      <w:r w:rsidRPr="004D3E10">
        <w:rPr>
          <w:rFonts w:ascii="Arial" w:hAnsi="Arial" w:cs="Arial"/>
        </w:rPr>
        <w:t xml:space="preserve"> and the ALF to give the initial revenue recovery.</w:t>
      </w:r>
      <w:r>
        <w:rPr>
          <w:rFonts w:ascii="Arial" w:hAnsi="Arial" w:cs="Arial"/>
        </w:rPr>
        <w:t xml:space="preserve"> The initial tariff for the Shared component is multiplied by both, the total forecast generation </w:t>
      </w:r>
      <w:proofErr w:type="gramStart"/>
      <w:r>
        <w:rPr>
          <w:rFonts w:ascii="Arial" w:hAnsi="Arial" w:cs="Arial"/>
        </w:rPr>
        <w:t>capacity</w:t>
      </w:r>
      <w:proofErr w:type="gramEnd"/>
      <w:r>
        <w:rPr>
          <w:rFonts w:ascii="Arial" w:hAnsi="Arial" w:cs="Arial"/>
        </w:rPr>
        <w:t xml:space="preserve"> and the ALF to give the initial revenue recovery:</w:t>
      </w:r>
    </w:p>
    <w:p w14:paraId="784BCB16" w14:textId="77777777" w:rsidR="004101E4" w:rsidRDefault="004101E4" w:rsidP="004101E4">
      <w:pPr>
        <w:ind w:left="1627"/>
        <w:jc w:val="center"/>
        <w:rPr>
          <w:rFonts w:ascii="Arial" w:hAnsi="Arial"/>
          <w:position w:val="-28"/>
        </w:rPr>
      </w:pPr>
    </w:p>
    <w:p w14:paraId="0EBB014F" w14:textId="77777777" w:rsidR="004101E4" w:rsidRPr="00575BBD" w:rsidRDefault="00000000" w:rsidP="004101E4">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372DDFFC" w14:textId="77777777" w:rsidR="004101E4" w:rsidRDefault="004101E4" w:rsidP="004101E4">
      <w:pPr>
        <w:ind w:left="1627"/>
        <w:jc w:val="center"/>
      </w:pPr>
    </w:p>
    <w:p w14:paraId="75F6876F" w14:textId="77777777" w:rsidR="004101E4" w:rsidRDefault="004101E4" w:rsidP="004101E4">
      <w:pPr>
        <w:ind w:left="1627"/>
        <w:jc w:val="center"/>
      </w:pPr>
    </w:p>
    <w:p w14:paraId="0DB692B5" w14:textId="77777777" w:rsidR="004101E4" w:rsidRDefault="004101E4" w:rsidP="004101E4">
      <w:pPr>
        <w:ind w:left="1627"/>
        <w:jc w:val="both"/>
      </w:pPr>
    </w:p>
    <w:p w14:paraId="3026D417" w14:textId="77777777" w:rsidR="004101E4" w:rsidRPr="00575BBD" w:rsidRDefault="00000000" w:rsidP="004101E4">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5CA341E2" w14:textId="77777777" w:rsidR="004101E4" w:rsidRDefault="004101E4" w:rsidP="004101E4">
      <w:pPr>
        <w:ind w:left="1627"/>
        <w:jc w:val="center"/>
        <w:rPr>
          <w:rFonts w:ascii="Arial" w:hAnsi="Arial"/>
        </w:rPr>
      </w:pPr>
    </w:p>
    <w:p w14:paraId="7E235889" w14:textId="77777777" w:rsidR="004101E4" w:rsidRDefault="004101E4" w:rsidP="004101E4">
      <w:pPr>
        <w:tabs>
          <w:tab w:val="left" w:pos="2268"/>
          <w:tab w:val="left" w:pos="7088"/>
        </w:tabs>
        <w:ind w:left="1627"/>
        <w:jc w:val="center"/>
        <w:rPr>
          <w:rFonts w:ascii="Arial" w:hAnsi="Arial"/>
        </w:rPr>
      </w:pPr>
      <w:r w:rsidRPr="000B6C0D">
        <w:rPr>
          <w:rFonts w:ascii="Arial" w:hAnsi="Arial"/>
          <w:noProof/>
          <w:position w:val="-28"/>
        </w:rPr>
        <w:drawing>
          <wp:inline distT="0" distB="0" distL="0" distR="0" wp14:anchorId="476EF5E2" wp14:editId="06DBB6B2">
            <wp:extent cx="2352675" cy="42862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52675" cy="428625"/>
                    </a:xfrm>
                    <a:prstGeom prst="rect">
                      <a:avLst/>
                    </a:prstGeom>
                    <a:noFill/>
                    <a:ln>
                      <a:noFill/>
                    </a:ln>
                  </pic:spPr>
                </pic:pic>
              </a:graphicData>
            </a:graphic>
          </wp:inline>
        </w:drawing>
      </w:r>
    </w:p>
    <w:p w14:paraId="2D086D04" w14:textId="77777777" w:rsidR="004101E4" w:rsidRDefault="004101E4" w:rsidP="004101E4">
      <w:pPr>
        <w:ind w:left="1627"/>
        <w:rPr>
          <w:rFonts w:ascii="Arial" w:hAnsi="Arial"/>
        </w:rPr>
      </w:pPr>
    </w:p>
    <w:p w14:paraId="374B0600" w14:textId="77777777" w:rsidR="004101E4" w:rsidRPr="00575BBD" w:rsidRDefault="004101E4" w:rsidP="004101E4">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5431F5C8" w14:textId="77777777" w:rsidR="004101E4" w:rsidRDefault="004101E4" w:rsidP="004101E4">
      <w:pPr>
        <w:tabs>
          <w:tab w:val="left" w:pos="2268"/>
          <w:tab w:val="left" w:pos="7088"/>
        </w:tabs>
        <w:ind w:left="1627"/>
        <w:rPr>
          <w:rFonts w:ascii="Arial" w:hAnsi="Arial"/>
        </w:rPr>
      </w:pPr>
    </w:p>
    <w:p w14:paraId="1BAED3F3" w14:textId="77777777" w:rsidR="004101E4" w:rsidRDefault="004101E4" w:rsidP="004101E4">
      <w:pPr>
        <w:jc w:val="both"/>
        <w:rPr>
          <w:rFonts w:ascii="Arial" w:hAnsi="Arial"/>
        </w:rPr>
      </w:pPr>
      <w:r>
        <w:rPr>
          <w:rFonts w:ascii="Arial" w:hAnsi="Arial"/>
          <w:sz w:val="22"/>
          <w:szCs w:val="20"/>
          <w:lang w:eastAsia="en-US"/>
        </w:rPr>
        <w:tab/>
      </w:r>
      <w:r w:rsidRPr="00EE71EE">
        <w:rPr>
          <w:rFonts w:ascii="Arial" w:hAnsi="Arial"/>
          <w:sz w:val="22"/>
          <w:szCs w:val="20"/>
          <w:lang w:eastAsia="en-US"/>
        </w:rPr>
        <w:t>Where</w:t>
      </w:r>
      <w:r>
        <w:rPr>
          <w:rFonts w:ascii="Arial" w:hAnsi="Arial"/>
        </w:rPr>
        <w:t>:</w:t>
      </w:r>
    </w:p>
    <w:p w14:paraId="1D05C009"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00A4D9F0" w14:textId="77777777" w:rsidR="004101E4" w:rsidRPr="005758C3" w:rsidRDefault="004101E4" w:rsidP="004101E4">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4F49764C" w14:textId="77777777" w:rsidR="004101E4" w:rsidRDefault="004101E4" w:rsidP="004101E4">
      <w:pPr>
        <w:pStyle w:val="1"/>
        <w:tabs>
          <w:tab w:val="left" w:pos="720"/>
          <w:tab w:val="left" w:pos="2160"/>
          <w:tab w:val="left" w:pos="2880"/>
          <w:tab w:val="left" w:pos="3120"/>
        </w:tabs>
        <w:ind w:left="720"/>
        <w:jc w:val="both"/>
      </w:pPr>
      <w:r w:rsidRPr="005758C3">
        <w:lastRenderedPageBreak/>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504C1E99" w14:textId="77777777" w:rsidR="004101E4" w:rsidRPr="005758C3" w:rsidRDefault="004101E4" w:rsidP="004101E4">
      <w:pPr>
        <w:pStyle w:val="1"/>
        <w:tabs>
          <w:tab w:val="left" w:pos="720"/>
          <w:tab w:val="left" w:pos="2160"/>
          <w:tab w:val="left" w:pos="2880"/>
          <w:tab w:val="left" w:pos="3120"/>
        </w:tabs>
        <w:ind w:left="720"/>
        <w:jc w:val="both"/>
      </w:pPr>
      <w:r>
        <w:tab/>
      </w:r>
      <w:r>
        <w:tab/>
      </w:r>
      <w:r>
        <w:tab/>
      </w:r>
      <w:r w:rsidRPr="005758C3">
        <w:t>Conventional Carbon generation</w:t>
      </w:r>
    </w:p>
    <w:p w14:paraId="133EA27C"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64EC2CC9" w14:textId="77777777" w:rsidR="004101E4" w:rsidRPr="005758C3" w:rsidRDefault="004101E4" w:rsidP="004101E4">
      <w:pPr>
        <w:pStyle w:val="1"/>
        <w:tabs>
          <w:tab w:val="left" w:pos="720"/>
          <w:tab w:val="left" w:pos="2160"/>
          <w:tab w:val="left" w:pos="2880"/>
          <w:tab w:val="left" w:pos="3120"/>
        </w:tabs>
        <w:ind w:left="720"/>
        <w:jc w:val="both"/>
      </w:pPr>
      <w:r>
        <w:tab/>
      </w:r>
      <w:r>
        <w:tab/>
      </w:r>
      <w:r>
        <w:tab/>
      </w:r>
      <w:r w:rsidRPr="005758C3">
        <w:t>generation</w:t>
      </w:r>
    </w:p>
    <w:p w14:paraId="537F0EA2"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4C61411B" w14:textId="77777777" w:rsidR="004101E4" w:rsidRPr="005758C3" w:rsidRDefault="004101E4" w:rsidP="004101E4">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4A0B83FF" w14:textId="77777777" w:rsidR="004101E4" w:rsidRDefault="004101E4" w:rsidP="004101E4">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36D3A9A6" w14:textId="77777777" w:rsidR="004101E4" w:rsidRPr="004D3E10" w:rsidRDefault="004101E4" w:rsidP="004101E4">
      <w:pPr>
        <w:tabs>
          <w:tab w:val="left" w:pos="2160"/>
        </w:tabs>
        <w:jc w:val="both"/>
        <w:rPr>
          <w:rFonts w:ascii="Arial" w:hAnsi="Arial" w:cs="Arial"/>
          <w:sz w:val="22"/>
          <w:szCs w:val="22"/>
        </w:rPr>
      </w:pPr>
    </w:p>
    <w:p w14:paraId="7120213D" w14:textId="77777777" w:rsidR="004101E4" w:rsidRDefault="004101E4" w:rsidP="004101E4">
      <w:pPr>
        <w:jc w:val="both"/>
        <w:rPr>
          <w:rFonts w:ascii="Arial" w:hAnsi="Arial"/>
        </w:rPr>
      </w:pPr>
    </w:p>
    <w:p w14:paraId="78A81C7D" w14:textId="77777777" w:rsidR="004101E4" w:rsidRDefault="004101E4" w:rsidP="004101E4">
      <w:pPr>
        <w:pStyle w:val="1"/>
        <w:numPr>
          <w:ilvl w:val="0"/>
          <w:numId w:val="131"/>
        </w:numPr>
        <w:jc w:val="both"/>
      </w:pPr>
      <w:r>
        <w:rPr>
          <w:rFonts w:ascii="Arial" w:hAnsi="Arial"/>
        </w:rPr>
        <w:t>Similar to the Peak Security background, t</w:t>
      </w:r>
      <w:r>
        <w:t xml:space="preserve">he initial revenue recovery for </w:t>
      </w:r>
      <w:proofErr w:type="gramStart"/>
      <w:r>
        <w:t>gross  GSP</w:t>
      </w:r>
      <w:proofErr w:type="gramEnd"/>
      <w:r>
        <w:t xml:space="preserve"> group demand for the Year Round background is calculated by multiplying the initial tariff by the total forecast metered triad gross GSP group demand:</w:t>
      </w:r>
    </w:p>
    <w:p w14:paraId="6459E703" w14:textId="77777777" w:rsidR="004101E4" w:rsidRDefault="004101E4" w:rsidP="004101E4">
      <w:pPr>
        <w:tabs>
          <w:tab w:val="left" w:pos="2268"/>
          <w:tab w:val="left" w:pos="7088"/>
        </w:tabs>
        <w:ind w:left="1627"/>
        <w:rPr>
          <w:rFonts w:ascii="Arial" w:hAnsi="Arial"/>
        </w:rPr>
      </w:pPr>
    </w:p>
    <w:p w14:paraId="680044D0" w14:textId="77777777" w:rsidR="004101E4" w:rsidRDefault="004101E4" w:rsidP="004101E4">
      <w:pPr>
        <w:tabs>
          <w:tab w:val="left" w:pos="2268"/>
          <w:tab w:val="left" w:pos="7088"/>
        </w:tabs>
        <w:ind w:left="1627"/>
        <w:rPr>
          <w:rFonts w:ascii="Arial" w:hAnsi="Arial"/>
        </w:rPr>
      </w:pPr>
    </w:p>
    <w:p w14:paraId="6D5CE0E3" w14:textId="77777777" w:rsidR="004101E4" w:rsidRDefault="004101E4" w:rsidP="004101E4">
      <w:pPr>
        <w:tabs>
          <w:tab w:val="left" w:pos="2268"/>
          <w:tab w:val="left" w:pos="7088"/>
        </w:tabs>
        <w:ind w:left="1627"/>
        <w:rPr>
          <w:rFonts w:ascii="Arial" w:hAnsi="Arial"/>
        </w:rPr>
      </w:pPr>
      <w:r>
        <w:rPr>
          <w:rFonts w:ascii="Arial" w:hAnsi="Arial"/>
          <w:noProof/>
          <w:position w:val="-28"/>
        </w:rPr>
        <w:drawing>
          <wp:inline distT="0" distB="0" distL="0" distR="0" wp14:anchorId="35FC8B1A" wp14:editId="34714661">
            <wp:extent cx="1809750" cy="33337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09750" cy="333375"/>
                    </a:xfrm>
                    <a:prstGeom prst="rect">
                      <a:avLst/>
                    </a:prstGeom>
                    <a:noFill/>
                    <a:ln>
                      <a:noFill/>
                    </a:ln>
                  </pic:spPr>
                </pic:pic>
              </a:graphicData>
            </a:graphic>
          </wp:inline>
        </w:drawing>
      </w:r>
    </w:p>
    <w:p w14:paraId="1F2C51F0" w14:textId="77777777" w:rsidR="004101E4" w:rsidRPr="0039630E" w:rsidRDefault="004101E4" w:rsidP="004101E4">
      <w:pPr>
        <w:pStyle w:val="Heading3"/>
        <w:ind w:left="1627"/>
        <w:jc w:val="both"/>
        <w:rPr>
          <w:rFonts w:ascii="Arial" w:hAnsi="Arial" w:cs="Arial"/>
        </w:rPr>
      </w:pPr>
    </w:p>
    <w:p w14:paraId="02502634" w14:textId="77777777" w:rsidR="004101E4" w:rsidRDefault="004101E4" w:rsidP="004101E4">
      <w:pPr>
        <w:pStyle w:val="Variableexplanation"/>
        <w:tabs>
          <w:tab w:val="clear" w:pos="1134"/>
          <w:tab w:val="clear" w:pos="1418"/>
          <w:tab w:val="clear" w:pos="1701"/>
        </w:tabs>
        <w:rPr>
          <w:rFonts w:ascii="Arial" w:hAnsi="Arial"/>
          <w:sz w:val="22"/>
        </w:rPr>
      </w:pPr>
    </w:p>
    <w:p w14:paraId="57D64D57" w14:textId="77777777" w:rsidR="004101E4" w:rsidRDefault="004101E4" w:rsidP="004101E4">
      <w:pPr>
        <w:jc w:val="both"/>
        <w:rPr>
          <w:rFonts w:ascii="Arial" w:hAnsi="Arial"/>
        </w:rPr>
      </w:pPr>
      <w:r>
        <w:rPr>
          <w:rFonts w:ascii="Arial" w:hAnsi="Arial"/>
        </w:rPr>
        <w:tab/>
        <w:t xml:space="preserve">            </w:t>
      </w:r>
    </w:p>
    <w:p w14:paraId="5361E224"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Where:</w:t>
      </w:r>
    </w:p>
    <w:p w14:paraId="6D2D6042"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gross GSP </w:t>
      </w:r>
    </w:p>
    <w:p w14:paraId="00D2B460" w14:textId="77777777" w:rsidR="004101E4" w:rsidRDefault="004101E4" w:rsidP="004101E4">
      <w:pPr>
        <w:pStyle w:val="Variableexplanation"/>
        <w:tabs>
          <w:tab w:val="clear" w:pos="1134"/>
          <w:tab w:val="clear" w:pos="1418"/>
          <w:tab w:val="clear" w:pos="1701"/>
        </w:tabs>
        <w:ind w:left="2160" w:firstLine="720"/>
        <w:rPr>
          <w:rFonts w:ascii="Arial" w:hAnsi="Arial"/>
          <w:sz w:val="22"/>
        </w:rPr>
      </w:pPr>
      <w:r>
        <w:rPr>
          <w:rFonts w:ascii="Arial" w:hAnsi="Arial"/>
          <w:sz w:val="22"/>
        </w:rPr>
        <w:t>group demand</w:t>
      </w:r>
    </w:p>
    <w:p w14:paraId="2E5E65AC" w14:textId="77777777" w:rsidR="004101E4" w:rsidRDefault="004101E4" w:rsidP="004101E4"/>
    <w:p w14:paraId="766F440F" w14:textId="77777777" w:rsidR="004101E4" w:rsidRDefault="004101E4" w:rsidP="004101E4">
      <w:pPr>
        <w:pStyle w:val="1"/>
        <w:numPr>
          <w:ilvl w:val="0"/>
          <w:numId w:val="131"/>
        </w:numPr>
        <w:jc w:val="both"/>
      </w:pPr>
      <w:r>
        <w:t>The initial revenue recovery for Embedded Exports is the Embedded Export Tariff multiplied by the total forecast volume of Embedded Export at triad:</w:t>
      </w:r>
    </w:p>
    <w:p w14:paraId="2592F138" w14:textId="77777777" w:rsidR="004101E4" w:rsidRDefault="004101E4" w:rsidP="004101E4">
      <w:pPr>
        <w:pStyle w:val="1"/>
        <w:jc w:val="both"/>
      </w:pPr>
    </w:p>
    <w:p w14:paraId="113CB3A9" w14:textId="77777777" w:rsidR="004101E4" w:rsidRPr="00575BBD" w:rsidRDefault="00000000" w:rsidP="004101E4">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60C5045A" w14:textId="77777777" w:rsidR="004101E4" w:rsidRPr="00AB4296" w:rsidRDefault="004101E4" w:rsidP="004101E4">
      <w:pPr>
        <w:pStyle w:val="1"/>
        <w:jc w:val="both"/>
      </w:pPr>
    </w:p>
    <w:p w14:paraId="0144E61D" w14:textId="77777777" w:rsidR="004101E4" w:rsidRDefault="004101E4" w:rsidP="004101E4">
      <w:pPr>
        <w:pStyle w:val="1"/>
        <w:jc w:val="both"/>
      </w:pPr>
      <w:proofErr w:type="gramStart"/>
      <w:r>
        <w:t>Where</w:t>
      </w:r>
      <w:proofErr w:type="gramEnd"/>
      <w:r>
        <w:t xml:space="preserve"> </w:t>
      </w:r>
    </w:p>
    <w:p w14:paraId="4B3C8BD9" w14:textId="77777777" w:rsidR="004101E4" w:rsidRDefault="004101E4" w:rsidP="004101E4">
      <w:pPr>
        <w:pStyle w:val="1"/>
        <w:jc w:val="both"/>
      </w:pPr>
    </w:p>
    <w:p w14:paraId="6CCDEF34"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335E8E5C" w14:textId="77777777" w:rsidR="004101E4" w:rsidRDefault="004101E4" w:rsidP="004101E4">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4D882BA0" w14:textId="77777777" w:rsidR="004101E4" w:rsidRDefault="004101E4" w:rsidP="004101E4">
      <w:pPr>
        <w:pStyle w:val="Variableexplanation"/>
        <w:tabs>
          <w:tab w:val="clear" w:pos="1134"/>
          <w:tab w:val="clear" w:pos="1418"/>
          <w:tab w:val="clear" w:pos="1701"/>
        </w:tabs>
        <w:ind w:firstLine="720"/>
        <w:rPr>
          <w:rFonts w:ascii="Arial" w:hAnsi="Arial"/>
          <w:sz w:val="22"/>
        </w:rPr>
      </w:pPr>
    </w:p>
    <w:p w14:paraId="7BFE688C"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69FDB160"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48AAD15" w14:textId="77777777" w:rsidR="004101E4" w:rsidRDefault="004101E4" w:rsidP="004101E4">
      <w:pPr>
        <w:pStyle w:val="Variableexplanation"/>
        <w:tabs>
          <w:tab w:val="clear" w:pos="1134"/>
          <w:tab w:val="clear" w:pos="1418"/>
          <w:tab w:val="clear" w:pos="1701"/>
        </w:tabs>
        <w:ind w:firstLine="720"/>
        <w:rPr>
          <w:rFonts w:ascii="Arial" w:hAnsi="Arial"/>
          <w:sz w:val="22"/>
        </w:rPr>
      </w:pPr>
    </w:p>
    <w:p w14:paraId="171EC61D" w14:textId="77777777" w:rsidR="004101E4" w:rsidRPr="0057184C" w:rsidRDefault="004101E4" w:rsidP="004101E4">
      <w:pPr>
        <w:pStyle w:val="1"/>
        <w:jc w:val="both"/>
      </w:pPr>
    </w:p>
    <w:p w14:paraId="12A304F4" w14:textId="77777777" w:rsidR="004101E4" w:rsidRPr="00D76842" w:rsidRDefault="004101E4" w:rsidP="004101E4"/>
    <w:p w14:paraId="1301C3E2" w14:textId="77777777" w:rsidR="004101E4" w:rsidRDefault="004101E4" w:rsidP="004101E4">
      <w:pPr>
        <w:pStyle w:val="Heading2"/>
        <w:ind w:left="720"/>
        <w:rPr>
          <w:color w:val="auto"/>
        </w:rPr>
      </w:pPr>
      <w:bookmarkStart w:id="938" w:name="_Toc208554779"/>
      <w:bookmarkStart w:id="939" w:name="_Toc208745842"/>
      <w:bookmarkStart w:id="940" w:name="_Toc274049688"/>
      <w:r w:rsidRPr="00D76842">
        <w:rPr>
          <w:color w:val="auto"/>
        </w:rPr>
        <w:t>Deriving the Final Local Tariff</w:t>
      </w:r>
      <w:bookmarkEnd w:id="938"/>
      <w:bookmarkEnd w:id="939"/>
      <w:r>
        <w:rPr>
          <w:color w:val="auto"/>
        </w:rPr>
        <w:t xml:space="preserve"> (</w:t>
      </w:r>
      <w:r w:rsidRPr="00D76842">
        <w:rPr>
          <w:color w:val="auto"/>
        </w:rPr>
        <w:t>£/kW</w:t>
      </w:r>
      <w:r>
        <w:rPr>
          <w:color w:val="auto"/>
        </w:rPr>
        <w:t>)</w:t>
      </w:r>
      <w:bookmarkEnd w:id="940"/>
    </w:p>
    <w:p w14:paraId="45C47444" w14:textId="77777777" w:rsidR="004101E4" w:rsidRPr="00736F0E" w:rsidRDefault="004101E4" w:rsidP="004101E4"/>
    <w:p w14:paraId="1CAD3344" w14:textId="77777777" w:rsidR="004101E4" w:rsidRPr="009F4FB0" w:rsidRDefault="004101E4" w:rsidP="004101E4">
      <w:pPr>
        <w:pStyle w:val="Heading2"/>
        <w:ind w:left="720"/>
        <w:rPr>
          <w:i/>
          <w:color w:val="auto"/>
        </w:rPr>
      </w:pPr>
      <w:bookmarkStart w:id="941" w:name="_Toc208554780"/>
      <w:bookmarkStart w:id="942" w:name="_Toc208745843"/>
      <w:bookmarkStart w:id="943" w:name="_Toc274049689"/>
      <w:r w:rsidRPr="009F4FB0">
        <w:rPr>
          <w:i/>
          <w:color w:val="auto"/>
        </w:rPr>
        <w:t>Local Circuit Tariff</w:t>
      </w:r>
      <w:bookmarkEnd w:id="941"/>
      <w:bookmarkEnd w:id="942"/>
      <w:bookmarkEnd w:id="943"/>
    </w:p>
    <w:p w14:paraId="3B947405" w14:textId="77777777" w:rsidR="004101E4" w:rsidRPr="00D76842" w:rsidRDefault="004101E4" w:rsidP="004101E4"/>
    <w:p w14:paraId="4933C61F" w14:textId="77777777" w:rsidR="004101E4" w:rsidRPr="00D76842" w:rsidRDefault="004101E4" w:rsidP="004101E4">
      <w:pPr>
        <w:pStyle w:val="1"/>
        <w:numPr>
          <w:ilvl w:val="0"/>
          <w:numId w:val="131"/>
        </w:numPr>
        <w:jc w:val="both"/>
      </w:pPr>
      <w:r w:rsidRPr="00D76842">
        <w:t xml:space="preserve">Generation with a </w:t>
      </w:r>
      <w:r>
        <w:t>l</w:t>
      </w:r>
      <w:r w:rsidRPr="00D76842">
        <w:t>ocal circuit tariff is calculated by multiplying the</w:t>
      </w:r>
      <w:r>
        <w:t xml:space="preserve"> </w:t>
      </w:r>
      <w:proofErr w:type="gramStart"/>
      <w:r>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62447916" w14:textId="77777777" w:rsidR="004101E4" w:rsidRPr="00D76842" w:rsidRDefault="004101E4" w:rsidP="004101E4">
      <w:pPr>
        <w:jc w:val="both"/>
      </w:pPr>
    </w:p>
    <w:p w14:paraId="77E63B6C" w14:textId="77777777" w:rsidR="004101E4" w:rsidRPr="00D76842" w:rsidRDefault="004101E4" w:rsidP="004101E4">
      <w:pPr>
        <w:pStyle w:val="Equation"/>
        <w:jc w:val="center"/>
        <w:rPr>
          <w:rFonts w:ascii="Arial" w:hAnsi="Arial"/>
          <w:sz w:val="22"/>
          <w:szCs w:val="22"/>
        </w:rPr>
      </w:pPr>
      <w:r w:rsidRPr="00DC47D5">
        <w:rPr>
          <w:rFonts w:ascii="Arial" w:hAnsi="Arial"/>
          <w:noProof/>
          <w:position w:val="-28"/>
          <w:sz w:val="22"/>
        </w:rPr>
        <w:lastRenderedPageBreak/>
        <w:drawing>
          <wp:inline distT="0" distB="0" distL="0" distR="0" wp14:anchorId="78A5BA39" wp14:editId="08E60563">
            <wp:extent cx="2466975" cy="4667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466975" cy="466725"/>
                    </a:xfrm>
                    <a:prstGeom prst="rect">
                      <a:avLst/>
                    </a:prstGeom>
                    <a:noFill/>
                    <a:ln>
                      <a:noFill/>
                    </a:ln>
                  </pic:spPr>
                </pic:pic>
              </a:graphicData>
            </a:graphic>
          </wp:inline>
        </w:drawing>
      </w:r>
    </w:p>
    <w:p w14:paraId="568296CB" w14:textId="77777777" w:rsidR="004101E4" w:rsidRPr="00D76842" w:rsidRDefault="004101E4" w:rsidP="004101E4">
      <w:pPr>
        <w:jc w:val="both"/>
      </w:pPr>
    </w:p>
    <w:p w14:paraId="6ADFCDA0" w14:textId="77777777" w:rsidR="004101E4" w:rsidRPr="00D76842" w:rsidRDefault="004101E4" w:rsidP="004101E4">
      <w:pPr>
        <w:ind w:firstLine="720"/>
        <w:jc w:val="both"/>
      </w:pPr>
      <w:proofErr w:type="gramStart"/>
      <w:r w:rsidRPr="009F4FB0">
        <w:rPr>
          <w:rFonts w:ascii="Arial" w:hAnsi="Arial"/>
          <w:sz w:val="22"/>
        </w:rPr>
        <w:t>Where</w:t>
      </w:r>
      <w:proofErr w:type="gramEnd"/>
    </w:p>
    <w:p w14:paraId="26E051D6" w14:textId="77777777" w:rsidR="004101E4" w:rsidRPr="00D76842"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06B04900" w14:textId="0BB198CF" w:rsidR="004101E4" w:rsidRPr="00D76842" w:rsidRDefault="004101E4" w:rsidP="004101E4">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Pr>
          <w:rFonts w:ascii="Arial" w:hAnsi="Arial"/>
          <w:sz w:val="22"/>
        </w:rPr>
        <w:t>Year Round</w:t>
      </w:r>
      <w:proofErr w:type="gramEnd"/>
      <w:r>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 xml:space="preserve">using local circuit expansion </w:t>
      </w:r>
      <w:del w:id="944" w:author="Mott(ESO), Paul" w:date="2023-03-15T19:38:00Z">
        <w:r w:rsidRPr="00D76842" w:rsidDel="00DC7126">
          <w:rPr>
            <w:rFonts w:ascii="Arial" w:hAnsi="Arial"/>
            <w:sz w:val="22"/>
          </w:rPr>
          <w:delText>factor</w:delText>
        </w:r>
      </w:del>
      <w:ins w:id="945" w:author="Mott(ESO), Paul" w:date="2023-03-15T19:38:00Z">
        <w:r w:rsidR="00DC7126">
          <w:rPr>
            <w:rFonts w:ascii="Arial" w:hAnsi="Arial"/>
            <w:sz w:val="22"/>
          </w:rPr>
          <w:t>constant</w:t>
        </w:r>
      </w:ins>
      <w:r w:rsidRPr="00D76842">
        <w:rPr>
          <w:rFonts w:ascii="Arial" w:hAnsi="Arial"/>
          <w:sz w:val="22"/>
        </w:rPr>
        <w:t>.</w:t>
      </w:r>
    </w:p>
    <w:p w14:paraId="33ED38B4" w14:textId="77777777" w:rsidR="004101E4" w:rsidRPr="00D76842" w:rsidRDefault="004101E4" w:rsidP="004101E4">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2EA5119B" w14:textId="77777777" w:rsidR="004101E4" w:rsidRPr="00D76842" w:rsidRDefault="004101E4" w:rsidP="004101E4">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0DA13457" w14:textId="77777777" w:rsidR="004101E4" w:rsidRDefault="004101E4" w:rsidP="004101E4">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7C619696" w14:textId="77777777" w:rsidR="004101E4" w:rsidRDefault="004101E4" w:rsidP="004101E4">
      <w:pPr>
        <w:pStyle w:val="Heading3"/>
        <w:ind w:left="709"/>
      </w:pPr>
      <w:bookmarkStart w:id="946" w:name="_Toc208554781"/>
      <w:bookmarkStart w:id="947" w:name="_Toc208745844"/>
    </w:p>
    <w:p w14:paraId="46DB0668" w14:textId="77777777" w:rsidR="004101E4" w:rsidRPr="00543982" w:rsidRDefault="004101E4" w:rsidP="004101E4">
      <w:pPr>
        <w:pStyle w:val="Heading3"/>
        <w:ind w:left="709"/>
        <w:rPr>
          <w:rFonts w:ascii="Arial" w:hAnsi="Arial" w:cs="Arial"/>
          <w:b/>
        </w:rPr>
      </w:pPr>
      <w:bookmarkStart w:id="948" w:name="_Toc274049690"/>
      <w:r w:rsidRPr="00543982">
        <w:rPr>
          <w:rFonts w:ascii="Arial" w:hAnsi="Arial" w:cs="Arial"/>
          <w:b/>
        </w:rPr>
        <w:t>Onshore Local Substation Tariff</w:t>
      </w:r>
      <w:bookmarkEnd w:id="946"/>
      <w:bookmarkEnd w:id="947"/>
      <w:bookmarkEnd w:id="948"/>
      <w:r w:rsidRPr="00543982">
        <w:rPr>
          <w:rFonts w:ascii="Arial" w:hAnsi="Arial" w:cs="Arial"/>
          <w:b/>
        </w:rPr>
        <w:t xml:space="preserve"> </w:t>
      </w:r>
    </w:p>
    <w:p w14:paraId="5B919ED1" w14:textId="77777777" w:rsidR="004101E4" w:rsidRPr="00D76842" w:rsidRDefault="004101E4" w:rsidP="004101E4">
      <w:pPr>
        <w:pStyle w:val="1"/>
        <w:numPr>
          <w:ilvl w:val="0"/>
          <w:numId w:val="131"/>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7C86AC5C" w14:textId="77777777" w:rsidR="004101E4" w:rsidRPr="00D76842" w:rsidRDefault="004101E4" w:rsidP="004101E4">
      <w:pPr>
        <w:pStyle w:val="1"/>
        <w:keepNext/>
        <w:ind w:left="709" w:hanging="709"/>
        <w:jc w:val="both"/>
      </w:pPr>
      <w:r w:rsidRPr="00D76842">
        <w:tab/>
      </w:r>
    </w:p>
    <w:p w14:paraId="558F4FF7" w14:textId="77777777" w:rsidR="004101E4" w:rsidRDefault="004101E4" w:rsidP="004101E4">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75FB8B06" w14:textId="77777777" w:rsidR="004101E4" w:rsidRPr="00D76842" w:rsidRDefault="004101E4" w:rsidP="004101E4">
      <w:pPr>
        <w:pStyle w:val="1"/>
        <w:keepNext/>
        <w:ind w:left="1440" w:hanging="720"/>
        <w:jc w:val="both"/>
      </w:pPr>
    </w:p>
    <w:p w14:paraId="4E114C48" w14:textId="77777777" w:rsidR="004101E4" w:rsidRDefault="004101E4" w:rsidP="004101E4">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08A83D9A" w14:textId="77777777" w:rsidR="004101E4" w:rsidRPr="00D76842" w:rsidRDefault="004101E4" w:rsidP="004101E4">
      <w:pPr>
        <w:pStyle w:val="1"/>
        <w:keepNext/>
        <w:ind w:left="1440" w:hanging="720"/>
        <w:jc w:val="both"/>
      </w:pPr>
    </w:p>
    <w:p w14:paraId="394FEF73" w14:textId="77777777" w:rsidR="004101E4" w:rsidRPr="00D76842" w:rsidRDefault="004101E4" w:rsidP="004101E4">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4AA1D296" w14:textId="77777777" w:rsidR="004101E4" w:rsidRPr="00D76842" w:rsidRDefault="004101E4" w:rsidP="004101E4">
      <w:pPr>
        <w:jc w:val="both"/>
        <w:rPr>
          <w:rFonts w:cs="Arial"/>
          <w:szCs w:val="22"/>
        </w:rPr>
      </w:pPr>
    </w:p>
    <w:p w14:paraId="3D18AD18" w14:textId="77777777" w:rsidR="004101E4" w:rsidRPr="00D76842" w:rsidRDefault="004101E4" w:rsidP="004101E4">
      <w:pPr>
        <w:pStyle w:val="1"/>
        <w:numPr>
          <w:ilvl w:val="0"/>
          <w:numId w:val="131"/>
        </w:numPr>
        <w:jc w:val="both"/>
      </w:pPr>
      <w:r w:rsidRPr="00D76842">
        <w:t xml:space="preserve">Using the </w:t>
      </w:r>
      <w:r>
        <w:t xml:space="preserve">above </w:t>
      </w:r>
      <w:r w:rsidRPr="00D76842">
        <w:t xml:space="preserve">factors, the corresponding £/kW tariffs </w:t>
      </w:r>
      <w:r>
        <w:t xml:space="preserve">that </w:t>
      </w:r>
      <w:r w:rsidRPr="009C76D5">
        <w:rPr>
          <w:rFonts w:ascii="Arial" w:hAnsi="Arial" w:cs="Arial"/>
        </w:rPr>
        <w:t xml:space="preserve">are currently applicable, are detailed in </w:t>
      </w:r>
      <w:r w:rsidRPr="00C43D1A">
        <w:rPr>
          <w:rFonts w:ascii="Arial" w:hAnsi="Arial" w:cs="Arial"/>
          <w:color w:val="000000" w:themeColor="text1"/>
        </w:rPr>
        <w:t>The Company's</w:t>
      </w:r>
      <w:r w:rsidRPr="009C76D5">
        <w:rPr>
          <w:rFonts w:ascii="Arial" w:hAnsi="Arial" w:cs="Arial"/>
          <w:b/>
          <w:color w:val="000000" w:themeColor="text1"/>
        </w:rPr>
        <w:t xml:space="preserve"> Statement of Use of System Charges</w:t>
      </w:r>
      <w:r w:rsidRPr="009C76D5">
        <w:rPr>
          <w:rFonts w:ascii="Arial" w:hAnsi="Arial" w:cs="Arial"/>
          <w:color w:val="000000" w:themeColor="text1"/>
        </w:rPr>
        <w:t xml:space="preserve"> </w:t>
      </w:r>
      <w:r w:rsidRPr="009C76D5">
        <w:rPr>
          <w:rFonts w:ascii="Arial" w:hAnsi="Arial" w:cs="Arial"/>
        </w:rPr>
        <w:t xml:space="preserve">which is available from the </w:t>
      </w:r>
      <w:r w:rsidRPr="009C76D5">
        <w:rPr>
          <w:rFonts w:ascii="Arial" w:hAnsi="Arial" w:cs="Arial"/>
          <w:b/>
          <w:color w:val="000000" w:themeColor="text1"/>
        </w:rPr>
        <w:t>Charging website</w:t>
      </w:r>
      <w:r w:rsidRPr="009C76D5">
        <w:rPr>
          <w:rFonts w:ascii="Arial" w:hAnsi="Arial" w:cs="Arial"/>
        </w:rPr>
        <w:t xml:space="preserve">. </w:t>
      </w:r>
    </w:p>
    <w:p w14:paraId="76B53B12" w14:textId="77777777" w:rsidR="004101E4" w:rsidRPr="00D76842" w:rsidRDefault="004101E4" w:rsidP="004101E4">
      <w:pPr>
        <w:pStyle w:val="1"/>
        <w:ind w:left="709" w:hanging="709"/>
        <w:jc w:val="both"/>
      </w:pPr>
    </w:p>
    <w:p w14:paraId="21A81B13" w14:textId="77777777" w:rsidR="004101E4" w:rsidRPr="00D76842" w:rsidRDefault="004101E4" w:rsidP="004101E4">
      <w:pPr>
        <w:pStyle w:val="1"/>
        <w:ind w:left="709" w:hanging="709"/>
        <w:jc w:val="both"/>
      </w:pPr>
    </w:p>
    <w:p w14:paraId="4923735B" w14:textId="77777777" w:rsidR="004101E4" w:rsidRDefault="004101E4" w:rsidP="004101E4">
      <w:pPr>
        <w:pStyle w:val="1"/>
        <w:numPr>
          <w:ilvl w:val="0"/>
          <w:numId w:val="131"/>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t xml:space="preserve">TOPI </w:t>
      </w:r>
      <w:r w:rsidRPr="00D76842">
        <w:t xml:space="preserve">for each subsequent year of the price control period. </w:t>
      </w:r>
    </w:p>
    <w:p w14:paraId="700D4086" w14:textId="77777777" w:rsidR="004101E4" w:rsidRDefault="004101E4" w:rsidP="004101E4">
      <w:pPr>
        <w:pStyle w:val="1"/>
        <w:jc w:val="both"/>
      </w:pPr>
    </w:p>
    <w:p w14:paraId="4771460C" w14:textId="77777777" w:rsidR="004101E4" w:rsidRPr="00D76842" w:rsidRDefault="004101E4" w:rsidP="004101E4">
      <w:pPr>
        <w:pStyle w:val="1"/>
        <w:numPr>
          <w:ilvl w:val="0"/>
          <w:numId w:val="131"/>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5F990D74" w14:textId="77777777" w:rsidR="004101E4" w:rsidRPr="00D76842" w:rsidRDefault="004101E4" w:rsidP="004101E4">
      <w:pPr>
        <w:pStyle w:val="1"/>
        <w:ind w:left="709" w:hanging="709"/>
        <w:jc w:val="both"/>
      </w:pPr>
    </w:p>
    <w:p w14:paraId="0DA605D8" w14:textId="77777777" w:rsidR="004101E4" w:rsidRPr="00D76842" w:rsidRDefault="004101E4" w:rsidP="004101E4">
      <w:pPr>
        <w:pStyle w:val="1"/>
        <w:ind w:left="709" w:hanging="709"/>
        <w:jc w:val="both"/>
      </w:pPr>
      <w:r w:rsidRPr="00D76842">
        <w:tab/>
      </w:r>
      <w:r w:rsidRPr="00D76842">
        <w:tab/>
      </w:r>
      <w:r w:rsidRPr="00D76842">
        <w:tab/>
      </w:r>
      <w:r w:rsidRPr="00D76842">
        <w:tab/>
      </w:r>
      <w:r w:rsidRPr="00D76842">
        <w:rPr>
          <w:noProof/>
          <w:position w:val="-12"/>
        </w:rPr>
        <w:drawing>
          <wp:inline distT="0" distB="0" distL="0" distR="0" wp14:anchorId="7B6950FF" wp14:editId="12554305">
            <wp:extent cx="1447800" cy="2286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47800" cy="228600"/>
                    </a:xfrm>
                    <a:prstGeom prst="rect">
                      <a:avLst/>
                    </a:prstGeom>
                    <a:noFill/>
                    <a:ln>
                      <a:noFill/>
                    </a:ln>
                  </pic:spPr>
                </pic:pic>
              </a:graphicData>
            </a:graphic>
          </wp:inline>
        </w:drawing>
      </w:r>
    </w:p>
    <w:p w14:paraId="353AD5C2" w14:textId="77777777" w:rsidR="004101E4" w:rsidRPr="00D76842" w:rsidRDefault="004101E4" w:rsidP="004101E4"/>
    <w:p w14:paraId="2D274659" w14:textId="77777777" w:rsidR="004101E4" w:rsidRPr="00D76842" w:rsidRDefault="004101E4" w:rsidP="004101E4">
      <w:pPr>
        <w:pStyle w:val="1"/>
        <w:ind w:left="709"/>
        <w:jc w:val="both"/>
        <w:rPr>
          <w:szCs w:val="22"/>
        </w:rPr>
      </w:pPr>
      <w:proofErr w:type="gramStart"/>
      <w:r w:rsidRPr="00D76842">
        <w:rPr>
          <w:szCs w:val="22"/>
        </w:rPr>
        <w:t>Where</w:t>
      </w:r>
      <w:proofErr w:type="gramEnd"/>
    </w:p>
    <w:p w14:paraId="56C29A20" w14:textId="77777777" w:rsidR="004101E4" w:rsidRPr="00D76842" w:rsidRDefault="004101E4" w:rsidP="004101E4">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029F96A5" w14:textId="77777777" w:rsidR="004101E4" w:rsidRPr="00D76842" w:rsidRDefault="004101E4" w:rsidP="004101E4">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3F62E353" w14:textId="77777777" w:rsidR="004101E4" w:rsidRPr="00D76842" w:rsidRDefault="004101E4" w:rsidP="004101E4">
      <w:pPr>
        <w:pStyle w:val="1"/>
        <w:ind w:left="709"/>
        <w:jc w:val="both"/>
        <w:rPr>
          <w:szCs w:val="22"/>
        </w:rPr>
      </w:pPr>
    </w:p>
    <w:p w14:paraId="4FB7C783" w14:textId="77777777" w:rsidR="004101E4" w:rsidRDefault="004101E4" w:rsidP="004101E4">
      <w:pPr>
        <w:pStyle w:val="1"/>
        <w:numPr>
          <w:ilvl w:val="0"/>
          <w:numId w:val="131"/>
        </w:numPr>
        <w:jc w:val="both"/>
        <w:rPr>
          <w:szCs w:val="22"/>
        </w:rPr>
      </w:pPr>
      <w:bookmarkStart w:id="949" w:name="_Ref221008896"/>
      <w:r>
        <w:rPr>
          <w:szCs w:val="22"/>
        </w:rPr>
        <w:t xml:space="preserve">Where tariffs do not change </w:t>
      </w:r>
      <w:proofErr w:type="spellStart"/>
      <w:r>
        <w:rPr>
          <w:szCs w:val="22"/>
        </w:rPr>
        <w:t>mid way</w:t>
      </w:r>
      <w:proofErr w:type="spellEnd"/>
      <w:r>
        <w:rPr>
          <w:szCs w:val="22"/>
        </w:rPr>
        <w:t xml:space="preserve"> through a </w:t>
      </w:r>
      <w:r w:rsidRPr="00E71FFB">
        <w:rPr>
          <w:rFonts w:ascii="Arial" w:hAnsi="Arial" w:cs="Arial"/>
          <w:b/>
        </w:rPr>
        <w:t>Financial Year</w:t>
      </w:r>
      <w:r>
        <w:rPr>
          <w:szCs w:val="22"/>
        </w:rPr>
        <w:t>, final local tariffs will be the same as the effective tariffs:</w:t>
      </w:r>
    </w:p>
    <w:p w14:paraId="586DCDB2" w14:textId="77777777" w:rsidR="004101E4" w:rsidRDefault="004101E4" w:rsidP="004101E4">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7790F18" w14:textId="77777777" w:rsidR="004101E4" w:rsidRPr="00D76842" w:rsidRDefault="004101E4" w:rsidP="004101E4">
      <w:pPr>
        <w:pStyle w:val="1"/>
        <w:ind w:left="709"/>
        <w:jc w:val="both"/>
        <w:rPr>
          <w:szCs w:val="22"/>
        </w:rPr>
      </w:pPr>
      <w:proofErr w:type="gramStart"/>
      <w:r w:rsidRPr="00D76842">
        <w:rPr>
          <w:szCs w:val="22"/>
        </w:rPr>
        <w:t>Where</w:t>
      </w:r>
      <w:proofErr w:type="gramEnd"/>
    </w:p>
    <w:p w14:paraId="4A44AEA3" w14:textId="77777777" w:rsidR="004101E4" w:rsidRPr="00D76842" w:rsidRDefault="004101E4" w:rsidP="004101E4">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47EC6F6B" w14:textId="77777777" w:rsidR="004101E4" w:rsidRDefault="004101E4" w:rsidP="004101E4">
      <w:pPr>
        <w:pStyle w:val="1"/>
        <w:ind w:left="720"/>
        <w:jc w:val="both"/>
        <w:rPr>
          <w:szCs w:val="22"/>
        </w:rPr>
      </w:pPr>
    </w:p>
    <w:p w14:paraId="547B2B4B" w14:textId="77777777" w:rsidR="004101E4" w:rsidRDefault="004101E4" w:rsidP="004101E4">
      <w:pPr>
        <w:pStyle w:val="1"/>
        <w:numPr>
          <w:ilvl w:val="0"/>
          <w:numId w:val="131"/>
        </w:numPr>
        <w:jc w:val="both"/>
        <w:rPr>
          <w:szCs w:val="22"/>
        </w:rPr>
      </w:pPr>
      <w:r>
        <w:rPr>
          <w:szCs w:val="22"/>
        </w:rPr>
        <w:lastRenderedPageBreak/>
        <w:t>Where tariffs are changed part way through the year, the final tariffs will be calculated by scaling the effective tariffs to reflect that the tariffs are only applicable for part of the year and parties may have already incurred TNUoS liability.</w:t>
      </w:r>
    </w:p>
    <w:p w14:paraId="1438CAC5" w14:textId="77777777" w:rsidR="004101E4" w:rsidRDefault="004101E4" w:rsidP="004101E4">
      <w:pPr>
        <w:ind w:firstLine="720"/>
        <w:jc w:val="both"/>
        <w:rPr>
          <w:rFonts w:ascii="Arial" w:hAnsi="Arial"/>
        </w:rPr>
      </w:pPr>
      <w:r w:rsidRPr="00000676">
        <w:rPr>
          <w:noProof/>
          <w:position w:val="-60"/>
        </w:rPr>
        <w:drawing>
          <wp:inline distT="0" distB="0" distL="0" distR="0" wp14:anchorId="6BF8DE5F" wp14:editId="4577CE42">
            <wp:extent cx="2362200" cy="86677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62200" cy="866775"/>
                    </a:xfrm>
                    <a:prstGeom prst="rect">
                      <a:avLst/>
                    </a:prstGeom>
                    <a:noFill/>
                    <a:ln>
                      <a:noFill/>
                    </a:ln>
                  </pic:spPr>
                </pic:pic>
              </a:graphicData>
            </a:graphic>
          </wp:inline>
        </w:drawing>
      </w:r>
      <w:r>
        <w:t xml:space="preserve">      </w:t>
      </w:r>
      <w:r>
        <w:rPr>
          <w:rFonts w:ascii="Arial" w:hAnsi="Arial"/>
        </w:rPr>
        <w:t xml:space="preserve">and      </w:t>
      </w:r>
      <w:r w:rsidRPr="00000676">
        <w:rPr>
          <w:rFonts w:ascii="Arial" w:hAnsi="Arial"/>
          <w:noProof/>
          <w:position w:val="-60"/>
        </w:rPr>
        <w:drawing>
          <wp:inline distT="0" distB="0" distL="0" distR="0" wp14:anchorId="20309B9C" wp14:editId="03CE7D27">
            <wp:extent cx="2238375" cy="86677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238375" cy="866775"/>
                    </a:xfrm>
                    <a:prstGeom prst="rect">
                      <a:avLst/>
                    </a:prstGeom>
                    <a:noFill/>
                    <a:ln>
                      <a:noFill/>
                    </a:ln>
                  </pic:spPr>
                </pic:pic>
              </a:graphicData>
            </a:graphic>
          </wp:inline>
        </w:drawing>
      </w:r>
      <w:r>
        <w:rPr>
          <w:rFonts w:ascii="Arial" w:hAnsi="Arial"/>
        </w:rPr>
        <w:t xml:space="preserve">                          </w:t>
      </w:r>
    </w:p>
    <w:p w14:paraId="61C797F8" w14:textId="77777777" w:rsidR="004101E4" w:rsidRDefault="004101E4" w:rsidP="004101E4">
      <w:pPr>
        <w:pStyle w:val="1"/>
        <w:ind w:left="720"/>
        <w:jc w:val="both"/>
      </w:pPr>
      <w:r>
        <w:t>Where:</w:t>
      </w:r>
    </w:p>
    <w:p w14:paraId="411DEBF8" w14:textId="77777777" w:rsidR="004101E4" w:rsidRDefault="004101E4" w:rsidP="004101E4">
      <w:pPr>
        <w:pStyle w:val="1"/>
        <w:ind w:left="720"/>
        <w:jc w:val="both"/>
      </w:pPr>
      <w:r>
        <w:t>b = number of months the revised tariff is applicable for</w:t>
      </w:r>
    </w:p>
    <w:p w14:paraId="33F271FF" w14:textId="77777777" w:rsidR="004101E4" w:rsidRDefault="004101E4" w:rsidP="004101E4">
      <w:pPr>
        <w:pStyle w:val="1"/>
        <w:ind w:left="709" w:firstLine="11"/>
        <w:jc w:val="both"/>
      </w:pPr>
      <w:r>
        <w:t>FLL = Forecast local liability incurred over the period that the original tariff is applicable for</w:t>
      </w:r>
    </w:p>
    <w:p w14:paraId="770C0280" w14:textId="77777777" w:rsidR="004101E4" w:rsidRDefault="004101E4" w:rsidP="004101E4">
      <w:pPr>
        <w:pStyle w:val="1"/>
        <w:ind w:left="709" w:firstLine="11"/>
        <w:jc w:val="both"/>
        <w:rPr>
          <w:szCs w:val="22"/>
        </w:rPr>
      </w:pPr>
    </w:p>
    <w:p w14:paraId="22C8D18D" w14:textId="77777777" w:rsidR="004101E4" w:rsidRPr="00D76842" w:rsidRDefault="004101E4" w:rsidP="004101E4">
      <w:pPr>
        <w:pStyle w:val="1"/>
        <w:numPr>
          <w:ilvl w:val="0"/>
          <w:numId w:val="131"/>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949"/>
    </w:p>
    <w:p w14:paraId="0D1BDB2D" w14:textId="77777777" w:rsidR="004101E4" w:rsidRPr="00D76842" w:rsidRDefault="004101E4" w:rsidP="004101E4">
      <w:pPr>
        <w:rPr>
          <w:szCs w:val="22"/>
        </w:rPr>
      </w:pPr>
    </w:p>
    <w:p w14:paraId="00B415BC" w14:textId="77777777" w:rsidR="004101E4" w:rsidRPr="00D76842" w:rsidRDefault="004101E4" w:rsidP="004101E4">
      <w:pPr>
        <w:ind w:left="1440" w:firstLine="720"/>
      </w:pPr>
      <w:r w:rsidRPr="00D76842">
        <w:rPr>
          <w:noProof/>
          <w:position w:val="-30"/>
        </w:rPr>
        <w:drawing>
          <wp:inline distT="0" distB="0" distL="0" distR="0" wp14:anchorId="23A3ED9A" wp14:editId="62DEFBC5">
            <wp:extent cx="1457325" cy="35242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57325" cy="352425"/>
                    </a:xfrm>
                    <a:prstGeom prst="rect">
                      <a:avLst/>
                    </a:prstGeom>
                    <a:noFill/>
                    <a:ln>
                      <a:noFill/>
                    </a:ln>
                  </pic:spPr>
                </pic:pic>
              </a:graphicData>
            </a:graphic>
          </wp:inline>
        </w:drawing>
      </w:r>
    </w:p>
    <w:p w14:paraId="17B26C3F" w14:textId="77777777" w:rsidR="004101E4" w:rsidRPr="00D76842" w:rsidRDefault="004101E4" w:rsidP="004101E4">
      <w:pPr>
        <w:pStyle w:val="1"/>
        <w:ind w:left="709"/>
        <w:jc w:val="both"/>
        <w:rPr>
          <w:szCs w:val="22"/>
        </w:rPr>
      </w:pPr>
      <w:r w:rsidRPr="00D76842">
        <w:rPr>
          <w:szCs w:val="22"/>
        </w:rPr>
        <w:tab/>
      </w:r>
      <w:proofErr w:type="gramStart"/>
      <w:r w:rsidRPr="00D76842">
        <w:rPr>
          <w:szCs w:val="22"/>
        </w:rPr>
        <w:t>Where</w:t>
      </w:r>
      <w:proofErr w:type="gramEnd"/>
    </w:p>
    <w:p w14:paraId="32EF610A" w14:textId="77777777" w:rsidR="004101E4" w:rsidRDefault="004101E4" w:rsidP="004101E4">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246A8BCC"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Forecast chargeable Generation or Transmission Entry Capacity in kW (as applicable) for each generator (based on analysis of confidential information received from Users)</w:t>
      </w:r>
    </w:p>
    <w:p w14:paraId="2681D40F" w14:textId="77777777" w:rsidR="004101E4" w:rsidRPr="00D76842" w:rsidRDefault="004101E4" w:rsidP="004101E4">
      <w:pPr>
        <w:pStyle w:val="1"/>
        <w:ind w:left="709"/>
        <w:jc w:val="both"/>
        <w:rPr>
          <w:szCs w:val="22"/>
        </w:rPr>
      </w:pPr>
    </w:p>
    <w:p w14:paraId="5DB11575" w14:textId="77777777" w:rsidR="004101E4" w:rsidRPr="00543982" w:rsidRDefault="004101E4" w:rsidP="004101E4">
      <w:pPr>
        <w:pStyle w:val="Heading3"/>
        <w:ind w:firstLine="709"/>
        <w:jc w:val="both"/>
        <w:rPr>
          <w:rFonts w:ascii="Arial" w:hAnsi="Arial" w:cs="Arial"/>
          <w:b/>
        </w:rPr>
      </w:pPr>
      <w:bookmarkStart w:id="950" w:name="_Toc274049691"/>
      <w:r w:rsidRPr="00543982">
        <w:rPr>
          <w:rFonts w:ascii="Arial" w:hAnsi="Arial" w:cs="Arial"/>
          <w:b/>
        </w:rPr>
        <w:t>Offshore substation local tariff</w:t>
      </w:r>
      <w:bookmarkEnd w:id="950"/>
    </w:p>
    <w:p w14:paraId="6D910F11" w14:textId="77777777" w:rsidR="004101E4" w:rsidRDefault="004101E4" w:rsidP="004101E4">
      <w:pPr>
        <w:pStyle w:val="1"/>
        <w:numPr>
          <w:ilvl w:val="0"/>
          <w:numId w:val="131"/>
        </w:numPr>
        <w:jc w:val="both"/>
      </w:pPr>
      <w:r>
        <w:t xml:space="preserve">All offshore chargeable generation is subject to an offshore substation tariff.  The offshore substation tariff shall be the sum of transformer, </w:t>
      </w:r>
      <w:proofErr w:type="gramStart"/>
      <w:r>
        <w:t>switchgear</w:t>
      </w:r>
      <w:proofErr w:type="gramEnd"/>
      <w:r>
        <w:t xml:space="preserve"> and platform components.</w:t>
      </w:r>
    </w:p>
    <w:p w14:paraId="70FBF45C" w14:textId="77777777" w:rsidR="004101E4" w:rsidRDefault="004101E4" w:rsidP="004101E4">
      <w:pPr>
        <w:pStyle w:val="1"/>
        <w:jc w:val="both"/>
      </w:pPr>
    </w:p>
    <w:p w14:paraId="0CDA70ED" w14:textId="35DF15BD" w:rsidR="004101E4" w:rsidRDefault="004101E4" w:rsidP="004101E4">
      <w:pPr>
        <w:pStyle w:val="1"/>
        <w:numPr>
          <w:ilvl w:val="0"/>
          <w:numId w:val="131"/>
        </w:numPr>
        <w:jc w:val="both"/>
      </w:pPr>
      <w:r>
        <w:t xml:space="preserve">Each tariff component, expressed in £/kW, shall be the ratio of the Offshore Transmission Owner revenue (£) and rating associated with the transformers, </w:t>
      </w:r>
      <w:proofErr w:type="gramStart"/>
      <w:r>
        <w:t>switchgear</w:t>
      </w:r>
      <w:proofErr w:type="gramEnd"/>
      <w:r>
        <w:t xml:space="preserve">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w:t>
      </w:r>
      <w:del w:id="951" w:author="Mott(ESO), Paul" w:date="2023-03-15T19:38:00Z">
        <w:r w:rsidDel="00DC7126">
          <w:delText>factors</w:delText>
        </w:r>
      </w:del>
      <w:ins w:id="952" w:author="Mott(ESO), Paul" w:date="2023-03-15T19:38:00Z">
        <w:r w:rsidR="00DC7126">
          <w:t>constants</w:t>
        </w:r>
      </w:ins>
      <w:r>
        <w:t>, the Offshore Transmission Owner revenue associated with each tariff component shall be averaged over the remaining years of the NETSO price control.</w:t>
      </w:r>
    </w:p>
    <w:p w14:paraId="332ADF2F" w14:textId="77777777" w:rsidR="004101E4" w:rsidRDefault="004101E4" w:rsidP="004101E4">
      <w:pPr>
        <w:pStyle w:val="1"/>
        <w:jc w:val="both"/>
      </w:pPr>
    </w:p>
    <w:p w14:paraId="0EC0D290" w14:textId="77777777" w:rsidR="004101E4" w:rsidRDefault="004101E4" w:rsidP="004101E4">
      <w:pPr>
        <w:pStyle w:val="1"/>
        <w:numPr>
          <w:ilvl w:val="0"/>
          <w:numId w:val="131"/>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165A928A" w14:textId="77777777" w:rsidR="004101E4" w:rsidRDefault="004101E4" w:rsidP="004101E4">
      <w:pPr>
        <w:pStyle w:val="1"/>
        <w:jc w:val="both"/>
      </w:pPr>
    </w:p>
    <w:p w14:paraId="2BB482C3" w14:textId="77777777" w:rsidR="004101E4" w:rsidRDefault="004101E4" w:rsidP="004101E4">
      <w:pPr>
        <w:pStyle w:val="1"/>
        <w:numPr>
          <w:ilvl w:val="0"/>
          <w:numId w:val="131"/>
        </w:numPr>
        <w:jc w:val="both"/>
      </w:pPr>
      <w:r>
        <w:t xml:space="preserve">A discount shall be provided to the offshore substation tariff to reflect the average cost of civil engineering for onshore substations. </w:t>
      </w:r>
      <w:r w:rsidRPr="000C63E3">
        <w:rPr>
          <w:rFonts w:ascii="Arial" w:hAnsi="Arial" w:cs="Arial"/>
          <w:color w:val="000000" w:themeColor="text1"/>
        </w:rPr>
        <w:t xml:space="preserve">The currently applicable discount is detailed in </w:t>
      </w:r>
      <w:r w:rsidRPr="00C43D1A">
        <w:rPr>
          <w:rFonts w:ascii="Arial" w:hAnsi="Arial" w:cs="Arial"/>
          <w:color w:val="000000" w:themeColor="text1"/>
        </w:rPr>
        <w:t>The Company's</w:t>
      </w:r>
      <w:r w:rsidRPr="000C63E3">
        <w:rPr>
          <w:rFonts w:ascii="Arial" w:hAnsi="Arial" w:cs="Arial"/>
          <w:b/>
          <w:color w:val="000000" w:themeColor="text1"/>
        </w:rPr>
        <w:t xml:space="preserve"> Statement of Use of System Charges</w:t>
      </w:r>
      <w:r w:rsidRPr="000C63E3">
        <w:rPr>
          <w:rFonts w:ascii="Arial" w:hAnsi="Arial" w:cs="Arial"/>
          <w:color w:val="000000" w:themeColor="text1"/>
        </w:rPr>
        <w:t xml:space="preserve"> which is available from the</w:t>
      </w:r>
      <w:r w:rsidRPr="000C63E3">
        <w:rPr>
          <w:color w:val="000000" w:themeColor="text1"/>
        </w:rPr>
        <w:t xml:space="preserve"> </w:t>
      </w:r>
      <w:r w:rsidRPr="000C63E3">
        <w:rPr>
          <w:rFonts w:ascii="Arial" w:hAnsi="Arial" w:cs="Arial"/>
          <w:b/>
          <w:color w:val="000000" w:themeColor="text1"/>
        </w:rPr>
        <w:t>Charging website</w:t>
      </w:r>
      <w:r>
        <w:t>. This will be inflated by TOPI each year and reviewed every price control period.</w:t>
      </w:r>
    </w:p>
    <w:p w14:paraId="47094962" w14:textId="77777777" w:rsidR="004101E4" w:rsidRDefault="004101E4" w:rsidP="004101E4">
      <w:pPr>
        <w:pStyle w:val="1"/>
        <w:jc w:val="both"/>
      </w:pPr>
    </w:p>
    <w:p w14:paraId="4A510693" w14:textId="77777777" w:rsidR="004101E4" w:rsidRDefault="004101E4" w:rsidP="004101E4">
      <w:pPr>
        <w:pStyle w:val="1"/>
        <w:numPr>
          <w:ilvl w:val="0"/>
          <w:numId w:val="131"/>
        </w:numPr>
        <w:jc w:val="both"/>
      </w:pPr>
      <w:r>
        <w:lastRenderedPageBreak/>
        <w:t>Offshore substation tariffs shall be reviewed at the start of every onshore price control period. For each subsequent year within the price control period, these shall be inflated in the same manner as the associated Offshore Transmission Owner Revenue.</w:t>
      </w:r>
    </w:p>
    <w:p w14:paraId="2176044E" w14:textId="77777777" w:rsidR="004101E4" w:rsidRDefault="004101E4" w:rsidP="004101E4">
      <w:pPr>
        <w:pStyle w:val="1"/>
        <w:jc w:val="both"/>
      </w:pPr>
    </w:p>
    <w:p w14:paraId="478FE214" w14:textId="77777777" w:rsidR="004101E4" w:rsidRDefault="004101E4" w:rsidP="004101E4">
      <w:pPr>
        <w:pStyle w:val="1"/>
        <w:numPr>
          <w:ilvl w:val="0"/>
          <w:numId w:val="131"/>
        </w:numPr>
        <w:jc w:val="both"/>
      </w:pPr>
      <w:r>
        <w:t>The revenue from the offshore substation local tariff is calculated by:</w:t>
      </w:r>
    </w:p>
    <w:p w14:paraId="75E0E684" w14:textId="77777777" w:rsidR="004101E4" w:rsidRDefault="004101E4" w:rsidP="004101E4">
      <w:pPr>
        <w:pStyle w:val="1"/>
        <w:ind w:left="720" w:firstLine="720"/>
        <w:rPr>
          <w:rFonts w:cs="Arial"/>
        </w:rPr>
      </w:pPr>
      <w:r w:rsidRPr="009145AF">
        <w:rPr>
          <w:rFonts w:cs="Arial"/>
          <w:noProof/>
          <w:position w:val="-46"/>
          <w:szCs w:val="22"/>
        </w:rPr>
        <w:drawing>
          <wp:inline distT="0" distB="0" distL="0" distR="0" wp14:anchorId="1F6D91B4" wp14:editId="497B77C3">
            <wp:extent cx="2095500" cy="56197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095500" cy="561975"/>
                    </a:xfrm>
                    <a:prstGeom prst="rect">
                      <a:avLst/>
                    </a:prstGeom>
                    <a:noFill/>
                    <a:ln>
                      <a:noFill/>
                    </a:ln>
                  </pic:spPr>
                </pic:pic>
              </a:graphicData>
            </a:graphic>
          </wp:inline>
        </w:drawing>
      </w:r>
    </w:p>
    <w:p w14:paraId="4FF83A35" w14:textId="77777777" w:rsidR="004101E4" w:rsidRDefault="004101E4" w:rsidP="004101E4">
      <w:pPr>
        <w:pStyle w:val="1"/>
        <w:rPr>
          <w:rFonts w:cs="Arial"/>
          <w:szCs w:val="22"/>
        </w:rPr>
      </w:pPr>
    </w:p>
    <w:p w14:paraId="00DDDE98" w14:textId="77777777" w:rsidR="004101E4" w:rsidRDefault="004101E4" w:rsidP="004101E4">
      <w:pPr>
        <w:pStyle w:val="1"/>
        <w:ind w:firstLine="709"/>
        <w:jc w:val="both"/>
        <w:rPr>
          <w:rFonts w:cs="Arial"/>
          <w:szCs w:val="22"/>
        </w:rPr>
      </w:pPr>
      <w:r>
        <w:rPr>
          <w:rFonts w:cs="Arial"/>
          <w:szCs w:val="22"/>
        </w:rPr>
        <w:tab/>
        <w:t>Where:</w:t>
      </w:r>
    </w:p>
    <w:p w14:paraId="5AB130CE" w14:textId="77777777" w:rsidR="004101E4" w:rsidRDefault="004101E4" w:rsidP="004101E4">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5AAA2288" w14:textId="77777777" w:rsidR="004101E4" w:rsidRDefault="004101E4" w:rsidP="004101E4">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2A2A5420" w14:textId="6BCE5095" w:rsidR="00011FBD" w:rsidRPr="00887323" w:rsidRDefault="00011FBD" w:rsidP="00A86923">
      <w:pPr>
        <w:rPr>
          <w:rFonts w:ascii="Arial" w:hAnsi="Arial" w:cs="Arial"/>
          <w:b/>
        </w:rPr>
      </w:pPr>
    </w:p>
    <w:sectPr w:rsidR="00011FBD" w:rsidRPr="00887323" w:rsidSect="00B25FA6">
      <w:footnotePr>
        <w:numStart w:val="3"/>
      </w:footnotePr>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15" w:author="Paul Mott (ESO) [3]" w:date="2023-06-28T00:38:00Z" w:initials="PM">
    <w:p w14:paraId="3A455C99" w14:textId="77777777" w:rsidR="00DD258B" w:rsidRDefault="00DD258B" w:rsidP="00DD258B">
      <w:pPr>
        <w:pStyle w:val="CommentText"/>
      </w:pPr>
      <w:r>
        <w:rPr>
          <w:rStyle w:val="CommentReference"/>
        </w:rPr>
        <w:annotationRef/>
      </w:r>
      <w:r>
        <w:rPr>
          <w:rStyle w:val="CommentReference"/>
        </w:rPr>
        <w:annotationRef/>
      </w:r>
      <w:r>
        <w:t>Added 28</w:t>
      </w:r>
      <w:r w:rsidRPr="00F122DB">
        <w:rPr>
          <w:vertAlign w:val="superscript"/>
        </w:rPr>
        <w:t>th</w:t>
      </w:r>
      <w:r>
        <w:t xml:space="preserve"> June</w:t>
      </w:r>
    </w:p>
    <w:p w14:paraId="5385B558" w14:textId="11FE37EB" w:rsidR="00DD258B" w:rsidRDefault="00DD258B">
      <w:pPr>
        <w:pStyle w:val="CommentText"/>
      </w:pPr>
    </w:p>
  </w:comment>
  <w:comment w:id="822" w:author="Paul Mott (ESO) [4]" w:date="2023-06-28T00:38:00Z" w:initials="PM">
    <w:p w14:paraId="7E3B4258" w14:textId="42E7856D" w:rsidR="00461D6B" w:rsidRDefault="00461D6B">
      <w:pPr>
        <w:pStyle w:val="CommentText"/>
      </w:pPr>
      <w:r>
        <w:rPr>
          <w:rStyle w:val="CommentReference"/>
        </w:rPr>
        <w:annotationRef/>
      </w:r>
      <w:r>
        <w:t>Updated 28</w:t>
      </w:r>
      <w:r w:rsidRPr="00461D6B">
        <w:rPr>
          <w:vertAlign w:val="superscript"/>
        </w:rPr>
        <w:t>th</w:t>
      </w:r>
      <w:r>
        <w:t xml:space="preserve"> June</w:t>
      </w:r>
    </w:p>
  </w:comment>
  <w:comment w:id="827" w:author="Paul Mott (ESO) [5]" w:date="2023-06-28T00:39:00Z" w:initials="PM">
    <w:p w14:paraId="09B3FA1E" w14:textId="77777777" w:rsidR="004B050D" w:rsidRDefault="004B050D" w:rsidP="004B050D">
      <w:pPr>
        <w:pStyle w:val="CommentText"/>
      </w:pPr>
      <w:r>
        <w:rPr>
          <w:rStyle w:val="CommentReference"/>
        </w:rPr>
        <w:annotationRef/>
      </w:r>
      <w:r>
        <w:rPr>
          <w:rStyle w:val="CommentReference"/>
        </w:rPr>
        <w:annotationRef/>
      </w:r>
      <w:r>
        <w:t>Deleted 28</w:t>
      </w:r>
      <w:r w:rsidRPr="00081DAB">
        <w:rPr>
          <w:vertAlign w:val="superscript"/>
        </w:rPr>
        <w:t>th</w:t>
      </w:r>
      <w:r>
        <w:t xml:space="preserve"> June  </w:t>
      </w:r>
      <w:r>
        <w:rPr>
          <w:rStyle w:val="CommentReference"/>
        </w:rPr>
        <w:annotationRef/>
      </w:r>
      <w:r>
        <w:t>I don’t know what this means, as we have a separate EC for cables vs lines.  It should end “respectively” and would then make sense, but it’s effectively saying nothing and adds no data processing requirement at all; drop it</w:t>
      </w:r>
    </w:p>
    <w:p w14:paraId="0C3E908C" w14:textId="588F19A7" w:rsidR="004B050D" w:rsidRDefault="004B050D">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85B558" w15:done="0"/>
  <w15:commentEx w15:paraId="7E3B4258" w15:done="0"/>
  <w15:commentEx w15:paraId="0C3E90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5FF85" w16cex:dateUtc="2023-06-27T23:38:00Z"/>
  <w16cex:commentExtensible w16cex:durableId="2845FF99" w16cex:dateUtc="2023-06-27T23:38:00Z"/>
  <w16cex:commentExtensible w16cex:durableId="2845FFDC" w16cex:dateUtc="2023-06-27T2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85B558" w16cid:durableId="2845FF85"/>
  <w16cid:commentId w16cid:paraId="7E3B4258" w16cid:durableId="2845FF99"/>
  <w16cid:commentId w16cid:paraId="0C3E908C" w16cid:durableId="2845FF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371A9" w14:textId="77777777" w:rsidR="002D7E85" w:rsidRDefault="002D7E85" w:rsidP="001046D7">
      <w:pPr>
        <w:pStyle w:val="LogoCaption"/>
      </w:pPr>
      <w:r>
        <w:separator/>
      </w:r>
    </w:p>
  </w:endnote>
  <w:endnote w:type="continuationSeparator" w:id="0">
    <w:p w14:paraId="474DF961" w14:textId="77777777" w:rsidR="002D7E85" w:rsidRDefault="002D7E85" w:rsidP="001046D7">
      <w:pPr>
        <w:pStyle w:val="LogoCaption"/>
      </w:pPr>
      <w:r>
        <w:continuationSeparator/>
      </w:r>
    </w:p>
  </w:endnote>
  <w:endnote w:type="continuationNotice" w:id="1">
    <w:p w14:paraId="56F65DA1" w14:textId="77777777" w:rsidR="002D7E85" w:rsidRDefault="002D7E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B2C47" w14:textId="77777777" w:rsidR="002D7E85" w:rsidRDefault="002D7E85" w:rsidP="001046D7">
      <w:pPr>
        <w:pStyle w:val="LogoCaption"/>
      </w:pPr>
      <w:r>
        <w:separator/>
      </w:r>
    </w:p>
  </w:footnote>
  <w:footnote w:type="continuationSeparator" w:id="0">
    <w:p w14:paraId="35823C15" w14:textId="77777777" w:rsidR="002D7E85" w:rsidRDefault="002D7E85" w:rsidP="001046D7">
      <w:pPr>
        <w:pStyle w:val="LogoCaption"/>
      </w:pPr>
      <w:r>
        <w:continuationSeparator/>
      </w:r>
    </w:p>
  </w:footnote>
  <w:footnote w:type="continuationNotice" w:id="1">
    <w:p w14:paraId="3B6162C5" w14:textId="77777777" w:rsidR="002D7E85" w:rsidRDefault="002D7E85"/>
  </w:footnote>
  <w:footnote w:id="2">
    <w:p w14:paraId="2B8DF6AE" w14:textId="2454A01A" w:rsidR="002A2617" w:rsidDel="00095668" w:rsidRDefault="002A2617">
      <w:pPr>
        <w:pStyle w:val="FootnoteText"/>
        <w:rPr>
          <w:del w:id="922" w:author="Author"/>
        </w:rPr>
      </w:pPr>
      <w:r>
        <w:rPr>
          <w:rStyle w:val="FootnoteReference"/>
        </w:rPr>
        <w:footnoteRef/>
      </w:r>
      <w:r>
        <w:t xml:space="preserve"> </w:t>
      </w:r>
      <w:r w:rsidRPr="00E9465B">
        <w:t>https://www.nationalgrideso.com/industry-information/charging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2701F06"/>
    <w:multiLevelType w:val="hybridMultilevel"/>
    <w:tmpl w:val="DBD06486"/>
    <w:lvl w:ilvl="0" w:tplc="5984B486">
      <w:start w:val="8"/>
      <w:numFmt w:val="decimal"/>
      <w:lvlText w:val="14.17.29.%1"/>
      <w:lvlJc w:val="left"/>
      <w:pPr>
        <w:tabs>
          <w:tab w:val="num" w:pos="1702"/>
        </w:tabs>
        <w:ind w:left="2609"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59E317E"/>
    <w:multiLevelType w:val="hybridMultilevel"/>
    <w:tmpl w:val="62F0F1A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06314909"/>
    <w:multiLevelType w:val="multilevel"/>
    <w:tmpl w:val="340CFED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8"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0C9C7DBB"/>
    <w:multiLevelType w:val="singleLevel"/>
    <w:tmpl w:val="343A1CE0"/>
    <w:lvl w:ilvl="0">
      <w:start w:val="1"/>
      <w:numFmt w:val="lowerRoman"/>
      <w:lvlText w:val="%1.)"/>
      <w:lvlJc w:val="left"/>
      <w:pPr>
        <w:tabs>
          <w:tab w:val="num" w:pos="720"/>
        </w:tabs>
        <w:ind w:left="0" w:firstLine="0"/>
      </w:pPr>
    </w:lvl>
  </w:abstractNum>
  <w:abstractNum w:abstractNumId="22"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0E4926A1"/>
    <w:multiLevelType w:val="hybridMultilevel"/>
    <w:tmpl w:val="D4D218F8"/>
    <w:lvl w:ilvl="0" w:tplc="FFFFFFFF">
      <w:start w:val="1"/>
      <w:numFmt w:val="decimal"/>
      <w:lvlText w:val="14.15.%1"/>
      <w:lvlJc w:val="left"/>
      <w:pPr>
        <w:ind w:left="2211" w:hanging="340"/>
      </w:pPr>
      <w:rPr>
        <w:rFonts w:ascii="Arial" w:hAnsi="Arial"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F3E7D07"/>
    <w:multiLevelType w:val="hybridMultilevel"/>
    <w:tmpl w:val="0952EAE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6" w15:restartNumberingAfterBreak="0">
    <w:nsid w:val="13183649"/>
    <w:multiLevelType w:val="hybridMultilevel"/>
    <w:tmpl w:val="E31EB9B8"/>
    <w:lvl w:ilvl="0" w:tplc="FFFFFFFF">
      <w:start w:val="1"/>
      <w:numFmt w:val="decimal"/>
      <w:lvlText w:val="14.15.%1"/>
      <w:lvlJc w:val="left"/>
      <w:pPr>
        <w:ind w:left="2183" w:hanging="340"/>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1974391F"/>
    <w:multiLevelType w:val="hybridMultilevel"/>
    <w:tmpl w:val="1A6C08B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1B42570B"/>
    <w:multiLevelType w:val="hybridMultilevel"/>
    <w:tmpl w:val="07967CFC"/>
    <w:lvl w:ilvl="0" w:tplc="787A56B0">
      <w:start w:val="1"/>
      <w:numFmt w:val="decimal"/>
      <w:lvlText w:val="%14.12.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5"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6"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7" w15:restartNumberingAfterBreak="0">
    <w:nsid w:val="1ED75FDC"/>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05C239D"/>
    <w:multiLevelType w:val="hybridMultilevel"/>
    <w:tmpl w:val="692C3398"/>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0FE6E4B"/>
    <w:multiLevelType w:val="hybridMultilevel"/>
    <w:tmpl w:val="25E4E45E"/>
    <w:lvl w:ilvl="0" w:tplc="809A1492">
      <w:start w:val="1"/>
      <w:numFmt w:val="decimal"/>
      <w:lvlText w:val="14.30.%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20853B3"/>
    <w:multiLevelType w:val="hybridMultilevel"/>
    <w:tmpl w:val="C75CAED2"/>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22111B88"/>
    <w:multiLevelType w:val="hybridMultilevel"/>
    <w:tmpl w:val="BF026138"/>
    <w:lvl w:ilvl="0" w:tplc="352EA812">
      <w:start w:val="69"/>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69B4A4C"/>
    <w:multiLevelType w:val="hybridMultilevel"/>
    <w:tmpl w:val="10BC4DA2"/>
    <w:lvl w:ilvl="0" w:tplc="018EE72E">
      <w:start w:val="7"/>
      <w:numFmt w:val="decimal"/>
      <w:lvlText w:val="14.30.%1"/>
      <w:lvlJc w:val="left"/>
      <w:pPr>
        <w:tabs>
          <w:tab w:val="num" w:pos="720"/>
        </w:tabs>
        <w:ind w:left="1627" w:hanging="907"/>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98332FC"/>
    <w:multiLevelType w:val="hybridMultilevel"/>
    <w:tmpl w:val="45121874"/>
    <w:lvl w:ilvl="0" w:tplc="CC3E0FBA">
      <w:start w:val="97"/>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E5D66E1"/>
    <w:multiLevelType w:val="hybridMultilevel"/>
    <w:tmpl w:val="37ECA0A6"/>
    <w:lvl w:ilvl="0" w:tplc="8F622B8E">
      <w:start w:val="1"/>
      <w:numFmt w:val="decimal"/>
      <w:lvlText w:val="14.2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2F0346A3"/>
    <w:multiLevelType w:val="hybridMultilevel"/>
    <w:tmpl w:val="59823C96"/>
    <w:lvl w:ilvl="0" w:tplc="D54C8484">
      <w:start w:val="80"/>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8"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333835BE"/>
    <w:multiLevelType w:val="hybridMultilevel"/>
    <w:tmpl w:val="1CF2C07A"/>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1" w15:restartNumberingAfterBreak="0">
    <w:nsid w:val="337D6D4F"/>
    <w:multiLevelType w:val="hybridMultilevel"/>
    <w:tmpl w:val="A01E3EFC"/>
    <w:lvl w:ilvl="0" w:tplc="D0C0CDB6">
      <w:start w:val="13"/>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34A71C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7C95315"/>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7"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8"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3894477C"/>
    <w:multiLevelType w:val="hybridMultilevel"/>
    <w:tmpl w:val="44EC7256"/>
    <w:lvl w:ilvl="0" w:tplc="4FA004FC">
      <w:start w:val="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B3B0649"/>
    <w:multiLevelType w:val="hybridMultilevel"/>
    <w:tmpl w:val="F50EB650"/>
    <w:lvl w:ilvl="0" w:tplc="13088574">
      <w:start w:val="1"/>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B5445B2"/>
    <w:multiLevelType w:val="hybridMultilevel"/>
    <w:tmpl w:val="0C462B0E"/>
    <w:lvl w:ilvl="0" w:tplc="08090017">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3BEF7AB3"/>
    <w:multiLevelType w:val="hybridMultilevel"/>
    <w:tmpl w:val="F43899F8"/>
    <w:lvl w:ilvl="0" w:tplc="83F030D0">
      <w:start w:val="5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7"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9"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80"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1" w15:restartNumberingAfterBreak="0">
    <w:nsid w:val="41052521"/>
    <w:multiLevelType w:val="multilevel"/>
    <w:tmpl w:val="57D85162"/>
    <w:lvl w:ilvl="0">
      <w:start w:val="14"/>
      <w:numFmt w:val="decimal"/>
      <w:lvlText w:val="%1"/>
      <w:lvlJc w:val="left"/>
      <w:pPr>
        <w:tabs>
          <w:tab w:val="num" w:pos="840"/>
        </w:tabs>
        <w:ind w:left="840" w:hanging="840"/>
      </w:pPr>
      <w:rPr>
        <w:rFonts w:hint="default"/>
        <w:b w:val="0"/>
      </w:rPr>
    </w:lvl>
    <w:lvl w:ilvl="1">
      <w:start w:val="31"/>
      <w:numFmt w:val="decimal"/>
      <w:lvlText w:val="%1.%2"/>
      <w:lvlJc w:val="left"/>
      <w:pPr>
        <w:tabs>
          <w:tab w:val="num" w:pos="840"/>
        </w:tabs>
        <w:ind w:left="840" w:hanging="840"/>
      </w:pPr>
      <w:rPr>
        <w:rFonts w:hint="default"/>
        <w:b w:val="0"/>
      </w:rPr>
    </w:lvl>
    <w:lvl w:ilvl="2">
      <w:start w:val="8"/>
      <w:numFmt w:val="decimal"/>
      <w:lvlText w:val="%1.%2.%3"/>
      <w:lvlJc w:val="left"/>
      <w:pPr>
        <w:tabs>
          <w:tab w:val="num" w:pos="840"/>
        </w:tabs>
        <w:ind w:left="840" w:hanging="840"/>
      </w:pPr>
      <w:rPr>
        <w:rFonts w:hint="default"/>
        <w:b w:val="0"/>
      </w:rPr>
    </w:lvl>
    <w:lvl w:ilvl="3">
      <w:start w:val="1"/>
      <w:numFmt w:val="decimal"/>
      <w:lvlText w:val="%1.%2.%3.%4"/>
      <w:lvlJc w:val="left"/>
      <w:pPr>
        <w:tabs>
          <w:tab w:val="num" w:pos="840"/>
        </w:tabs>
        <w:ind w:left="840" w:hanging="84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2"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 w15:restartNumberingAfterBreak="0">
    <w:nsid w:val="42805A0E"/>
    <w:multiLevelType w:val="hybridMultilevel"/>
    <w:tmpl w:val="34B2F152"/>
    <w:lvl w:ilvl="0" w:tplc="13088574">
      <w:start w:val="1"/>
      <w:numFmt w:val="decimal"/>
      <w:lvlText w:val="14.15.%1"/>
      <w:lvlJc w:val="left"/>
      <w:pPr>
        <w:ind w:left="1627" w:hanging="360"/>
      </w:pPr>
      <w:rPr>
        <w:rFonts w:ascii="Arial" w:hAnsi="Arial" w:hint="default"/>
        <w:b w:val="0"/>
        <w:i w:val="0"/>
        <w:sz w:val="22"/>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85"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39E559E"/>
    <w:multiLevelType w:val="hybridMultilevel"/>
    <w:tmpl w:val="D5D4B4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43ED2F67"/>
    <w:multiLevelType w:val="hybridMultilevel"/>
    <w:tmpl w:val="68BA3762"/>
    <w:lvl w:ilvl="0" w:tplc="4704F4DE">
      <w:start w:val="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9" w15:restartNumberingAfterBreak="0">
    <w:nsid w:val="44D01CE6"/>
    <w:multiLevelType w:val="hybridMultilevel"/>
    <w:tmpl w:val="D996D8DC"/>
    <w:lvl w:ilvl="0" w:tplc="82BABF04">
      <w:start w:val="74"/>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50B709B"/>
    <w:multiLevelType w:val="hybridMultilevel"/>
    <w:tmpl w:val="53BE36B0"/>
    <w:lvl w:ilvl="0" w:tplc="CDE8ED2E">
      <w:start w:val="90"/>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92" w15:restartNumberingAfterBreak="0">
    <w:nsid w:val="458661BB"/>
    <w:multiLevelType w:val="hybridMultilevel"/>
    <w:tmpl w:val="22EE4874"/>
    <w:lvl w:ilvl="0" w:tplc="132CDF92">
      <w:start w:val="1"/>
      <w:numFmt w:val="decimal"/>
      <w:lvlText w:val="14.17.29.%1"/>
      <w:lvlJc w:val="left"/>
      <w:pPr>
        <w:tabs>
          <w:tab w:val="num" w:pos="720"/>
        </w:tabs>
        <w:ind w:left="1627" w:hanging="907"/>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45CB44B6"/>
    <w:multiLevelType w:val="hybridMultilevel"/>
    <w:tmpl w:val="7D0E18B0"/>
    <w:lvl w:ilvl="0" w:tplc="08090017">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466A02C7"/>
    <w:multiLevelType w:val="hybridMultilevel"/>
    <w:tmpl w:val="62167144"/>
    <w:lvl w:ilvl="0" w:tplc="14A67052">
      <w:start w:val="15"/>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7" w15:restartNumberingAfterBreak="0">
    <w:nsid w:val="483F4FFE"/>
    <w:multiLevelType w:val="hybridMultilevel"/>
    <w:tmpl w:val="0226C480"/>
    <w:lvl w:ilvl="0" w:tplc="4C1C4B5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99"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10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101" w15:restartNumberingAfterBreak="0">
    <w:nsid w:val="49A635B8"/>
    <w:multiLevelType w:val="hybridMultilevel"/>
    <w:tmpl w:val="0220FCCE"/>
    <w:lvl w:ilvl="0" w:tplc="F8FA57F4">
      <w:start w:val="7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4AD80648"/>
    <w:multiLevelType w:val="hybridMultilevel"/>
    <w:tmpl w:val="4422438C"/>
    <w:lvl w:ilvl="0" w:tplc="5C88673A">
      <w:start w:val="99"/>
      <w:numFmt w:val="decimal"/>
      <w:lvlText w:val="14.15.%1"/>
      <w:lvlJc w:val="left"/>
      <w:pPr>
        <w:tabs>
          <w:tab w:val="num" w:pos="873"/>
        </w:tabs>
        <w:ind w:left="178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104"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4DC82C4C"/>
    <w:multiLevelType w:val="hybridMultilevel"/>
    <w:tmpl w:val="D0223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4E000954"/>
    <w:multiLevelType w:val="hybridMultilevel"/>
    <w:tmpl w:val="F70AC382"/>
    <w:lvl w:ilvl="0" w:tplc="41A257B8">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4ED04507"/>
    <w:multiLevelType w:val="hybridMultilevel"/>
    <w:tmpl w:val="D592DE54"/>
    <w:lvl w:ilvl="0" w:tplc="DD546028">
      <w:start w:val="9"/>
      <w:numFmt w:val="decimal"/>
      <w:lvlText w:val="14.14.%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 w15:restartNumberingAfterBreak="0">
    <w:nsid w:val="4EF95A0F"/>
    <w:multiLevelType w:val="hybridMultilevel"/>
    <w:tmpl w:val="8C029050"/>
    <w:lvl w:ilvl="0" w:tplc="763EC4DC">
      <w:start w:val="8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0"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532459F1"/>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53FC2304"/>
    <w:multiLevelType w:val="hybridMultilevel"/>
    <w:tmpl w:val="D340C666"/>
    <w:lvl w:ilvl="0" w:tplc="B9BE4CA0">
      <w:start w:val="1"/>
      <w:numFmt w:val="decimal"/>
      <w:lvlText w:val="%1."/>
      <w:lvlJc w:val="left"/>
      <w:pPr>
        <w:ind w:left="2520" w:hanging="360"/>
      </w:pPr>
      <w:rPr>
        <w:rFonts w:ascii="Arial" w:hAnsi="Arial" w:cs="Aria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16" w15:restartNumberingAfterBreak="0">
    <w:nsid w:val="5B4D50B0"/>
    <w:multiLevelType w:val="hybridMultilevel"/>
    <w:tmpl w:val="698A4CB2"/>
    <w:lvl w:ilvl="0" w:tplc="5CDE3D78">
      <w:start w:val="103"/>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18" w15:restartNumberingAfterBreak="0">
    <w:nsid w:val="5B8D0AE5"/>
    <w:multiLevelType w:val="hybridMultilevel"/>
    <w:tmpl w:val="304E86DC"/>
    <w:lvl w:ilvl="0" w:tplc="E8BCF28E">
      <w:start w:val="12"/>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5C1C5F6E"/>
    <w:multiLevelType w:val="hybridMultilevel"/>
    <w:tmpl w:val="41385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5C4170CC"/>
    <w:multiLevelType w:val="hybridMultilevel"/>
    <w:tmpl w:val="0C800EB0"/>
    <w:lvl w:ilvl="0" w:tplc="49500E74">
      <w:start w:val="14"/>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261" w:hanging="360"/>
      </w:pPr>
    </w:lvl>
    <w:lvl w:ilvl="2" w:tplc="0809001B" w:tentative="1">
      <w:start w:val="1"/>
      <w:numFmt w:val="lowerRoman"/>
      <w:lvlText w:val="%3."/>
      <w:lvlJc w:val="right"/>
      <w:pPr>
        <w:ind w:left="459" w:hanging="180"/>
      </w:pPr>
    </w:lvl>
    <w:lvl w:ilvl="3" w:tplc="0809000F" w:tentative="1">
      <w:start w:val="1"/>
      <w:numFmt w:val="decimal"/>
      <w:lvlText w:val="%4."/>
      <w:lvlJc w:val="left"/>
      <w:pPr>
        <w:ind w:left="1179" w:hanging="360"/>
      </w:pPr>
    </w:lvl>
    <w:lvl w:ilvl="4" w:tplc="08090019" w:tentative="1">
      <w:start w:val="1"/>
      <w:numFmt w:val="lowerLetter"/>
      <w:lvlText w:val="%5."/>
      <w:lvlJc w:val="left"/>
      <w:pPr>
        <w:ind w:left="1899" w:hanging="360"/>
      </w:pPr>
    </w:lvl>
    <w:lvl w:ilvl="5" w:tplc="0809001B" w:tentative="1">
      <w:start w:val="1"/>
      <w:numFmt w:val="lowerRoman"/>
      <w:lvlText w:val="%6."/>
      <w:lvlJc w:val="right"/>
      <w:pPr>
        <w:ind w:left="2619" w:hanging="180"/>
      </w:pPr>
    </w:lvl>
    <w:lvl w:ilvl="6" w:tplc="0809000F" w:tentative="1">
      <w:start w:val="1"/>
      <w:numFmt w:val="decimal"/>
      <w:lvlText w:val="%7."/>
      <w:lvlJc w:val="left"/>
      <w:pPr>
        <w:ind w:left="3339" w:hanging="360"/>
      </w:pPr>
    </w:lvl>
    <w:lvl w:ilvl="7" w:tplc="08090019" w:tentative="1">
      <w:start w:val="1"/>
      <w:numFmt w:val="lowerLetter"/>
      <w:lvlText w:val="%8."/>
      <w:lvlJc w:val="left"/>
      <w:pPr>
        <w:ind w:left="4059" w:hanging="360"/>
      </w:pPr>
    </w:lvl>
    <w:lvl w:ilvl="8" w:tplc="0809001B" w:tentative="1">
      <w:start w:val="1"/>
      <w:numFmt w:val="lowerRoman"/>
      <w:lvlText w:val="%9."/>
      <w:lvlJc w:val="right"/>
      <w:pPr>
        <w:ind w:left="4779" w:hanging="180"/>
      </w:pPr>
    </w:lvl>
  </w:abstractNum>
  <w:abstractNum w:abstractNumId="122" w15:restartNumberingAfterBreak="0">
    <w:nsid w:val="5C57391E"/>
    <w:multiLevelType w:val="hybridMultilevel"/>
    <w:tmpl w:val="860C0544"/>
    <w:lvl w:ilvl="0" w:tplc="26DAE2F4">
      <w:start w:val="67"/>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 w15:restartNumberingAfterBreak="0">
    <w:nsid w:val="61153065"/>
    <w:multiLevelType w:val="hybridMultilevel"/>
    <w:tmpl w:val="A3765726"/>
    <w:lvl w:ilvl="0" w:tplc="CC3E019A">
      <w:start w:val="87"/>
      <w:numFmt w:val="decimal"/>
      <w:lvlText w:val="14.14.%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1" w15:restartNumberingAfterBreak="0">
    <w:nsid w:val="61C6416F"/>
    <w:multiLevelType w:val="hybridMultilevel"/>
    <w:tmpl w:val="25E4E45E"/>
    <w:lvl w:ilvl="0" w:tplc="809A1492">
      <w:start w:val="1"/>
      <w:numFmt w:val="decimal"/>
      <w:lvlText w:val="14.30.%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33" w15:restartNumberingAfterBreak="0">
    <w:nsid w:val="64736B3F"/>
    <w:multiLevelType w:val="hybridMultilevel"/>
    <w:tmpl w:val="4A40DDD8"/>
    <w:lvl w:ilvl="0" w:tplc="08090001">
      <w:start w:val="1"/>
      <w:numFmt w:val="bullet"/>
      <w:lvlText w:val=""/>
      <w:lvlJc w:val="left"/>
      <w:pPr>
        <w:ind w:left="2347" w:hanging="360"/>
      </w:pPr>
      <w:rPr>
        <w:rFonts w:ascii="Symbol" w:hAnsi="Symbol" w:hint="default"/>
      </w:rPr>
    </w:lvl>
    <w:lvl w:ilvl="1" w:tplc="08090003" w:tentative="1">
      <w:start w:val="1"/>
      <w:numFmt w:val="bullet"/>
      <w:lvlText w:val="o"/>
      <w:lvlJc w:val="left"/>
      <w:pPr>
        <w:ind w:left="3067" w:hanging="360"/>
      </w:pPr>
      <w:rPr>
        <w:rFonts w:ascii="Courier New" w:hAnsi="Courier New" w:cs="Courier New" w:hint="default"/>
      </w:rPr>
    </w:lvl>
    <w:lvl w:ilvl="2" w:tplc="08090005" w:tentative="1">
      <w:start w:val="1"/>
      <w:numFmt w:val="bullet"/>
      <w:lvlText w:val=""/>
      <w:lvlJc w:val="left"/>
      <w:pPr>
        <w:ind w:left="3787" w:hanging="360"/>
      </w:pPr>
      <w:rPr>
        <w:rFonts w:ascii="Wingdings" w:hAnsi="Wingdings" w:hint="default"/>
      </w:rPr>
    </w:lvl>
    <w:lvl w:ilvl="3" w:tplc="08090001" w:tentative="1">
      <w:start w:val="1"/>
      <w:numFmt w:val="bullet"/>
      <w:lvlText w:val=""/>
      <w:lvlJc w:val="left"/>
      <w:pPr>
        <w:ind w:left="4507" w:hanging="360"/>
      </w:pPr>
      <w:rPr>
        <w:rFonts w:ascii="Symbol" w:hAnsi="Symbol" w:hint="default"/>
      </w:rPr>
    </w:lvl>
    <w:lvl w:ilvl="4" w:tplc="08090003" w:tentative="1">
      <w:start w:val="1"/>
      <w:numFmt w:val="bullet"/>
      <w:lvlText w:val="o"/>
      <w:lvlJc w:val="left"/>
      <w:pPr>
        <w:ind w:left="5227" w:hanging="360"/>
      </w:pPr>
      <w:rPr>
        <w:rFonts w:ascii="Courier New" w:hAnsi="Courier New" w:cs="Courier New" w:hint="default"/>
      </w:rPr>
    </w:lvl>
    <w:lvl w:ilvl="5" w:tplc="08090005" w:tentative="1">
      <w:start w:val="1"/>
      <w:numFmt w:val="bullet"/>
      <w:lvlText w:val=""/>
      <w:lvlJc w:val="left"/>
      <w:pPr>
        <w:ind w:left="5947" w:hanging="360"/>
      </w:pPr>
      <w:rPr>
        <w:rFonts w:ascii="Wingdings" w:hAnsi="Wingdings" w:hint="default"/>
      </w:rPr>
    </w:lvl>
    <w:lvl w:ilvl="6" w:tplc="08090001" w:tentative="1">
      <w:start w:val="1"/>
      <w:numFmt w:val="bullet"/>
      <w:lvlText w:val=""/>
      <w:lvlJc w:val="left"/>
      <w:pPr>
        <w:ind w:left="6667" w:hanging="360"/>
      </w:pPr>
      <w:rPr>
        <w:rFonts w:ascii="Symbol" w:hAnsi="Symbol" w:hint="default"/>
      </w:rPr>
    </w:lvl>
    <w:lvl w:ilvl="7" w:tplc="08090003" w:tentative="1">
      <w:start w:val="1"/>
      <w:numFmt w:val="bullet"/>
      <w:lvlText w:val="o"/>
      <w:lvlJc w:val="left"/>
      <w:pPr>
        <w:ind w:left="7387" w:hanging="360"/>
      </w:pPr>
      <w:rPr>
        <w:rFonts w:ascii="Courier New" w:hAnsi="Courier New" w:cs="Courier New" w:hint="default"/>
      </w:rPr>
    </w:lvl>
    <w:lvl w:ilvl="8" w:tplc="08090005" w:tentative="1">
      <w:start w:val="1"/>
      <w:numFmt w:val="bullet"/>
      <w:lvlText w:val=""/>
      <w:lvlJc w:val="left"/>
      <w:pPr>
        <w:ind w:left="8107" w:hanging="360"/>
      </w:pPr>
      <w:rPr>
        <w:rFonts w:ascii="Wingdings" w:hAnsi="Wingdings" w:hint="default"/>
      </w:rPr>
    </w:lvl>
  </w:abstractNum>
  <w:abstractNum w:abstractNumId="13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6"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3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3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6837542F"/>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 w15:restartNumberingAfterBreak="0">
    <w:nsid w:val="689C770C"/>
    <w:multiLevelType w:val="hybridMultilevel"/>
    <w:tmpl w:val="942CC022"/>
    <w:lvl w:ilvl="0" w:tplc="13088574">
      <w:start w:val="1"/>
      <w:numFmt w:val="decimal"/>
      <w:lvlText w:val="14.15.%1"/>
      <w:lvlJc w:val="left"/>
      <w:pPr>
        <w:ind w:left="1627" w:hanging="360"/>
      </w:pPr>
      <w:rPr>
        <w:rFonts w:ascii="Arial" w:hAnsi="Arial" w:hint="default"/>
        <w:b w:val="0"/>
        <w:i w:val="0"/>
        <w:sz w:val="22"/>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141" w15:restartNumberingAfterBreak="0">
    <w:nsid w:val="6A017A81"/>
    <w:multiLevelType w:val="hybridMultilevel"/>
    <w:tmpl w:val="F7F07B1C"/>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42"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43" w15:restartNumberingAfterBreak="0">
    <w:nsid w:val="6CBB0DA2"/>
    <w:multiLevelType w:val="hybridMultilevel"/>
    <w:tmpl w:val="E31EB9B8"/>
    <w:lvl w:ilvl="0" w:tplc="13088574">
      <w:start w:val="1"/>
      <w:numFmt w:val="decimal"/>
      <w:lvlText w:val="14.15.%1"/>
      <w:lvlJc w:val="left"/>
      <w:pPr>
        <w:ind w:left="2183" w:hanging="340"/>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 w15:restartNumberingAfterBreak="0">
    <w:nsid w:val="6D2624B6"/>
    <w:multiLevelType w:val="hybridMultilevel"/>
    <w:tmpl w:val="132CC4B8"/>
    <w:lvl w:ilvl="0" w:tplc="91AA921C">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7"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E9C2BF5"/>
    <w:multiLevelType w:val="hybridMultilevel"/>
    <w:tmpl w:val="76229936"/>
    <w:lvl w:ilvl="0" w:tplc="FFFFFFFF">
      <w:start w:val="1"/>
      <w:numFmt w:val="decimal"/>
      <w:lvlText w:val="14.15.%1"/>
      <w:lvlJc w:val="left"/>
      <w:pPr>
        <w:ind w:left="2183" w:hanging="340"/>
      </w:pPr>
      <w:rPr>
        <w:rFonts w:ascii="Arial" w:hAnsi="Arial"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 w15:restartNumberingAfterBreak="0">
    <w:nsid w:val="6EF57774"/>
    <w:multiLevelType w:val="hybridMultilevel"/>
    <w:tmpl w:val="6332FC78"/>
    <w:lvl w:ilvl="0" w:tplc="A21800BA">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0"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1" w15:restartNumberingAfterBreak="0">
    <w:nsid w:val="710523A5"/>
    <w:multiLevelType w:val="hybridMultilevel"/>
    <w:tmpl w:val="77F2189A"/>
    <w:lvl w:ilvl="0" w:tplc="0A00E28E">
      <w:start w:val="10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15:restartNumberingAfterBreak="0">
    <w:nsid w:val="719A74D6"/>
    <w:multiLevelType w:val="hybridMultilevel"/>
    <w:tmpl w:val="03844AEE"/>
    <w:lvl w:ilvl="0" w:tplc="92E84D9C">
      <w:start w:val="102"/>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55" w15:restartNumberingAfterBreak="0">
    <w:nsid w:val="73567063"/>
    <w:multiLevelType w:val="hybridMultilevel"/>
    <w:tmpl w:val="AEFC8E88"/>
    <w:lvl w:ilvl="0" w:tplc="FFFFFFFF">
      <w:start w:val="14"/>
      <w:numFmt w:val="decimal"/>
      <w:lvlText w:val="14.15.%1"/>
      <w:lvlJc w:val="left"/>
      <w:pPr>
        <w:ind w:left="482" w:hanging="340"/>
      </w:pPr>
      <w:rPr>
        <w:rFonts w:ascii="Arial" w:hAnsi="Arial" w:hint="default"/>
        <w:b w:val="0"/>
        <w:i w:val="0"/>
        <w:sz w:val="22"/>
      </w:rPr>
    </w:lvl>
    <w:lvl w:ilvl="1" w:tplc="FFFFFFFF" w:tentative="1">
      <w:start w:val="1"/>
      <w:numFmt w:val="lowerLetter"/>
      <w:lvlText w:val="%2."/>
      <w:lvlJc w:val="left"/>
      <w:pPr>
        <w:ind w:left="-261" w:hanging="360"/>
      </w:pPr>
    </w:lvl>
    <w:lvl w:ilvl="2" w:tplc="FFFFFFFF" w:tentative="1">
      <w:start w:val="1"/>
      <w:numFmt w:val="lowerRoman"/>
      <w:lvlText w:val="%3."/>
      <w:lvlJc w:val="right"/>
      <w:pPr>
        <w:ind w:left="459" w:hanging="180"/>
      </w:pPr>
    </w:lvl>
    <w:lvl w:ilvl="3" w:tplc="FFFFFFFF" w:tentative="1">
      <w:start w:val="1"/>
      <w:numFmt w:val="decimal"/>
      <w:lvlText w:val="%4."/>
      <w:lvlJc w:val="left"/>
      <w:pPr>
        <w:ind w:left="1179" w:hanging="360"/>
      </w:pPr>
    </w:lvl>
    <w:lvl w:ilvl="4" w:tplc="FFFFFFFF" w:tentative="1">
      <w:start w:val="1"/>
      <w:numFmt w:val="lowerLetter"/>
      <w:lvlText w:val="%5."/>
      <w:lvlJc w:val="left"/>
      <w:pPr>
        <w:ind w:left="1899" w:hanging="360"/>
      </w:pPr>
    </w:lvl>
    <w:lvl w:ilvl="5" w:tplc="FFFFFFFF" w:tentative="1">
      <w:start w:val="1"/>
      <w:numFmt w:val="lowerRoman"/>
      <w:lvlText w:val="%6."/>
      <w:lvlJc w:val="right"/>
      <w:pPr>
        <w:ind w:left="2619" w:hanging="180"/>
      </w:pPr>
    </w:lvl>
    <w:lvl w:ilvl="6" w:tplc="FFFFFFFF" w:tentative="1">
      <w:start w:val="1"/>
      <w:numFmt w:val="decimal"/>
      <w:lvlText w:val="%7."/>
      <w:lvlJc w:val="left"/>
      <w:pPr>
        <w:ind w:left="3339" w:hanging="360"/>
      </w:pPr>
    </w:lvl>
    <w:lvl w:ilvl="7" w:tplc="FFFFFFFF" w:tentative="1">
      <w:start w:val="1"/>
      <w:numFmt w:val="lowerLetter"/>
      <w:lvlText w:val="%8."/>
      <w:lvlJc w:val="left"/>
      <w:pPr>
        <w:ind w:left="4059" w:hanging="360"/>
      </w:pPr>
    </w:lvl>
    <w:lvl w:ilvl="8" w:tplc="FFFFFFFF" w:tentative="1">
      <w:start w:val="1"/>
      <w:numFmt w:val="lowerRoman"/>
      <w:lvlText w:val="%9."/>
      <w:lvlJc w:val="right"/>
      <w:pPr>
        <w:ind w:left="4779" w:hanging="180"/>
      </w:pPr>
    </w:lvl>
  </w:abstractNum>
  <w:abstractNum w:abstractNumId="156" w15:restartNumberingAfterBreak="0">
    <w:nsid w:val="740415A5"/>
    <w:multiLevelType w:val="hybridMultilevel"/>
    <w:tmpl w:val="135CF8F4"/>
    <w:lvl w:ilvl="0" w:tplc="FFFFFFFF">
      <w:start w:val="1"/>
      <w:numFmt w:val="decimal"/>
      <w:lvlText w:val="14.15.%1"/>
      <w:lvlJc w:val="left"/>
      <w:pPr>
        <w:ind w:left="4025"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 w15:restartNumberingAfterBreak="0">
    <w:nsid w:val="74FB0DB6"/>
    <w:multiLevelType w:val="hybridMultilevel"/>
    <w:tmpl w:val="37AC2F6C"/>
    <w:lvl w:ilvl="0" w:tplc="B590093E">
      <w:start w:val="1"/>
      <w:numFmt w:val="decimal"/>
      <w:lvlText w:val="14.31.%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 w15:restartNumberingAfterBreak="0">
    <w:nsid w:val="75FC28DE"/>
    <w:multiLevelType w:val="hybridMultilevel"/>
    <w:tmpl w:val="0D20FC5E"/>
    <w:lvl w:ilvl="0" w:tplc="FFFFFFFF">
      <w:start w:val="1"/>
      <w:numFmt w:val="decimal"/>
      <w:lvlText w:val="14.15.%1"/>
      <w:lvlJc w:val="left"/>
      <w:pPr>
        <w:ind w:left="2731" w:hanging="340"/>
      </w:pPr>
      <w:rPr>
        <w:rFonts w:ascii="Arial" w:hAnsi="Arial" w:hint="default"/>
        <w:b w:val="0"/>
        <w:i w:val="0"/>
        <w:sz w:val="22"/>
      </w:rPr>
    </w:lvl>
    <w:lvl w:ilvl="1" w:tplc="08090019" w:tentative="1">
      <w:start w:val="1"/>
      <w:numFmt w:val="lowerLetter"/>
      <w:lvlText w:val="%2."/>
      <w:lvlJc w:val="left"/>
      <w:pPr>
        <w:ind w:left="1960" w:hanging="360"/>
      </w:pPr>
    </w:lvl>
    <w:lvl w:ilvl="2" w:tplc="0809001B" w:tentative="1">
      <w:start w:val="1"/>
      <w:numFmt w:val="lowerRoman"/>
      <w:lvlText w:val="%3."/>
      <w:lvlJc w:val="right"/>
      <w:pPr>
        <w:ind w:left="2680" w:hanging="180"/>
      </w:pPr>
    </w:lvl>
    <w:lvl w:ilvl="3" w:tplc="0809000F" w:tentative="1">
      <w:start w:val="1"/>
      <w:numFmt w:val="decimal"/>
      <w:lvlText w:val="%4."/>
      <w:lvlJc w:val="left"/>
      <w:pPr>
        <w:ind w:left="3400" w:hanging="360"/>
      </w:pPr>
    </w:lvl>
    <w:lvl w:ilvl="4" w:tplc="08090019" w:tentative="1">
      <w:start w:val="1"/>
      <w:numFmt w:val="lowerLetter"/>
      <w:lvlText w:val="%5."/>
      <w:lvlJc w:val="left"/>
      <w:pPr>
        <w:ind w:left="4120" w:hanging="360"/>
      </w:pPr>
    </w:lvl>
    <w:lvl w:ilvl="5" w:tplc="0809001B" w:tentative="1">
      <w:start w:val="1"/>
      <w:numFmt w:val="lowerRoman"/>
      <w:lvlText w:val="%6."/>
      <w:lvlJc w:val="right"/>
      <w:pPr>
        <w:ind w:left="4840" w:hanging="180"/>
      </w:pPr>
    </w:lvl>
    <w:lvl w:ilvl="6" w:tplc="0809000F" w:tentative="1">
      <w:start w:val="1"/>
      <w:numFmt w:val="decimal"/>
      <w:lvlText w:val="%7."/>
      <w:lvlJc w:val="left"/>
      <w:pPr>
        <w:ind w:left="5560" w:hanging="360"/>
      </w:pPr>
    </w:lvl>
    <w:lvl w:ilvl="7" w:tplc="08090019" w:tentative="1">
      <w:start w:val="1"/>
      <w:numFmt w:val="lowerLetter"/>
      <w:lvlText w:val="%8."/>
      <w:lvlJc w:val="left"/>
      <w:pPr>
        <w:ind w:left="6280" w:hanging="360"/>
      </w:pPr>
    </w:lvl>
    <w:lvl w:ilvl="8" w:tplc="0809001B" w:tentative="1">
      <w:start w:val="1"/>
      <w:numFmt w:val="lowerRoman"/>
      <w:lvlText w:val="%9."/>
      <w:lvlJc w:val="right"/>
      <w:pPr>
        <w:ind w:left="7000" w:hanging="180"/>
      </w:pPr>
    </w:lvl>
  </w:abstractNum>
  <w:abstractNum w:abstractNumId="15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0" w15:restartNumberingAfterBreak="0">
    <w:nsid w:val="76E20E64"/>
    <w:multiLevelType w:val="multilevel"/>
    <w:tmpl w:val="99E6B714"/>
    <w:lvl w:ilvl="0">
      <w:start w:val="14"/>
      <w:numFmt w:val="decimal"/>
      <w:lvlText w:val="%1"/>
      <w:lvlJc w:val="left"/>
      <w:pPr>
        <w:ind w:left="1020" w:hanging="1020"/>
      </w:pPr>
      <w:rPr>
        <w:rFonts w:ascii="Arial" w:hAnsi="Arial" w:hint="default"/>
      </w:rPr>
    </w:lvl>
    <w:lvl w:ilvl="1">
      <w:start w:val="17"/>
      <w:numFmt w:val="decimal"/>
      <w:lvlText w:val="%1.%2"/>
      <w:lvlJc w:val="left"/>
      <w:pPr>
        <w:ind w:left="1020" w:hanging="1020"/>
      </w:pPr>
      <w:rPr>
        <w:rFonts w:ascii="Arial" w:hAnsi="Arial" w:hint="default"/>
      </w:rPr>
    </w:lvl>
    <w:lvl w:ilvl="2">
      <w:start w:val="35"/>
      <w:numFmt w:val="decimal"/>
      <w:lvlText w:val="%1.%2.%3"/>
      <w:lvlJc w:val="left"/>
      <w:pPr>
        <w:ind w:left="1020" w:hanging="1020"/>
      </w:pPr>
      <w:rPr>
        <w:rFonts w:ascii="Arial" w:hAnsi="Arial" w:hint="default"/>
      </w:rPr>
    </w:lvl>
    <w:lvl w:ilvl="3">
      <w:start w:val="2"/>
      <w:numFmt w:val="decimal"/>
      <w:lvlText w:val="%1.%2.%3.%4"/>
      <w:lvlJc w:val="left"/>
      <w:pPr>
        <w:ind w:left="1020" w:hanging="10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440" w:hanging="144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800" w:hanging="1800"/>
      </w:pPr>
      <w:rPr>
        <w:rFonts w:ascii="Arial" w:hAnsi="Arial" w:hint="default"/>
      </w:rPr>
    </w:lvl>
  </w:abstractNum>
  <w:abstractNum w:abstractNumId="16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2" w15:restartNumberingAfterBreak="0">
    <w:nsid w:val="78505E2A"/>
    <w:multiLevelType w:val="hybridMultilevel"/>
    <w:tmpl w:val="5CC679D8"/>
    <w:lvl w:ilvl="0" w:tplc="6DF4C19C">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3"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64" w15:restartNumberingAfterBreak="0">
    <w:nsid w:val="78790EDD"/>
    <w:multiLevelType w:val="hybridMultilevel"/>
    <w:tmpl w:val="DEE6C944"/>
    <w:lvl w:ilvl="0" w:tplc="A21800BA">
      <w:start w:val="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6" w15:restartNumberingAfterBreak="0">
    <w:nsid w:val="7AA54ED3"/>
    <w:multiLevelType w:val="hybridMultilevel"/>
    <w:tmpl w:val="6690280E"/>
    <w:lvl w:ilvl="0" w:tplc="B212FC70">
      <w:start w:val="17"/>
      <w:numFmt w:val="decimal"/>
      <w:lvlText w:val="14.30.%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68" w15:restartNumberingAfterBreak="0">
    <w:nsid w:val="7F4669F7"/>
    <w:multiLevelType w:val="hybridMultilevel"/>
    <w:tmpl w:val="E54C4A12"/>
    <w:lvl w:ilvl="0" w:tplc="5F38710C">
      <w:start w:val="68"/>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9"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70"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439371726">
    <w:abstractNumId w:val="78"/>
  </w:num>
  <w:num w:numId="2" w16cid:durableId="928738162">
    <w:abstractNumId w:val="9"/>
  </w:num>
  <w:num w:numId="3" w16cid:durableId="800422584">
    <w:abstractNumId w:val="7"/>
  </w:num>
  <w:num w:numId="4" w16cid:durableId="2045206650">
    <w:abstractNumId w:val="6"/>
  </w:num>
  <w:num w:numId="5" w16cid:durableId="418063052">
    <w:abstractNumId w:val="5"/>
  </w:num>
  <w:num w:numId="6" w16cid:durableId="781731956">
    <w:abstractNumId w:val="4"/>
  </w:num>
  <w:num w:numId="7" w16cid:durableId="981931815">
    <w:abstractNumId w:val="8"/>
  </w:num>
  <w:num w:numId="8" w16cid:durableId="705907733">
    <w:abstractNumId w:val="3"/>
  </w:num>
  <w:num w:numId="9" w16cid:durableId="181675993">
    <w:abstractNumId w:val="2"/>
  </w:num>
  <w:num w:numId="10" w16cid:durableId="1180848334">
    <w:abstractNumId w:val="1"/>
  </w:num>
  <w:num w:numId="11" w16cid:durableId="184826346">
    <w:abstractNumId w:val="0"/>
  </w:num>
  <w:num w:numId="12" w16cid:durableId="1476945373">
    <w:abstractNumId w:val="35"/>
  </w:num>
  <w:num w:numId="13" w16cid:durableId="1955019238">
    <w:abstractNumId w:val="132"/>
  </w:num>
  <w:num w:numId="14" w16cid:durableId="1040664552">
    <w:abstractNumId w:val="71"/>
  </w:num>
  <w:num w:numId="15" w16cid:durableId="1066731784">
    <w:abstractNumId w:val="123"/>
  </w:num>
  <w:num w:numId="16" w16cid:durableId="593049355">
    <w:abstractNumId w:val="95"/>
  </w:num>
  <w:num w:numId="17" w16cid:durableId="1106003250">
    <w:abstractNumId w:val="10"/>
  </w:num>
  <w:num w:numId="18" w16cid:durableId="1020467466">
    <w:abstractNumId w:val="53"/>
  </w:num>
  <w:num w:numId="19" w16cid:durableId="484904966">
    <w:abstractNumId w:val="109"/>
  </w:num>
  <w:num w:numId="20" w16cid:durableId="1096366970">
    <w:abstractNumId w:val="32"/>
  </w:num>
  <w:num w:numId="21" w16cid:durableId="1267806578">
    <w:abstractNumId w:val="41"/>
  </w:num>
  <w:num w:numId="22" w16cid:durableId="1888250005">
    <w:abstractNumId w:val="159"/>
  </w:num>
  <w:num w:numId="23" w16cid:durableId="2146388168">
    <w:abstractNumId w:val="146"/>
  </w:num>
  <w:num w:numId="24" w16cid:durableId="2039161965">
    <w:abstractNumId w:val="54"/>
  </w:num>
  <w:num w:numId="25" w16cid:durableId="1434014497">
    <w:abstractNumId w:val="127"/>
  </w:num>
  <w:num w:numId="26" w16cid:durableId="353119782">
    <w:abstractNumId w:val="165"/>
  </w:num>
  <w:num w:numId="27" w16cid:durableId="744885562">
    <w:abstractNumId w:val="114"/>
  </w:num>
  <w:num w:numId="28" w16cid:durableId="714233978">
    <w:abstractNumId w:val="135"/>
  </w:num>
  <w:num w:numId="29" w16cid:durableId="371197924">
    <w:abstractNumId w:val="167"/>
  </w:num>
  <w:num w:numId="30" w16cid:durableId="2047171675">
    <w:abstractNumId w:val="51"/>
  </w:num>
  <w:num w:numId="31" w16cid:durableId="1004824711">
    <w:abstractNumId w:val="56"/>
  </w:num>
  <w:num w:numId="32" w16cid:durableId="794906150">
    <w:abstractNumId w:val="161"/>
  </w:num>
  <w:num w:numId="33" w16cid:durableId="51271654">
    <w:abstractNumId w:val="70"/>
  </w:num>
  <w:num w:numId="34" w16cid:durableId="667438559">
    <w:abstractNumId w:val="163"/>
  </w:num>
  <w:num w:numId="35" w16cid:durableId="1291858918">
    <w:abstractNumId w:val="46"/>
  </w:num>
  <w:num w:numId="36" w16cid:durableId="2042970041">
    <w:abstractNumId w:val="110"/>
  </w:num>
  <w:num w:numId="37" w16cid:durableId="1162157648">
    <w:abstractNumId w:val="68"/>
  </w:num>
  <w:num w:numId="38" w16cid:durableId="20404371">
    <w:abstractNumId w:val="125"/>
  </w:num>
  <w:num w:numId="39" w16cid:durableId="1619144445">
    <w:abstractNumId w:val="134"/>
  </w:num>
  <w:num w:numId="40" w16cid:durableId="372077365">
    <w:abstractNumId w:val="20"/>
  </w:num>
  <w:num w:numId="41" w16cid:durableId="2005624869">
    <w:abstractNumId w:val="119"/>
  </w:num>
  <w:num w:numId="42" w16cid:durableId="1421292426">
    <w:abstractNumId w:val="62"/>
  </w:num>
  <w:num w:numId="43" w16cid:durableId="429736055">
    <w:abstractNumId w:val="48"/>
  </w:num>
  <w:num w:numId="44" w16cid:durableId="1860854782">
    <w:abstractNumId w:val="104"/>
  </w:num>
  <w:num w:numId="45" w16cid:durableId="659234443">
    <w:abstractNumId w:val="145"/>
  </w:num>
  <w:num w:numId="46" w16cid:durableId="1888645087">
    <w:abstractNumId w:val="17"/>
  </w:num>
  <w:num w:numId="47" w16cid:durableId="1559781087">
    <w:abstractNumId w:val="11"/>
  </w:num>
  <w:num w:numId="48" w16cid:durableId="299959841">
    <w:abstractNumId w:val="39"/>
  </w:num>
  <w:num w:numId="49" w16cid:durableId="215432511">
    <w:abstractNumId w:val="126"/>
  </w:num>
  <w:num w:numId="50" w16cid:durableId="1973822951">
    <w:abstractNumId w:val="49"/>
  </w:num>
  <w:num w:numId="51" w16cid:durableId="2020348350">
    <w:abstractNumId w:val="117"/>
  </w:num>
  <w:num w:numId="52" w16cid:durableId="2130737127">
    <w:abstractNumId w:val="77"/>
  </w:num>
  <w:num w:numId="53" w16cid:durableId="1688096280">
    <w:abstractNumId w:val="21"/>
  </w:num>
  <w:num w:numId="54" w16cid:durableId="2123573356">
    <w:abstractNumId w:val="170"/>
  </w:num>
  <w:num w:numId="55" w16cid:durableId="1193568935">
    <w:abstractNumId w:val="112"/>
  </w:num>
  <w:num w:numId="56" w16cid:durableId="240794743">
    <w:abstractNumId w:val="100"/>
  </w:num>
  <w:num w:numId="57" w16cid:durableId="276067371">
    <w:abstractNumId w:val="57"/>
  </w:num>
  <w:num w:numId="58" w16cid:durableId="1998193939">
    <w:abstractNumId w:val="29"/>
  </w:num>
  <w:num w:numId="59" w16cid:durableId="1177504416">
    <w:abstractNumId w:val="154"/>
  </w:num>
  <w:num w:numId="60" w16cid:durableId="1744833571">
    <w:abstractNumId w:val="75"/>
  </w:num>
  <w:num w:numId="61" w16cid:durableId="555437766">
    <w:abstractNumId w:val="142"/>
  </w:num>
  <w:num w:numId="62" w16cid:durableId="1859615677">
    <w:abstractNumId w:val="66"/>
  </w:num>
  <w:num w:numId="63" w16cid:durableId="2107461557">
    <w:abstractNumId w:val="88"/>
  </w:num>
  <w:num w:numId="64" w16cid:durableId="1434282229">
    <w:abstractNumId w:val="19"/>
  </w:num>
  <w:num w:numId="65" w16cid:durableId="923802008">
    <w:abstractNumId w:val="72"/>
  </w:num>
  <w:num w:numId="66" w16cid:durableId="1478911249">
    <w:abstractNumId w:val="63"/>
  </w:num>
  <w:num w:numId="67" w16cid:durableId="1654488585">
    <w:abstractNumId w:val="25"/>
  </w:num>
  <w:num w:numId="68" w16cid:durableId="1755322194">
    <w:abstractNumId w:val="136"/>
  </w:num>
  <w:num w:numId="69" w16cid:durableId="798693723">
    <w:abstractNumId w:val="91"/>
  </w:num>
  <w:num w:numId="70" w16cid:durableId="996807067">
    <w:abstractNumId w:val="115"/>
  </w:num>
  <w:num w:numId="71" w16cid:durableId="456682111">
    <w:abstractNumId w:val="22"/>
  </w:num>
  <w:num w:numId="72" w16cid:durableId="1873684263">
    <w:abstractNumId w:val="28"/>
  </w:num>
  <w:num w:numId="73" w16cid:durableId="1959406171">
    <w:abstractNumId w:val="147"/>
  </w:num>
  <w:num w:numId="74" w16cid:durableId="1992831112">
    <w:abstractNumId w:val="103"/>
  </w:num>
  <w:num w:numId="75" w16cid:durableId="1270820071">
    <w:abstractNumId w:val="58"/>
  </w:num>
  <w:num w:numId="76" w16cid:durableId="119426391">
    <w:abstractNumId w:val="107"/>
  </w:num>
  <w:num w:numId="77" w16cid:durableId="857545697">
    <w:abstractNumId w:val="143"/>
  </w:num>
  <w:num w:numId="78" w16cid:durableId="860977000">
    <w:abstractNumId w:val="128"/>
  </w:num>
  <w:num w:numId="79" w16cid:durableId="1427850397">
    <w:abstractNumId w:val="27"/>
  </w:num>
  <w:num w:numId="80" w16cid:durableId="1709912555">
    <w:abstractNumId w:val="30"/>
  </w:num>
  <w:num w:numId="81" w16cid:durableId="64307954">
    <w:abstractNumId w:val="83"/>
  </w:num>
  <w:num w:numId="82" w16cid:durableId="157619401">
    <w:abstractNumId w:val="129"/>
  </w:num>
  <w:num w:numId="83" w16cid:durableId="1970747195">
    <w:abstractNumId w:val="85"/>
  </w:num>
  <w:num w:numId="84" w16cid:durableId="1455751961">
    <w:abstractNumId w:val="38"/>
  </w:num>
  <w:num w:numId="85" w16cid:durableId="1772236854">
    <w:abstractNumId w:val="52"/>
  </w:num>
  <w:num w:numId="86" w16cid:durableId="465047284">
    <w:abstractNumId w:val="131"/>
  </w:num>
  <w:num w:numId="87" w16cid:durableId="1575430840">
    <w:abstractNumId w:val="157"/>
  </w:num>
  <w:num w:numId="88" w16cid:durableId="1929657575">
    <w:abstractNumId w:val="98"/>
  </w:num>
  <w:num w:numId="89" w16cid:durableId="337003866">
    <w:abstractNumId w:val="81"/>
  </w:num>
  <w:num w:numId="90" w16cid:durableId="1535189762">
    <w:abstractNumId w:val="76"/>
  </w:num>
  <w:num w:numId="91" w16cid:durableId="56050557">
    <w:abstractNumId w:val="105"/>
  </w:num>
  <w:num w:numId="92" w16cid:durableId="359941885">
    <w:abstractNumId w:val="120"/>
  </w:num>
  <w:num w:numId="93" w16cid:durableId="1592928358">
    <w:abstractNumId w:val="86"/>
  </w:num>
  <w:num w:numId="94" w16cid:durableId="1657568176">
    <w:abstractNumId w:val="92"/>
  </w:num>
  <w:num w:numId="95" w16cid:durableId="1722636469">
    <w:abstractNumId w:val="133"/>
  </w:num>
  <w:num w:numId="96" w16cid:durableId="329527157">
    <w:abstractNumId w:val="79"/>
  </w:num>
  <w:num w:numId="97" w16cid:durableId="1327979667">
    <w:abstractNumId w:val="60"/>
  </w:num>
  <w:num w:numId="98" w16cid:durableId="493645030">
    <w:abstractNumId w:val="14"/>
  </w:num>
  <w:num w:numId="99" w16cid:durableId="1805660714">
    <w:abstractNumId w:val="43"/>
  </w:num>
  <w:num w:numId="100" w16cid:durableId="857735655">
    <w:abstractNumId w:val="24"/>
  </w:num>
  <w:num w:numId="101" w16cid:durableId="1118573816">
    <w:abstractNumId w:val="40"/>
  </w:num>
  <w:num w:numId="102" w16cid:durableId="980117637">
    <w:abstractNumId w:val="87"/>
  </w:num>
  <w:num w:numId="103" w16cid:durableId="1360741378">
    <w:abstractNumId w:val="69"/>
  </w:num>
  <w:num w:numId="104" w16cid:durableId="1601452579">
    <w:abstractNumId w:val="118"/>
  </w:num>
  <w:num w:numId="105" w16cid:durableId="65148423">
    <w:abstractNumId w:val="61"/>
  </w:num>
  <w:num w:numId="106" w16cid:durableId="929390770">
    <w:abstractNumId w:val="94"/>
  </w:num>
  <w:num w:numId="107" w16cid:durableId="1130901273">
    <w:abstractNumId w:val="89"/>
  </w:num>
  <w:num w:numId="108" w16cid:durableId="1403598242">
    <w:abstractNumId w:val="111"/>
  </w:num>
  <w:num w:numId="109" w16cid:durableId="625939484">
    <w:abstractNumId w:val="101"/>
  </w:num>
  <w:num w:numId="110" w16cid:durableId="1700665204">
    <w:abstractNumId w:val="55"/>
  </w:num>
  <w:num w:numId="111" w16cid:durableId="2060323910">
    <w:abstractNumId w:val="139"/>
  </w:num>
  <w:num w:numId="112" w16cid:durableId="1134103249">
    <w:abstractNumId w:val="130"/>
  </w:num>
  <w:num w:numId="113" w16cid:durableId="764106965">
    <w:abstractNumId w:val="162"/>
  </w:num>
  <w:num w:numId="114" w16cid:durableId="1356417325">
    <w:abstractNumId w:val="65"/>
  </w:num>
  <w:num w:numId="115" w16cid:durableId="1312828080">
    <w:abstractNumId w:val="151"/>
  </w:num>
  <w:num w:numId="116" w16cid:durableId="261375681">
    <w:abstractNumId w:val="37"/>
  </w:num>
  <w:num w:numId="117" w16cid:durableId="605044600">
    <w:abstractNumId w:val="153"/>
  </w:num>
  <w:num w:numId="118" w16cid:durableId="1376735095">
    <w:abstractNumId w:val="116"/>
  </w:num>
  <w:num w:numId="119" w16cid:durableId="993726894">
    <w:abstractNumId w:val="74"/>
  </w:num>
  <w:num w:numId="120" w16cid:durableId="1971665587">
    <w:abstractNumId w:val="152"/>
  </w:num>
  <w:num w:numId="121" w16cid:durableId="159926780">
    <w:abstractNumId w:val="124"/>
  </w:num>
  <w:num w:numId="122" w16cid:durableId="1595043683">
    <w:abstractNumId w:val="82"/>
  </w:num>
  <w:num w:numId="123" w16cid:durableId="2034305230">
    <w:abstractNumId w:val="93"/>
  </w:num>
  <w:num w:numId="124" w16cid:durableId="1896043700">
    <w:abstractNumId w:val="33"/>
  </w:num>
  <w:num w:numId="125" w16cid:durableId="133914430">
    <w:abstractNumId w:val="150"/>
  </w:num>
  <w:num w:numId="126" w16cid:durableId="1384258049">
    <w:abstractNumId w:val="64"/>
  </w:num>
  <w:num w:numId="127" w16cid:durableId="642006707">
    <w:abstractNumId w:val="106"/>
  </w:num>
  <w:num w:numId="128" w16cid:durableId="467363811">
    <w:abstractNumId w:val="108"/>
  </w:num>
  <w:num w:numId="129" w16cid:durableId="1677730295">
    <w:abstractNumId w:val="144"/>
  </w:num>
  <w:num w:numId="130" w16cid:durableId="721707192">
    <w:abstractNumId w:val="44"/>
  </w:num>
  <w:num w:numId="131" w16cid:durableId="942884468">
    <w:abstractNumId w:val="13"/>
  </w:num>
  <w:num w:numId="132" w16cid:durableId="2045447210">
    <w:abstractNumId w:val="113"/>
  </w:num>
  <w:num w:numId="133" w16cid:durableId="472137478">
    <w:abstractNumId w:val="12"/>
  </w:num>
  <w:num w:numId="134" w16cid:durableId="1047727623">
    <w:abstractNumId w:val="164"/>
  </w:num>
  <w:num w:numId="135" w16cid:durableId="2018386242">
    <w:abstractNumId w:val="16"/>
  </w:num>
  <w:num w:numId="136" w16cid:durableId="1258750179">
    <w:abstractNumId w:val="34"/>
  </w:num>
  <w:num w:numId="137" w16cid:durableId="1304234425">
    <w:abstractNumId w:val="31"/>
  </w:num>
  <w:num w:numId="138" w16cid:durableId="1068578164">
    <w:abstractNumId w:val="149"/>
  </w:num>
  <w:num w:numId="139" w16cid:durableId="878054901">
    <w:abstractNumId w:val="59"/>
  </w:num>
  <w:num w:numId="140" w16cid:durableId="144247562">
    <w:abstractNumId w:val="102"/>
  </w:num>
  <w:num w:numId="141" w16cid:durableId="470827544">
    <w:abstractNumId w:val="160"/>
  </w:num>
  <w:num w:numId="142" w16cid:durableId="958679176">
    <w:abstractNumId w:val="36"/>
  </w:num>
  <w:num w:numId="143" w16cid:durableId="1092974093">
    <w:abstractNumId w:val="47"/>
  </w:num>
  <w:num w:numId="144" w16cid:durableId="886987585">
    <w:abstractNumId w:val="169"/>
  </w:num>
  <w:num w:numId="145" w16cid:durableId="1888646003">
    <w:abstractNumId w:val="99"/>
  </w:num>
  <w:num w:numId="146" w16cid:durableId="300237840">
    <w:abstractNumId w:val="97"/>
  </w:num>
  <w:num w:numId="147" w16cid:durableId="1691568406">
    <w:abstractNumId w:val="15"/>
  </w:num>
  <w:num w:numId="148" w16cid:durableId="123739958">
    <w:abstractNumId w:val="18"/>
  </w:num>
  <w:num w:numId="149" w16cid:durableId="1080372549">
    <w:abstractNumId w:val="138"/>
  </w:num>
  <w:num w:numId="150" w16cid:durableId="1966960274">
    <w:abstractNumId w:val="42"/>
  </w:num>
  <w:num w:numId="151" w16cid:durableId="160432316">
    <w:abstractNumId w:val="137"/>
  </w:num>
  <w:num w:numId="152" w16cid:durableId="1052198565">
    <w:abstractNumId w:val="67"/>
  </w:num>
  <w:num w:numId="153" w16cid:durableId="894897976">
    <w:abstractNumId w:val="166"/>
  </w:num>
  <w:num w:numId="154" w16cid:durableId="1011763648">
    <w:abstractNumId w:val="96"/>
  </w:num>
  <w:num w:numId="155" w16cid:durableId="309288448">
    <w:abstractNumId w:val="80"/>
  </w:num>
  <w:num w:numId="156" w16cid:durableId="130707516">
    <w:abstractNumId w:val="156"/>
  </w:num>
  <w:num w:numId="157" w16cid:durableId="211498780">
    <w:abstractNumId w:val="23"/>
  </w:num>
  <w:num w:numId="158" w16cid:durableId="1900021380">
    <w:abstractNumId w:val="148"/>
  </w:num>
  <w:num w:numId="159" w16cid:durableId="1695380362">
    <w:abstractNumId w:val="121"/>
  </w:num>
  <w:num w:numId="160" w16cid:durableId="896552649">
    <w:abstractNumId w:val="141"/>
  </w:num>
  <w:num w:numId="161" w16cid:durableId="678578535">
    <w:abstractNumId w:val="84"/>
  </w:num>
  <w:num w:numId="162" w16cid:durableId="884684362">
    <w:abstractNumId w:val="122"/>
  </w:num>
  <w:num w:numId="163" w16cid:durableId="1695424081">
    <w:abstractNumId w:val="140"/>
  </w:num>
  <w:num w:numId="164" w16cid:durableId="1627731652">
    <w:abstractNumId w:val="168"/>
  </w:num>
  <w:num w:numId="165" w16cid:durableId="1148672230">
    <w:abstractNumId w:val="26"/>
  </w:num>
  <w:num w:numId="166" w16cid:durableId="2021396303">
    <w:abstractNumId w:val="158"/>
  </w:num>
  <w:num w:numId="167" w16cid:durableId="1222130035">
    <w:abstractNumId w:val="73"/>
  </w:num>
  <w:num w:numId="168" w16cid:durableId="1848448130">
    <w:abstractNumId w:val="50"/>
  </w:num>
  <w:num w:numId="169" w16cid:durableId="977686920">
    <w:abstractNumId w:val="90"/>
  </w:num>
  <w:num w:numId="170" w16cid:durableId="840580795">
    <w:abstractNumId w:val="45"/>
  </w:num>
  <w:num w:numId="171" w16cid:durableId="1233275570">
    <w:abstractNumId w:val="155"/>
  </w:num>
  <w:numIdMacAtCleanup w:val="1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ul Mott (ESO)">
    <w15:presenceInfo w15:providerId="AD" w15:userId="S::Paul.Mott1@uk.nationalgrid.com::88eb1ae0-f295-497d-9ebe-bc163f2faaf2"/>
  </w15:person>
  <w15:person w15:author="Paul Mott (ESO) [2]">
    <w15:presenceInfo w15:providerId="AD" w15:userId="S::Paul.Mott1@uk.nationalgrid.com::88eb1ae0-f295-497d-9ebe-bc163f2faaf2"/>
  </w15:person>
  <w15:person w15:author="Paul Mott (ESO) [3]">
    <w15:presenceInfo w15:providerId="AD" w15:userId="S::Paul.Mott1@uk.nationalgrid.com::88eb1ae0-f295-497d-9ebe-bc163f2faaf2"/>
  </w15:person>
  <w15:person w15:author="Paul Mott">
    <w15:presenceInfo w15:providerId="AD" w15:userId="S::Paul.Mott1@uk.nationalgrid.com::88eb1ae0-f295-497d-9ebe-bc163f2faaf2"/>
  </w15:person>
  <w15:person w15:author="Aristodemou, Alex - UK Legal">
    <w15:presenceInfo w15:providerId="AD" w15:userId="S::alexander.aristod@uk.nationalgrid.com::0cb1737e-a9d3-4d94-a97f-26f0b782cddb"/>
  </w15:person>
  <w15:person w15:author="Paul Mott (ESO) [4]">
    <w15:presenceInfo w15:providerId="AD" w15:userId="S::Paul.Mott1@uk.nationalgrid.com::88eb1ae0-f295-497d-9ebe-bc163f2faaf2"/>
  </w15:person>
  <w15:person w15:author="Paul Mott (ESO) [5]">
    <w15:presenceInfo w15:providerId="AD" w15:userId="S::Paul.Mott1@uk.nationalgrid.com::88eb1ae0-f295-497d-9ebe-bc163f2faa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126E"/>
    <w:rsid w:val="00002600"/>
    <w:rsid w:val="000041BE"/>
    <w:rsid w:val="00005621"/>
    <w:rsid w:val="00005BE3"/>
    <w:rsid w:val="00005F72"/>
    <w:rsid w:val="000065A3"/>
    <w:rsid w:val="000074DD"/>
    <w:rsid w:val="000078A3"/>
    <w:rsid w:val="000078D2"/>
    <w:rsid w:val="000107A5"/>
    <w:rsid w:val="00010E4A"/>
    <w:rsid w:val="00011218"/>
    <w:rsid w:val="00011F17"/>
    <w:rsid w:val="00011FBD"/>
    <w:rsid w:val="00012AE9"/>
    <w:rsid w:val="00013841"/>
    <w:rsid w:val="00014530"/>
    <w:rsid w:val="0001527C"/>
    <w:rsid w:val="000154F5"/>
    <w:rsid w:val="00015875"/>
    <w:rsid w:val="00016605"/>
    <w:rsid w:val="00017715"/>
    <w:rsid w:val="00017BE1"/>
    <w:rsid w:val="00017CDE"/>
    <w:rsid w:val="00017D82"/>
    <w:rsid w:val="00020007"/>
    <w:rsid w:val="0002015C"/>
    <w:rsid w:val="00021474"/>
    <w:rsid w:val="000215F8"/>
    <w:rsid w:val="00021731"/>
    <w:rsid w:val="00022EED"/>
    <w:rsid w:val="0002438E"/>
    <w:rsid w:val="000252C8"/>
    <w:rsid w:val="00025327"/>
    <w:rsid w:val="000263A4"/>
    <w:rsid w:val="00027216"/>
    <w:rsid w:val="00030743"/>
    <w:rsid w:val="00031E7C"/>
    <w:rsid w:val="00032767"/>
    <w:rsid w:val="00032D9A"/>
    <w:rsid w:val="00033188"/>
    <w:rsid w:val="00034FFB"/>
    <w:rsid w:val="00040B1E"/>
    <w:rsid w:val="000416D6"/>
    <w:rsid w:val="00042A17"/>
    <w:rsid w:val="0004412E"/>
    <w:rsid w:val="00044A37"/>
    <w:rsid w:val="0004506F"/>
    <w:rsid w:val="000471C6"/>
    <w:rsid w:val="00050251"/>
    <w:rsid w:val="000506F4"/>
    <w:rsid w:val="00050701"/>
    <w:rsid w:val="00051F30"/>
    <w:rsid w:val="00052684"/>
    <w:rsid w:val="000540A5"/>
    <w:rsid w:val="0005481E"/>
    <w:rsid w:val="00055182"/>
    <w:rsid w:val="00055194"/>
    <w:rsid w:val="00056367"/>
    <w:rsid w:val="0005639D"/>
    <w:rsid w:val="00056A44"/>
    <w:rsid w:val="000577C8"/>
    <w:rsid w:val="00057E4C"/>
    <w:rsid w:val="00061669"/>
    <w:rsid w:val="000651E2"/>
    <w:rsid w:val="000653DC"/>
    <w:rsid w:val="00065C12"/>
    <w:rsid w:val="00070AA7"/>
    <w:rsid w:val="00071797"/>
    <w:rsid w:val="00072371"/>
    <w:rsid w:val="00073C3B"/>
    <w:rsid w:val="00075548"/>
    <w:rsid w:val="00075922"/>
    <w:rsid w:val="00075B1C"/>
    <w:rsid w:val="00075ED1"/>
    <w:rsid w:val="00081F1C"/>
    <w:rsid w:val="0008330F"/>
    <w:rsid w:val="00084189"/>
    <w:rsid w:val="000853AA"/>
    <w:rsid w:val="00085C3E"/>
    <w:rsid w:val="00086480"/>
    <w:rsid w:val="0008702A"/>
    <w:rsid w:val="00090F85"/>
    <w:rsid w:val="0009105F"/>
    <w:rsid w:val="0009149E"/>
    <w:rsid w:val="00092039"/>
    <w:rsid w:val="00092143"/>
    <w:rsid w:val="00093B9A"/>
    <w:rsid w:val="00094004"/>
    <w:rsid w:val="0009434C"/>
    <w:rsid w:val="0009464F"/>
    <w:rsid w:val="00094C68"/>
    <w:rsid w:val="00095307"/>
    <w:rsid w:val="00095668"/>
    <w:rsid w:val="00096C3A"/>
    <w:rsid w:val="00096D2C"/>
    <w:rsid w:val="000972EF"/>
    <w:rsid w:val="00097BB1"/>
    <w:rsid w:val="00097CD6"/>
    <w:rsid w:val="000A006D"/>
    <w:rsid w:val="000A0DF6"/>
    <w:rsid w:val="000A1611"/>
    <w:rsid w:val="000A2588"/>
    <w:rsid w:val="000A2998"/>
    <w:rsid w:val="000A2CDE"/>
    <w:rsid w:val="000A3222"/>
    <w:rsid w:val="000A377A"/>
    <w:rsid w:val="000A59D4"/>
    <w:rsid w:val="000A5F5E"/>
    <w:rsid w:val="000A6054"/>
    <w:rsid w:val="000A6F8F"/>
    <w:rsid w:val="000B0F91"/>
    <w:rsid w:val="000B2D6A"/>
    <w:rsid w:val="000B2F40"/>
    <w:rsid w:val="000B423D"/>
    <w:rsid w:val="000B44AF"/>
    <w:rsid w:val="000B6426"/>
    <w:rsid w:val="000B6A48"/>
    <w:rsid w:val="000B6C0D"/>
    <w:rsid w:val="000C20EF"/>
    <w:rsid w:val="000C2602"/>
    <w:rsid w:val="000C4E5B"/>
    <w:rsid w:val="000C4F1B"/>
    <w:rsid w:val="000C6091"/>
    <w:rsid w:val="000C63E3"/>
    <w:rsid w:val="000C6767"/>
    <w:rsid w:val="000C6F2B"/>
    <w:rsid w:val="000C7487"/>
    <w:rsid w:val="000C762C"/>
    <w:rsid w:val="000C7B9C"/>
    <w:rsid w:val="000D0E2E"/>
    <w:rsid w:val="000D1FBD"/>
    <w:rsid w:val="000D2008"/>
    <w:rsid w:val="000D2ED1"/>
    <w:rsid w:val="000D5C05"/>
    <w:rsid w:val="000D66C0"/>
    <w:rsid w:val="000D6BC2"/>
    <w:rsid w:val="000D739A"/>
    <w:rsid w:val="000E0440"/>
    <w:rsid w:val="000E0B66"/>
    <w:rsid w:val="000E1689"/>
    <w:rsid w:val="000E1C2E"/>
    <w:rsid w:val="000E2CAF"/>
    <w:rsid w:val="000E32FD"/>
    <w:rsid w:val="000E3CD5"/>
    <w:rsid w:val="000E4799"/>
    <w:rsid w:val="000E49BE"/>
    <w:rsid w:val="000E5672"/>
    <w:rsid w:val="000E5D25"/>
    <w:rsid w:val="000E6642"/>
    <w:rsid w:val="000E68CE"/>
    <w:rsid w:val="000E6AD1"/>
    <w:rsid w:val="000F0886"/>
    <w:rsid w:val="000F0DAB"/>
    <w:rsid w:val="000F13DA"/>
    <w:rsid w:val="000F2F78"/>
    <w:rsid w:val="000F31ED"/>
    <w:rsid w:val="000F549D"/>
    <w:rsid w:val="000F5B9E"/>
    <w:rsid w:val="000F6A82"/>
    <w:rsid w:val="000F71E1"/>
    <w:rsid w:val="000F7736"/>
    <w:rsid w:val="00100815"/>
    <w:rsid w:val="00101D61"/>
    <w:rsid w:val="00101E15"/>
    <w:rsid w:val="001022F7"/>
    <w:rsid w:val="001028D1"/>
    <w:rsid w:val="00102B50"/>
    <w:rsid w:val="0010362D"/>
    <w:rsid w:val="0010379A"/>
    <w:rsid w:val="001046D7"/>
    <w:rsid w:val="001048BC"/>
    <w:rsid w:val="00105172"/>
    <w:rsid w:val="00106384"/>
    <w:rsid w:val="00106DEA"/>
    <w:rsid w:val="00107096"/>
    <w:rsid w:val="00107BE4"/>
    <w:rsid w:val="001104B0"/>
    <w:rsid w:val="001108DA"/>
    <w:rsid w:val="001119E7"/>
    <w:rsid w:val="00111E40"/>
    <w:rsid w:val="00111FB6"/>
    <w:rsid w:val="001142EC"/>
    <w:rsid w:val="00114FE3"/>
    <w:rsid w:val="00117916"/>
    <w:rsid w:val="00120398"/>
    <w:rsid w:val="00120E88"/>
    <w:rsid w:val="00122674"/>
    <w:rsid w:val="00124017"/>
    <w:rsid w:val="001242FF"/>
    <w:rsid w:val="00125177"/>
    <w:rsid w:val="00125F43"/>
    <w:rsid w:val="00126281"/>
    <w:rsid w:val="00126F53"/>
    <w:rsid w:val="0012779E"/>
    <w:rsid w:val="00130444"/>
    <w:rsid w:val="00131CDB"/>
    <w:rsid w:val="001324E8"/>
    <w:rsid w:val="00133479"/>
    <w:rsid w:val="001341C9"/>
    <w:rsid w:val="001346F8"/>
    <w:rsid w:val="00134C1E"/>
    <w:rsid w:val="00134F53"/>
    <w:rsid w:val="001369BF"/>
    <w:rsid w:val="0013729E"/>
    <w:rsid w:val="00137774"/>
    <w:rsid w:val="00142062"/>
    <w:rsid w:val="00143668"/>
    <w:rsid w:val="0014378F"/>
    <w:rsid w:val="0014396C"/>
    <w:rsid w:val="001442D7"/>
    <w:rsid w:val="00145649"/>
    <w:rsid w:val="0014590A"/>
    <w:rsid w:val="00146A0D"/>
    <w:rsid w:val="00147FF2"/>
    <w:rsid w:val="0015055E"/>
    <w:rsid w:val="0015078D"/>
    <w:rsid w:val="00151CFD"/>
    <w:rsid w:val="00151DD6"/>
    <w:rsid w:val="00152B03"/>
    <w:rsid w:val="0015399A"/>
    <w:rsid w:val="00154E32"/>
    <w:rsid w:val="00154E93"/>
    <w:rsid w:val="0015522B"/>
    <w:rsid w:val="00155913"/>
    <w:rsid w:val="00155DC3"/>
    <w:rsid w:val="00156BE3"/>
    <w:rsid w:val="00157AE4"/>
    <w:rsid w:val="00160650"/>
    <w:rsid w:val="00161DCC"/>
    <w:rsid w:val="0016297C"/>
    <w:rsid w:val="00163428"/>
    <w:rsid w:val="00163539"/>
    <w:rsid w:val="00163EF8"/>
    <w:rsid w:val="001646AB"/>
    <w:rsid w:val="001649BF"/>
    <w:rsid w:val="00165B57"/>
    <w:rsid w:val="00167D5C"/>
    <w:rsid w:val="0016DE5E"/>
    <w:rsid w:val="001707AF"/>
    <w:rsid w:val="00170EAD"/>
    <w:rsid w:val="001726D3"/>
    <w:rsid w:val="00172B11"/>
    <w:rsid w:val="0017488E"/>
    <w:rsid w:val="00175541"/>
    <w:rsid w:val="00175579"/>
    <w:rsid w:val="00175A9A"/>
    <w:rsid w:val="00175AC6"/>
    <w:rsid w:val="00176CFB"/>
    <w:rsid w:val="0017704B"/>
    <w:rsid w:val="001779CB"/>
    <w:rsid w:val="00177B8D"/>
    <w:rsid w:val="001802E3"/>
    <w:rsid w:val="00181125"/>
    <w:rsid w:val="0018183A"/>
    <w:rsid w:val="00181C32"/>
    <w:rsid w:val="00181E7B"/>
    <w:rsid w:val="00181EBC"/>
    <w:rsid w:val="0018223B"/>
    <w:rsid w:val="0018295C"/>
    <w:rsid w:val="00182C6F"/>
    <w:rsid w:val="001832E2"/>
    <w:rsid w:val="00183425"/>
    <w:rsid w:val="001838D1"/>
    <w:rsid w:val="0018426D"/>
    <w:rsid w:val="001860DC"/>
    <w:rsid w:val="001921D3"/>
    <w:rsid w:val="001927E4"/>
    <w:rsid w:val="00192CD0"/>
    <w:rsid w:val="00192D8E"/>
    <w:rsid w:val="0019332B"/>
    <w:rsid w:val="0019457B"/>
    <w:rsid w:val="00195BB1"/>
    <w:rsid w:val="00196F2F"/>
    <w:rsid w:val="0019716B"/>
    <w:rsid w:val="001A10C6"/>
    <w:rsid w:val="001A3ADB"/>
    <w:rsid w:val="001A3C2F"/>
    <w:rsid w:val="001A4C0F"/>
    <w:rsid w:val="001A4F04"/>
    <w:rsid w:val="001A53F5"/>
    <w:rsid w:val="001A585C"/>
    <w:rsid w:val="001B204F"/>
    <w:rsid w:val="001B225D"/>
    <w:rsid w:val="001B3D38"/>
    <w:rsid w:val="001B527A"/>
    <w:rsid w:val="001B52D2"/>
    <w:rsid w:val="001B541C"/>
    <w:rsid w:val="001B6394"/>
    <w:rsid w:val="001B748D"/>
    <w:rsid w:val="001B78C0"/>
    <w:rsid w:val="001B7F42"/>
    <w:rsid w:val="001C0596"/>
    <w:rsid w:val="001C2698"/>
    <w:rsid w:val="001C458A"/>
    <w:rsid w:val="001C60C1"/>
    <w:rsid w:val="001C6E36"/>
    <w:rsid w:val="001C7554"/>
    <w:rsid w:val="001D0D5F"/>
    <w:rsid w:val="001D0EAE"/>
    <w:rsid w:val="001D1347"/>
    <w:rsid w:val="001D503D"/>
    <w:rsid w:val="001D529B"/>
    <w:rsid w:val="001D5592"/>
    <w:rsid w:val="001D5A39"/>
    <w:rsid w:val="001D5B4E"/>
    <w:rsid w:val="001D7697"/>
    <w:rsid w:val="001D79F8"/>
    <w:rsid w:val="001E13B4"/>
    <w:rsid w:val="001E180A"/>
    <w:rsid w:val="001E1841"/>
    <w:rsid w:val="001E29AB"/>
    <w:rsid w:val="001E2F70"/>
    <w:rsid w:val="001E3091"/>
    <w:rsid w:val="001E4A1C"/>
    <w:rsid w:val="001E604D"/>
    <w:rsid w:val="001F0A7A"/>
    <w:rsid w:val="001F0FA5"/>
    <w:rsid w:val="001F1319"/>
    <w:rsid w:val="001F1485"/>
    <w:rsid w:val="001F366D"/>
    <w:rsid w:val="001F4EFF"/>
    <w:rsid w:val="001F50CC"/>
    <w:rsid w:val="001F59A2"/>
    <w:rsid w:val="001F6798"/>
    <w:rsid w:val="001F6986"/>
    <w:rsid w:val="00200710"/>
    <w:rsid w:val="002027B4"/>
    <w:rsid w:val="002029B0"/>
    <w:rsid w:val="002052BD"/>
    <w:rsid w:val="002054C7"/>
    <w:rsid w:val="002064B2"/>
    <w:rsid w:val="00206D15"/>
    <w:rsid w:val="00207359"/>
    <w:rsid w:val="00207883"/>
    <w:rsid w:val="00207A09"/>
    <w:rsid w:val="00211AA8"/>
    <w:rsid w:val="00211C15"/>
    <w:rsid w:val="00215769"/>
    <w:rsid w:val="00215BA8"/>
    <w:rsid w:val="002164E2"/>
    <w:rsid w:val="00220046"/>
    <w:rsid w:val="002201DB"/>
    <w:rsid w:val="00220E0C"/>
    <w:rsid w:val="00221493"/>
    <w:rsid w:val="00223151"/>
    <w:rsid w:val="0022315D"/>
    <w:rsid w:val="00223C1B"/>
    <w:rsid w:val="002243CA"/>
    <w:rsid w:val="00225419"/>
    <w:rsid w:val="00226BD7"/>
    <w:rsid w:val="002277C6"/>
    <w:rsid w:val="002279B1"/>
    <w:rsid w:val="002315FD"/>
    <w:rsid w:val="00231E51"/>
    <w:rsid w:val="00233F8F"/>
    <w:rsid w:val="00234215"/>
    <w:rsid w:val="00234716"/>
    <w:rsid w:val="00234735"/>
    <w:rsid w:val="002351B7"/>
    <w:rsid w:val="00235980"/>
    <w:rsid w:val="0023728A"/>
    <w:rsid w:val="0024046E"/>
    <w:rsid w:val="002405C5"/>
    <w:rsid w:val="00240AC9"/>
    <w:rsid w:val="002412ED"/>
    <w:rsid w:val="002417E1"/>
    <w:rsid w:val="00241B39"/>
    <w:rsid w:val="00241EE9"/>
    <w:rsid w:val="002432B3"/>
    <w:rsid w:val="002433F2"/>
    <w:rsid w:val="00243859"/>
    <w:rsid w:val="002439CF"/>
    <w:rsid w:val="00244F2D"/>
    <w:rsid w:val="002467EC"/>
    <w:rsid w:val="00250147"/>
    <w:rsid w:val="0025125A"/>
    <w:rsid w:val="00251585"/>
    <w:rsid w:val="00252A58"/>
    <w:rsid w:val="0025304F"/>
    <w:rsid w:val="002537D9"/>
    <w:rsid w:val="0025584B"/>
    <w:rsid w:val="002573BD"/>
    <w:rsid w:val="00257685"/>
    <w:rsid w:val="00257B33"/>
    <w:rsid w:val="00257CD6"/>
    <w:rsid w:val="00257F38"/>
    <w:rsid w:val="002634CC"/>
    <w:rsid w:val="00263E6A"/>
    <w:rsid w:val="00264240"/>
    <w:rsid w:val="00264B18"/>
    <w:rsid w:val="00264D2A"/>
    <w:rsid w:val="0026553D"/>
    <w:rsid w:val="00266795"/>
    <w:rsid w:val="00266F13"/>
    <w:rsid w:val="00267733"/>
    <w:rsid w:val="00271288"/>
    <w:rsid w:val="00271E09"/>
    <w:rsid w:val="0027251C"/>
    <w:rsid w:val="002750EB"/>
    <w:rsid w:val="002756D2"/>
    <w:rsid w:val="00277C7B"/>
    <w:rsid w:val="00277DA2"/>
    <w:rsid w:val="00281D43"/>
    <w:rsid w:val="00281E0F"/>
    <w:rsid w:val="00281EF0"/>
    <w:rsid w:val="0028355C"/>
    <w:rsid w:val="00284AF5"/>
    <w:rsid w:val="0028520F"/>
    <w:rsid w:val="002869DE"/>
    <w:rsid w:val="00290678"/>
    <w:rsid w:val="00290D83"/>
    <w:rsid w:val="002929B6"/>
    <w:rsid w:val="00292F01"/>
    <w:rsid w:val="00292FD3"/>
    <w:rsid w:val="00293580"/>
    <w:rsid w:val="00293FCF"/>
    <w:rsid w:val="00295939"/>
    <w:rsid w:val="0029643D"/>
    <w:rsid w:val="00296A99"/>
    <w:rsid w:val="00296B2C"/>
    <w:rsid w:val="002A0453"/>
    <w:rsid w:val="002A0607"/>
    <w:rsid w:val="002A1B08"/>
    <w:rsid w:val="002A1EFB"/>
    <w:rsid w:val="002A2160"/>
    <w:rsid w:val="002A2617"/>
    <w:rsid w:val="002A26AF"/>
    <w:rsid w:val="002A4368"/>
    <w:rsid w:val="002A4448"/>
    <w:rsid w:val="002A4E3A"/>
    <w:rsid w:val="002A51C0"/>
    <w:rsid w:val="002A5420"/>
    <w:rsid w:val="002A6AAB"/>
    <w:rsid w:val="002A774A"/>
    <w:rsid w:val="002B0D65"/>
    <w:rsid w:val="002B0EF7"/>
    <w:rsid w:val="002B2E12"/>
    <w:rsid w:val="002B3773"/>
    <w:rsid w:val="002B3AA9"/>
    <w:rsid w:val="002B4948"/>
    <w:rsid w:val="002B582D"/>
    <w:rsid w:val="002B6746"/>
    <w:rsid w:val="002B731C"/>
    <w:rsid w:val="002C0FC7"/>
    <w:rsid w:val="002C2843"/>
    <w:rsid w:val="002C31CC"/>
    <w:rsid w:val="002C32C2"/>
    <w:rsid w:val="002C41D0"/>
    <w:rsid w:val="002C48D6"/>
    <w:rsid w:val="002C4D6E"/>
    <w:rsid w:val="002C5306"/>
    <w:rsid w:val="002C7719"/>
    <w:rsid w:val="002D039F"/>
    <w:rsid w:val="002D24ED"/>
    <w:rsid w:val="002D28A6"/>
    <w:rsid w:val="002D3083"/>
    <w:rsid w:val="002D39D2"/>
    <w:rsid w:val="002D3EB6"/>
    <w:rsid w:val="002D3EB8"/>
    <w:rsid w:val="002D401D"/>
    <w:rsid w:val="002D52EC"/>
    <w:rsid w:val="002D6A12"/>
    <w:rsid w:val="002D6C15"/>
    <w:rsid w:val="002D6CE2"/>
    <w:rsid w:val="002D6F27"/>
    <w:rsid w:val="002D70D9"/>
    <w:rsid w:val="002D7AF1"/>
    <w:rsid w:val="002D7E85"/>
    <w:rsid w:val="002E0A87"/>
    <w:rsid w:val="002E0EDA"/>
    <w:rsid w:val="002E2177"/>
    <w:rsid w:val="002E217F"/>
    <w:rsid w:val="002E27A4"/>
    <w:rsid w:val="002E27B8"/>
    <w:rsid w:val="002E4D34"/>
    <w:rsid w:val="002E7341"/>
    <w:rsid w:val="002F1FB7"/>
    <w:rsid w:val="002F229A"/>
    <w:rsid w:val="002F2682"/>
    <w:rsid w:val="002F2A99"/>
    <w:rsid w:val="002F3F75"/>
    <w:rsid w:val="002F3F7D"/>
    <w:rsid w:val="002F4E01"/>
    <w:rsid w:val="002F52A1"/>
    <w:rsid w:val="003000B8"/>
    <w:rsid w:val="003020CE"/>
    <w:rsid w:val="00302CFB"/>
    <w:rsid w:val="00302E57"/>
    <w:rsid w:val="0030347C"/>
    <w:rsid w:val="00304696"/>
    <w:rsid w:val="00305056"/>
    <w:rsid w:val="00305F4F"/>
    <w:rsid w:val="00307FE7"/>
    <w:rsid w:val="0031044E"/>
    <w:rsid w:val="00311B96"/>
    <w:rsid w:val="003125BD"/>
    <w:rsid w:val="00312C5D"/>
    <w:rsid w:val="00312ECD"/>
    <w:rsid w:val="003133D5"/>
    <w:rsid w:val="00314D91"/>
    <w:rsid w:val="0031627A"/>
    <w:rsid w:val="00316591"/>
    <w:rsid w:val="003176E3"/>
    <w:rsid w:val="00317837"/>
    <w:rsid w:val="00320E3B"/>
    <w:rsid w:val="00322858"/>
    <w:rsid w:val="00323FA7"/>
    <w:rsid w:val="00325397"/>
    <w:rsid w:val="00325888"/>
    <w:rsid w:val="00325A1E"/>
    <w:rsid w:val="00325B74"/>
    <w:rsid w:val="00331FAC"/>
    <w:rsid w:val="00333CCF"/>
    <w:rsid w:val="00333FBF"/>
    <w:rsid w:val="003341EE"/>
    <w:rsid w:val="00334571"/>
    <w:rsid w:val="00334D5B"/>
    <w:rsid w:val="00335ED8"/>
    <w:rsid w:val="00335FE9"/>
    <w:rsid w:val="0033610A"/>
    <w:rsid w:val="0033649F"/>
    <w:rsid w:val="00336708"/>
    <w:rsid w:val="00337BA5"/>
    <w:rsid w:val="00341656"/>
    <w:rsid w:val="00341953"/>
    <w:rsid w:val="00341F2F"/>
    <w:rsid w:val="003432F4"/>
    <w:rsid w:val="00343A6F"/>
    <w:rsid w:val="00343D36"/>
    <w:rsid w:val="00344196"/>
    <w:rsid w:val="00344242"/>
    <w:rsid w:val="0034465B"/>
    <w:rsid w:val="00344682"/>
    <w:rsid w:val="00344B08"/>
    <w:rsid w:val="00344B91"/>
    <w:rsid w:val="00344D48"/>
    <w:rsid w:val="00344E40"/>
    <w:rsid w:val="003451C1"/>
    <w:rsid w:val="003456A2"/>
    <w:rsid w:val="00345D32"/>
    <w:rsid w:val="00346242"/>
    <w:rsid w:val="003471DE"/>
    <w:rsid w:val="003474B0"/>
    <w:rsid w:val="00347AC7"/>
    <w:rsid w:val="00350610"/>
    <w:rsid w:val="00352711"/>
    <w:rsid w:val="00352B46"/>
    <w:rsid w:val="00352E2F"/>
    <w:rsid w:val="00354708"/>
    <w:rsid w:val="00354B7D"/>
    <w:rsid w:val="00356932"/>
    <w:rsid w:val="00356B2C"/>
    <w:rsid w:val="0035728C"/>
    <w:rsid w:val="00357487"/>
    <w:rsid w:val="0035783F"/>
    <w:rsid w:val="00357B19"/>
    <w:rsid w:val="00361C06"/>
    <w:rsid w:val="00361D54"/>
    <w:rsid w:val="00362C3F"/>
    <w:rsid w:val="00363A48"/>
    <w:rsid w:val="00363A7D"/>
    <w:rsid w:val="00363C46"/>
    <w:rsid w:val="00363D4E"/>
    <w:rsid w:val="00364974"/>
    <w:rsid w:val="00365FB8"/>
    <w:rsid w:val="00367DCF"/>
    <w:rsid w:val="0037153E"/>
    <w:rsid w:val="00371844"/>
    <w:rsid w:val="003728C2"/>
    <w:rsid w:val="00373181"/>
    <w:rsid w:val="0037417B"/>
    <w:rsid w:val="003742D0"/>
    <w:rsid w:val="003749C6"/>
    <w:rsid w:val="00374A74"/>
    <w:rsid w:val="00374D63"/>
    <w:rsid w:val="00374FED"/>
    <w:rsid w:val="0037518E"/>
    <w:rsid w:val="00375D43"/>
    <w:rsid w:val="00377615"/>
    <w:rsid w:val="0038021A"/>
    <w:rsid w:val="00382049"/>
    <w:rsid w:val="00383133"/>
    <w:rsid w:val="003834EC"/>
    <w:rsid w:val="003842C9"/>
    <w:rsid w:val="003857B7"/>
    <w:rsid w:val="00386337"/>
    <w:rsid w:val="00386429"/>
    <w:rsid w:val="00391019"/>
    <w:rsid w:val="0039188A"/>
    <w:rsid w:val="00392BAF"/>
    <w:rsid w:val="00393009"/>
    <w:rsid w:val="003935C2"/>
    <w:rsid w:val="00394757"/>
    <w:rsid w:val="00394C5C"/>
    <w:rsid w:val="00394FE9"/>
    <w:rsid w:val="0039524C"/>
    <w:rsid w:val="00395496"/>
    <w:rsid w:val="00395B54"/>
    <w:rsid w:val="00395F98"/>
    <w:rsid w:val="00397CFE"/>
    <w:rsid w:val="003A0CB9"/>
    <w:rsid w:val="003A12C5"/>
    <w:rsid w:val="003A1D6F"/>
    <w:rsid w:val="003A2E7E"/>
    <w:rsid w:val="003A3938"/>
    <w:rsid w:val="003A3A2A"/>
    <w:rsid w:val="003A3EEF"/>
    <w:rsid w:val="003A4065"/>
    <w:rsid w:val="003A5624"/>
    <w:rsid w:val="003A5D94"/>
    <w:rsid w:val="003A5F12"/>
    <w:rsid w:val="003A66EC"/>
    <w:rsid w:val="003A7185"/>
    <w:rsid w:val="003A74B8"/>
    <w:rsid w:val="003A74F8"/>
    <w:rsid w:val="003B066B"/>
    <w:rsid w:val="003B0C47"/>
    <w:rsid w:val="003B102A"/>
    <w:rsid w:val="003B3610"/>
    <w:rsid w:val="003B367B"/>
    <w:rsid w:val="003B39AC"/>
    <w:rsid w:val="003B412F"/>
    <w:rsid w:val="003B45D4"/>
    <w:rsid w:val="003B5F01"/>
    <w:rsid w:val="003B5FA2"/>
    <w:rsid w:val="003B6ADC"/>
    <w:rsid w:val="003B6D1A"/>
    <w:rsid w:val="003C086B"/>
    <w:rsid w:val="003C0F2A"/>
    <w:rsid w:val="003C11FF"/>
    <w:rsid w:val="003C143D"/>
    <w:rsid w:val="003C1558"/>
    <w:rsid w:val="003C1C36"/>
    <w:rsid w:val="003C1F3F"/>
    <w:rsid w:val="003C372A"/>
    <w:rsid w:val="003C40F8"/>
    <w:rsid w:val="003C4ABA"/>
    <w:rsid w:val="003C5138"/>
    <w:rsid w:val="003C6419"/>
    <w:rsid w:val="003C65E7"/>
    <w:rsid w:val="003C7C26"/>
    <w:rsid w:val="003C7D4D"/>
    <w:rsid w:val="003D00D4"/>
    <w:rsid w:val="003D043B"/>
    <w:rsid w:val="003D1390"/>
    <w:rsid w:val="003D1763"/>
    <w:rsid w:val="003D20FC"/>
    <w:rsid w:val="003D2A23"/>
    <w:rsid w:val="003D2D67"/>
    <w:rsid w:val="003D4FDB"/>
    <w:rsid w:val="003D6656"/>
    <w:rsid w:val="003D6EF1"/>
    <w:rsid w:val="003D7186"/>
    <w:rsid w:val="003E0308"/>
    <w:rsid w:val="003E0742"/>
    <w:rsid w:val="003E0B88"/>
    <w:rsid w:val="003E111F"/>
    <w:rsid w:val="003E296E"/>
    <w:rsid w:val="003E2B94"/>
    <w:rsid w:val="003E2D8A"/>
    <w:rsid w:val="003E310A"/>
    <w:rsid w:val="003E40AA"/>
    <w:rsid w:val="003E4970"/>
    <w:rsid w:val="003E5CAA"/>
    <w:rsid w:val="003E63C6"/>
    <w:rsid w:val="003E6CAC"/>
    <w:rsid w:val="003E6EB7"/>
    <w:rsid w:val="003F00C4"/>
    <w:rsid w:val="003F0AD3"/>
    <w:rsid w:val="003F25F2"/>
    <w:rsid w:val="003F38EB"/>
    <w:rsid w:val="003F4E19"/>
    <w:rsid w:val="003F7BED"/>
    <w:rsid w:val="003F7E70"/>
    <w:rsid w:val="004004A5"/>
    <w:rsid w:val="00403178"/>
    <w:rsid w:val="0040373D"/>
    <w:rsid w:val="00404A52"/>
    <w:rsid w:val="00405263"/>
    <w:rsid w:val="00405583"/>
    <w:rsid w:val="004063B5"/>
    <w:rsid w:val="00406938"/>
    <w:rsid w:val="00406BC7"/>
    <w:rsid w:val="00407433"/>
    <w:rsid w:val="0040792B"/>
    <w:rsid w:val="004101E4"/>
    <w:rsid w:val="004138CB"/>
    <w:rsid w:val="0041540C"/>
    <w:rsid w:val="00415BB3"/>
    <w:rsid w:val="004166CE"/>
    <w:rsid w:val="004200AB"/>
    <w:rsid w:val="0042125C"/>
    <w:rsid w:val="00423464"/>
    <w:rsid w:val="00423F50"/>
    <w:rsid w:val="004248A1"/>
    <w:rsid w:val="004248BD"/>
    <w:rsid w:val="0043049E"/>
    <w:rsid w:val="00431122"/>
    <w:rsid w:val="0043147E"/>
    <w:rsid w:val="00431B25"/>
    <w:rsid w:val="004325A6"/>
    <w:rsid w:val="0043581A"/>
    <w:rsid w:val="00436045"/>
    <w:rsid w:val="00436EF5"/>
    <w:rsid w:val="0044067A"/>
    <w:rsid w:val="00442CC3"/>
    <w:rsid w:val="00444FC7"/>
    <w:rsid w:val="00445ACF"/>
    <w:rsid w:val="00446C7E"/>
    <w:rsid w:val="004473D1"/>
    <w:rsid w:val="00447ADB"/>
    <w:rsid w:val="00452493"/>
    <w:rsid w:val="004531C1"/>
    <w:rsid w:val="004533CD"/>
    <w:rsid w:val="004538DB"/>
    <w:rsid w:val="004543DD"/>
    <w:rsid w:val="0045707F"/>
    <w:rsid w:val="00457174"/>
    <w:rsid w:val="004573B7"/>
    <w:rsid w:val="00460160"/>
    <w:rsid w:val="00460223"/>
    <w:rsid w:val="00460ACC"/>
    <w:rsid w:val="00460B1E"/>
    <w:rsid w:val="004615D3"/>
    <w:rsid w:val="00461D6B"/>
    <w:rsid w:val="004633BA"/>
    <w:rsid w:val="00465617"/>
    <w:rsid w:val="00465E2B"/>
    <w:rsid w:val="00466EF2"/>
    <w:rsid w:val="004675A4"/>
    <w:rsid w:val="00471234"/>
    <w:rsid w:val="00471666"/>
    <w:rsid w:val="00471DFA"/>
    <w:rsid w:val="004737FC"/>
    <w:rsid w:val="004753C4"/>
    <w:rsid w:val="00475DC1"/>
    <w:rsid w:val="00476BC2"/>
    <w:rsid w:val="0048055F"/>
    <w:rsid w:val="004808D0"/>
    <w:rsid w:val="00481157"/>
    <w:rsid w:val="0048210A"/>
    <w:rsid w:val="00482A53"/>
    <w:rsid w:val="00482EF5"/>
    <w:rsid w:val="00483C56"/>
    <w:rsid w:val="00483F76"/>
    <w:rsid w:val="004872A4"/>
    <w:rsid w:val="00490DB2"/>
    <w:rsid w:val="00491670"/>
    <w:rsid w:val="0049244D"/>
    <w:rsid w:val="0049425D"/>
    <w:rsid w:val="004942C6"/>
    <w:rsid w:val="0049533B"/>
    <w:rsid w:val="004957F8"/>
    <w:rsid w:val="00496335"/>
    <w:rsid w:val="0049643C"/>
    <w:rsid w:val="004A040C"/>
    <w:rsid w:val="004A0C22"/>
    <w:rsid w:val="004A0C48"/>
    <w:rsid w:val="004A371B"/>
    <w:rsid w:val="004A6D3A"/>
    <w:rsid w:val="004A7AA0"/>
    <w:rsid w:val="004A7B56"/>
    <w:rsid w:val="004A7D6D"/>
    <w:rsid w:val="004B04B2"/>
    <w:rsid w:val="004B050D"/>
    <w:rsid w:val="004B1232"/>
    <w:rsid w:val="004B20F9"/>
    <w:rsid w:val="004B26AD"/>
    <w:rsid w:val="004B34CD"/>
    <w:rsid w:val="004B35B7"/>
    <w:rsid w:val="004B39C3"/>
    <w:rsid w:val="004B3A53"/>
    <w:rsid w:val="004B41C8"/>
    <w:rsid w:val="004B41F0"/>
    <w:rsid w:val="004B43B1"/>
    <w:rsid w:val="004B479E"/>
    <w:rsid w:val="004B4EBF"/>
    <w:rsid w:val="004B5F93"/>
    <w:rsid w:val="004B6209"/>
    <w:rsid w:val="004B72CA"/>
    <w:rsid w:val="004B79B6"/>
    <w:rsid w:val="004B7AB3"/>
    <w:rsid w:val="004C1A97"/>
    <w:rsid w:val="004C1DC2"/>
    <w:rsid w:val="004C263D"/>
    <w:rsid w:val="004C27AA"/>
    <w:rsid w:val="004C379C"/>
    <w:rsid w:val="004C52B1"/>
    <w:rsid w:val="004C6079"/>
    <w:rsid w:val="004C6F1A"/>
    <w:rsid w:val="004D1492"/>
    <w:rsid w:val="004D226E"/>
    <w:rsid w:val="004D2270"/>
    <w:rsid w:val="004D3E10"/>
    <w:rsid w:val="004D3E99"/>
    <w:rsid w:val="004D456F"/>
    <w:rsid w:val="004D5049"/>
    <w:rsid w:val="004D5385"/>
    <w:rsid w:val="004D5BDE"/>
    <w:rsid w:val="004D5CE0"/>
    <w:rsid w:val="004D5D9E"/>
    <w:rsid w:val="004D7893"/>
    <w:rsid w:val="004E050C"/>
    <w:rsid w:val="004E126C"/>
    <w:rsid w:val="004E2007"/>
    <w:rsid w:val="004E3922"/>
    <w:rsid w:val="004E4D0B"/>
    <w:rsid w:val="004E5B3D"/>
    <w:rsid w:val="004E5C03"/>
    <w:rsid w:val="004E668E"/>
    <w:rsid w:val="004E6767"/>
    <w:rsid w:val="004E7F07"/>
    <w:rsid w:val="004F04BE"/>
    <w:rsid w:val="004F0744"/>
    <w:rsid w:val="004F1D20"/>
    <w:rsid w:val="004F224B"/>
    <w:rsid w:val="004F4D8C"/>
    <w:rsid w:val="004F4E43"/>
    <w:rsid w:val="004F5CE7"/>
    <w:rsid w:val="00500B9F"/>
    <w:rsid w:val="00503E7B"/>
    <w:rsid w:val="005062B9"/>
    <w:rsid w:val="005065B4"/>
    <w:rsid w:val="00506881"/>
    <w:rsid w:val="00510332"/>
    <w:rsid w:val="00510521"/>
    <w:rsid w:val="00510576"/>
    <w:rsid w:val="00511C82"/>
    <w:rsid w:val="00511E00"/>
    <w:rsid w:val="00513C11"/>
    <w:rsid w:val="00517153"/>
    <w:rsid w:val="00517921"/>
    <w:rsid w:val="00517AA2"/>
    <w:rsid w:val="00517D22"/>
    <w:rsid w:val="005215B8"/>
    <w:rsid w:val="005227B6"/>
    <w:rsid w:val="0052420C"/>
    <w:rsid w:val="00525ACF"/>
    <w:rsid w:val="005265F7"/>
    <w:rsid w:val="00530B59"/>
    <w:rsid w:val="0053273B"/>
    <w:rsid w:val="0053373B"/>
    <w:rsid w:val="005351E3"/>
    <w:rsid w:val="00535658"/>
    <w:rsid w:val="00535AD7"/>
    <w:rsid w:val="00535EC4"/>
    <w:rsid w:val="00537C91"/>
    <w:rsid w:val="0054001C"/>
    <w:rsid w:val="00541020"/>
    <w:rsid w:val="00542E97"/>
    <w:rsid w:val="00543982"/>
    <w:rsid w:val="00543A22"/>
    <w:rsid w:val="0054429B"/>
    <w:rsid w:val="005446F2"/>
    <w:rsid w:val="00545940"/>
    <w:rsid w:val="00546662"/>
    <w:rsid w:val="00546A7F"/>
    <w:rsid w:val="00547415"/>
    <w:rsid w:val="00547FFB"/>
    <w:rsid w:val="005500BD"/>
    <w:rsid w:val="00550AED"/>
    <w:rsid w:val="00550BFF"/>
    <w:rsid w:val="00551135"/>
    <w:rsid w:val="00551E3B"/>
    <w:rsid w:val="0055217C"/>
    <w:rsid w:val="00552915"/>
    <w:rsid w:val="00552A09"/>
    <w:rsid w:val="00552A83"/>
    <w:rsid w:val="0055325C"/>
    <w:rsid w:val="00554848"/>
    <w:rsid w:val="00556B6D"/>
    <w:rsid w:val="0055729B"/>
    <w:rsid w:val="00560643"/>
    <w:rsid w:val="00560A61"/>
    <w:rsid w:val="00561340"/>
    <w:rsid w:val="005629FC"/>
    <w:rsid w:val="00562EA5"/>
    <w:rsid w:val="00563069"/>
    <w:rsid w:val="005633F9"/>
    <w:rsid w:val="00565302"/>
    <w:rsid w:val="005659D1"/>
    <w:rsid w:val="005678F1"/>
    <w:rsid w:val="00570612"/>
    <w:rsid w:val="0057184C"/>
    <w:rsid w:val="00571FB0"/>
    <w:rsid w:val="00572B24"/>
    <w:rsid w:val="00574926"/>
    <w:rsid w:val="00575253"/>
    <w:rsid w:val="00575BBD"/>
    <w:rsid w:val="00576A52"/>
    <w:rsid w:val="00576D2E"/>
    <w:rsid w:val="0058002B"/>
    <w:rsid w:val="005804AC"/>
    <w:rsid w:val="005807B0"/>
    <w:rsid w:val="005840E5"/>
    <w:rsid w:val="00585305"/>
    <w:rsid w:val="00585B0A"/>
    <w:rsid w:val="005861D2"/>
    <w:rsid w:val="00586A0C"/>
    <w:rsid w:val="0058733E"/>
    <w:rsid w:val="00587B64"/>
    <w:rsid w:val="00587C69"/>
    <w:rsid w:val="005904F0"/>
    <w:rsid w:val="00591582"/>
    <w:rsid w:val="00591B37"/>
    <w:rsid w:val="00592888"/>
    <w:rsid w:val="00592E3C"/>
    <w:rsid w:val="00594CE8"/>
    <w:rsid w:val="005955A7"/>
    <w:rsid w:val="005957C5"/>
    <w:rsid w:val="005959D0"/>
    <w:rsid w:val="00597054"/>
    <w:rsid w:val="00597E39"/>
    <w:rsid w:val="005A011C"/>
    <w:rsid w:val="005A012E"/>
    <w:rsid w:val="005A1262"/>
    <w:rsid w:val="005A256C"/>
    <w:rsid w:val="005A2CC7"/>
    <w:rsid w:val="005A2CD8"/>
    <w:rsid w:val="005A2EEF"/>
    <w:rsid w:val="005A3C00"/>
    <w:rsid w:val="005A4338"/>
    <w:rsid w:val="005A509C"/>
    <w:rsid w:val="005A553E"/>
    <w:rsid w:val="005A5B3D"/>
    <w:rsid w:val="005A5FAA"/>
    <w:rsid w:val="005A6027"/>
    <w:rsid w:val="005B009B"/>
    <w:rsid w:val="005B18DE"/>
    <w:rsid w:val="005B1A17"/>
    <w:rsid w:val="005B1A26"/>
    <w:rsid w:val="005B2D94"/>
    <w:rsid w:val="005B3015"/>
    <w:rsid w:val="005B3509"/>
    <w:rsid w:val="005B50FC"/>
    <w:rsid w:val="005B520A"/>
    <w:rsid w:val="005B64D7"/>
    <w:rsid w:val="005B6ACC"/>
    <w:rsid w:val="005C05E8"/>
    <w:rsid w:val="005C08F8"/>
    <w:rsid w:val="005C2463"/>
    <w:rsid w:val="005C2909"/>
    <w:rsid w:val="005C29EB"/>
    <w:rsid w:val="005C53F8"/>
    <w:rsid w:val="005C5693"/>
    <w:rsid w:val="005C588D"/>
    <w:rsid w:val="005C67E4"/>
    <w:rsid w:val="005C703E"/>
    <w:rsid w:val="005C7335"/>
    <w:rsid w:val="005C73A1"/>
    <w:rsid w:val="005C7D33"/>
    <w:rsid w:val="005D1309"/>
    <w:rsid w:val="005D1FF8"/>
    <w:rsid w:val="005D2F45"/>
    <w:rsid w:val="005D332E"/>
    <w:rsid w:val="005D4A32"/>
    <w:rsid w:val="005D4BD5"/>
    <w:rsid w:val="005D5829"/>
    <w:rsid w:val="005D5C05"/>
    <w:rsid w:val="005D65CB"/>
    <w:rsid w:val="005D7905"/>
    <w:rsid w:val="005E0428"/>
    <w:rsid w:val="005E06FF"/>
    <w:rsid w:val="005E2DC7"/>
    <w:rsid w:val="005E2E38"/>
    <w:rsid w:val="005E2F48"/>
    <w:rsid w:val="005E4CD6"/>
    <w:rsid w:val="005E6401"/>
    <w:rsid w:val="005E6A84"/>
    <w:rsid w:val="005E705E"/>
    <w:rsid w:val="005E72A7"/>
    <w:rsid w:val="005E7649"/>
    <w:rsid w:val="005E7B83"/>
    <w:rsid w:val="005F0047"/>
    <w:rsid w:val="005F0C77"/>
    <w:rsid w:val="005F0DE5"/>
    <w:rsid w:val="005F0E41"/>
    <w:rsid w:val="005F13D0"/>
    <w:rsid w:val="005F2CF0"/>
    <w:rsid w:val="005F323F"/>
    <w:rsid w:val="005F3688"/>
    <w:rsid w:val="005F3BB3"/>
    <w:rsid w:val="005F6435"/>
    <w:rsid w:val="005F64F5"/>
    <w:rsid w:val="005F728C"/>
    <w:rsid w:val="00602A82"/>
    <w:rsid w:val="00603190"/>
    <w:rsid w:val="00603A8D"/>
    <w:rsid w:val="00605D50"/>
    <w:rsid w:val="00606811"/>
    <w:rsid w:val="00606B4B"/>
    <w:rsid w:val="00607624"/>
    <w:rsid w:val="00607C05"/>
    <w:rsid w:val="00607DD1"/>
    <w:rsid w:val="00613037"/>
    <w:rsid w:val="006135CA"/>
    <w:rsid w:val="00613FBE"/>
    <w:rsid w:val="0061512D"/>
    <w:rsid w:val="00616202"/>
    <w:rsid w:val="00616497"/>
    <w:rsid w:val="00620899"/>
    <w:rsid w:val="00621CFF"/>
    <w:rsid w:val="00621D69"/>
    <w:rsid w:val="006224F9"/>
    <w:rsid w:val="00623107"/>
    <w:rsid w:val="00624CE6"/>
    <w:rsid w:val="00626FF4"/>
    <w:rsid w:val="00627FB1"/>
    <w:rsid w:val="00632EFD"/>
    <w:rsid w:val="00633166"/>
    <w:rsid w:val="006331C6"/>
    <w:rsid w:val="0063593C"/>
    <w:rsid w:val="00635EC0"/>
    <w:rsid w:val="00636937"/>
    <w:rsid w:val="00636B4B"/>
    <w:rsid w:val="00637448"/>
    <w:rsid w:val="00637B81"/>
    <w:rsid w:val="00640D7E"/>
    <w:rsid w:val="00642013"/>
    <w:rsid w:val="00643818"/>
    <w:rsid w:val="006442BB"/>
    <w:rsid w:val="0064433C"/>
    <w:rsid w:val="00644A65"/>
    <w:rsid w:val="00645EEE"/>
    <w:rsid w:val="00647393"/>
    <w:rsid w:val="00647551"/>
    <w:rsid w:val="00647DAA"/>
    <w:rsid w:val="00651050"/>
    <w:rsid w:val="00651FE5"/>
    <w:rsid w:val="006524B6"/>
    <w:rsid w:val="00652DF9"/>
    <w:rsid w:val="00653116"/>
    <w:rsid w:val="006540F7"/>
    <w:rsid w:val="006559B1"/>
    <w:rsid w:val="00655C86"/>
    <w:rsid w:val="0065616D"/>
    <w:rsid w:val="00656540"/>
    <w:rsid w:val="00657649"/>
    <w:rsid w:val="00657CFF"/>
    <w:rsid w:val="006605E7"/>
    <w:rsid w:val="00660EF7"/>
    <w:rsid w:val="00660FC8"/>
    <w:rsid w:val="00661A29"/>
    <w:rsid w:val="00661D12"/>
    <w:rsid w:val="0066239D"/>
    <w:rsid w:val="006625E3"/>
    <w:rsid w:val="00662910"/>
    <w:rsid w:val="0066342D"/>
    <w:rsid w:val="00663A21"/>
    <w:rsid w:val="00664987"/>
    <w:rsid w:val="006659EC"/>
    <w:rsid w:val="006661FE"/>
    <w:rsid w:val="00666F92"/>
    <w:rsid w:val="00670075"/>
    <w:rsid w:val="006719F9"/>
    <w:rsid w:val="00672ACD"/>
    <w:rsid w:val="00673260"/>
    <w:rsid w:val="006733D3"/>
    <w:rsid w:val="006734D7"/>
    <w:rsid w:val="00673DE4"/>
    <w:rsid w:val="00674102"/>
    <w:rsid w:val="00674818"/>
    <w:rsid w:val="00674903"/>
    <w:rsid w:val="00674CE2"/>
    <w:rsid w:val="006753D6"/>
    <w:rsid w:val="0067566A"/>
    <w:rsid w:val="006765D4"/>
    <w:rsid w:val="00676799"/>
    <w:rsid w:val="00676B32"/>
    <w:rsid w:val="00677ABF"/>
    <w:rsid w:val="00677E2A"/>
    <w:rsid w:val="0068046B"/>
    <w:rsid w:val="00680FEA"/>
    <w:rsid w:val="00681567"/>
    <w:rsid w:val="00681611"/>
    <w:rsid w:val="00681F2C"/>
    <w:rsid w:val="006823C2"/>
    <w:rsid w:val="0068262F"/>
    <w:rsid w:val="00682F27"/>
    <w:rsid w:val="00683DC5"/>
    <w:rsid w:val="00684159"/>
    <w:rsid w:val="00684433"/>
    <w:rsid w:val="006844DE"/>
    <w:rsid w:val="00685546"/>
    <w:rsid w:val="006864BC"/>
    <w:rsid w:val="00686A83"/>
    <w:rsid w:val="0068771F"/>
    <w:rsid w:val="006900E0"/>
    <w:rsid w:val="00690503"/>
    <w:rsid w:val="006911E9"/>
    <w:rsid w:val="00693B79"/>
    <w:rsid w:val="006945A8"/>
    <w:rsid w:val="006946B3"/>
    <w:rsid w:val="006959AC"/>
    <w:rsid w:val="00696521"/>
    <w:rsid w:val="00696812"/>
    <w:rsid w:val="00696F06"/>
    <w:rsid w:val="00697748"/>
    <w:rsid w:val="00697C43"/>
    <w:rsid w:val="00697E3A"/>
    <w:rsid w:val="006A00C6"/>
    <w:rsid w:val="006A0A10"/>
    <w:rsid w:val="006A0EA8"/>
    <w:rsid w:val="006A197E"/>
    <w:rsid w:val="006A1AF2"/>
    <w:rsid w:val="006A1F36"/>
    <w:rsid w:val="006A1F56"/>
    <w:rsid w:val="006A278A"/>
    <w:rsid w:val="006A2C6C"/>
    <w:rsid w:val="006A3752"/>
    <w:rsid w:val="006A408B"/>
    <w:rsid w:val="006A4386"/>
    <w:rsid w:val="006A5219"/>
    <w:rsid w:val="006A66A8"/>
    <w:rsid w:val="006A67A1"/>
    <w:rsid w:val="006B00F9"/>
    <w:rsid w:val="006B0676"/>
    <w:rsid w:val="006B0CEB"/>
    <w:rsid w:val="006B0F27"/>
    <w:rsid w:val="006B1F85"/>
    <w:rsid w:val="006B24C1"/>
    <w:rsid w:val="006B3635"/>
    <w:rsid w:val="006B4167"/>
    <w:rsid w:val="006B42F4"/>
    <w:rsid w:val="006B4300"/>
    <w:rsid w:val="006B4770"/>
    <w:rsid w:val="006B4863"/>
    <w:rsid w:val="006B4C0B"/>
    <w:rsid w:val="006B5270"/>
    <w:rsid w:val="006B5648"/>
    <w:rsid w:val="006B6B42"/>
    <w:rsid w:val="006B763F"/>
    <w:rsid w:val="006B7C7E"/>
    <w:rsid w:val="006C1394"/>
    <w:rsid w:val="006C16EF"/>
    <w:rsid w:val="006C28FC"/>
    <w:rsid w:val="006C2F95"/>
    <w:rsid w:val="006C3DA5"/>
    <w:rsid w:val="006C4AEB"/>
    <w:rsid w:val="006C5B63"/>
    <w:rsid w:val="006C685B"/>
    <w:rsid w:val="006C6A17"/>
    <w:rsid w:val="006C799A"/>
    <w:rsid w:val="006C7CB4"/>
    <w:rsid w:val="006D045D"/>
    <w:rsid w:val="006D51F0"/>
    <w:rsid w:val="006D6110"/>
    <w:rsid w:val="006D625C"/>
    <w:rsid w:val="006D63A4"/>
    <w:rsid w:val="006D65EA"/>
    <w:rsid w:val="006D6A4F"/>
    <w:rsid w:val="006D73E1"/>
    <w:rsid w:val="006D7DFA"/>
    <w:rsid w:val="006E173F"/>
    <w:rsid w:val="006E32EF"/>
    <w:rsid w:val="006E3D1B"/>
    <w:rsid w:val="006E5985"/>
    <w:rsid w:val="006E5C35"/>
    <w:rsid w:val="006F0386"/>
    <w:rsid w:val="006F079A"/>
    <w:rsid w:val="006F14BF"/>
    <w:rsid w:val="006F30B6"/>
    <w:rsid w:val="006F358C"/>
    <w:rsid w:val="006F3C14"/>
    <w:rsid w:val="006F5408"/>
    <w:rsid w:val="006F6079"/>
    <w:rsid w:val="006F60A4"/>
    <w:rsid w:val="006F724B"/>
    <w:rsid w:val="006F73F1"/>
    <w:rsid w:val="0070040E"/>
    <w:rsid w:val="007004FC"/>
    <w:rsid w:val="0070178B"/>
    <w:rsid w:val="00701869"/>
    <w:rsid w:val="0070228B"/>
    <w:rsid w:val="007028A0"/>
    <w:rsid w:val="00703505"/>
    <w:rsid w:val="00704358"/>
    <w:rsid w:val="0070624C"/>
    <w:rsid w:val="00706D2A"/>
    <w:rsid w:val="00707B14"/>
    <w:rsid w:val="0071031B"/>
    <w:rsid w:val="00710C72"/>
    <w:rsid w:val="00712929"/>
    <w:rsid w:val="0071323A"/>
    <w:rsid w:val="0071353E"/>
    <w:rsid w:val="00714132"/>
    <w:rsid w:val="00714521"/>
    <w:rsid w:val="0071674B"/>
    <w:rsid w:val="00716A64"/>
    <w:rsid w:val="00716ED3"/>
    <w:rsid w:val="0071796A"/>
    <w:rsid w:val="007206A9"/>
    <w:rsid w:val="00721036"/>
    <w:rsid w:val="00722983"/>
    <w:rsid w:val="0072325E"/>
    <w:rsid w:val="00724C38"/>
    <w:rsid w:val="00724E70"/>
    <w:rsid w:val="0072601A"/>
    <w:rsid w:val="00726A1A"/>
    <w:rsid w:val="0072701C"/>
    <w:rsid w:val="00727508"/>
    <w:rsid w:val="007275CA"/>
    <w:rsid w:val="00730189"/>
    <w:rsid w:val="00731A49"/>
    <w:rsid w:val="00733036"/>
    <w:rsid w:val="0073635E"/>
    <w:rsid w:val="00736E6F"/>
    <w:rsid w:val="00740250"/>
    <w:rsid w:val="0074216D"/>
    <w:rsid w:val="00742A6F"/>
    <w:rsid w:val="007444C1"/>
    <w:rsid w:val="00744571"/>
    <w:rsid w:val="00744A2D"/>
    <w:rsid w:val="00744C93"/>
    <w:rsid w:val="00746ACE"/>
    <w:rsid w:val="0074786A"/>
    <w:rsid w:val="007478CA"/>
    <w:rsid w:val="00750515"/>
    <w:rsid w:val="00750EBF"/>
    <w:rsid w:val="007513F5"/>
    <w:rsid w:val="00752EF9"/>
    <w:rsid w:val="00754363"/>
    <w:rsid w:val="00754B89"/>
    <w:rsid w:val="0075582A"/>
    <w:rsid w:val="00756F23"/>
    <w:rsid w:val="00757191"/>
    <w:rsid w:val="00760642"/>
    <w:rsid w:val="00760BF4"/>
    <w:rsid w:val="00760C45"/>
    <w:rsid w:val="00760F2F"/>
    <w:rsid w:val="00762045"/>
    <w:rsid w:val="007629DF"/>
    <w:rsid w:val="007633D6"/>
    <w:rsid w:val="00763F33"/>
    <w:rsid w:val="00763F3A"/>
    <w:rsid w:val="00764094"/>
    <w:rsid w:val="0076649B"/>
    <w:rsid w:val="007670D5"/>
    <w:rsid w:val="00767B8A"/>
    <w:rsid w:val="00767BF0"/>
    <w:rsid w:val="00771769"/>
    <w:rsid w:val="00772045"/>
    <w:rsid w:val="00777514"/>
    <w:rsid w:val="00777549"/>
    <w:rsid w:val="0077794D"/>
    <w:rsid w:val="007823C4"/>
    <w:rsid w:val="007840D2"/>
    <w:rsid w:val="00785F3A"/>
    <w:rsid w:val="0078610B"/>
    <w:rsid w:val="0078693D"/>
    <w:rsid w:val="00786AEB"/>
    <w:rsid w:val="0078742E"/>
    <w:rsid w:val="00787645"/>
    <w:rsid w:val="007903DC"/>
    <w:rsid w:val="00790C32"/>
    <w:rsid w:val="00793AFF"/>
    <w:rsid w:val="00793B88"/>
    <w:rsid w:val="007969CD"/>
    <w:rsid w:val="0079786A"/>
    <w:rsid w:val="00797F4F"/>
    <w:rsid w:val="007A17A9"/>
    <w:rsid w:val="007A4ACA"/>
    <w:rsid w:val="007A68D3"/>
    <w:rsid w:val="007A6B72"/>
    <w:rsid w:val="007A6CB2"/>
    <w:rsid w:val="007A70D2"/>
    <w:rsid w:val="007A7251"/>
    <w:rsid w:val="007B0A41"/>
    <w:rsid w:val="007B23F0"/>
    <w:rsid w:val="007B271D"/>
    <w:rsid w:val="007B2A00"/>
    <w:rsid w:val="007B32ED"/>
    <w:rsid w:val="007B6107"/>
    <w:rsid w:val="007B6C8D"/>
    <w:rsid w:val="007B6CCD"/>
    <w:rsid w:val="007B738F"/>
    <w:rsid w:val="007C0698"/>
    <w:rsid w:val="007C1506"/>
    <w:rsid w:val="007C2217"/>
    <w:rsid w:val="007C2603"/>
    <w:rsid w:val="007C291F"/>
    <w:rsid w:val="007C3CED"/>
    <w:rsid w:val="007C44B1"/>
    <w:rsid w:val="007C5811"/>
    <w:rsid w:val="007C6696"/>
    <w:rsid w:val="007C720F"/>
    <w:rsid w:val="007C72D9"/>
    <w:rsid w:val="007D0121"/>
    <w:rsid w:val="007D0CB1"/>
    <w:rsid w:val="007D12A4"/>
    <w:rsid w:val="007D2726"/>
    <w:rsid w:val="007D4C51"/>
    <w:rsid w:val="007D4E26"/>
    <w:rsid w:val="007D60DE"/>
    <w:rsid w:val="007D63D6"/>
    <w:rsid w:val="007D7AE4"/>
    <w:rsid w:val="007D7CDC"/>
    <w:rsid w:val="007D7D92"/>
    <w:rsid w:val="007E0B4D"/>
    <w:rsid w:val="007E0B98"/>
    <w:rsid w:val="007E0EE5"/>
    <w:rsid w:val="007E1149"/>
    <w:rsid w:val="007E1397"/>
    <w:rsid w:val="007E1464"/>
    <w:rsid w:val="007E216D"/>
    <w:rsid w:val="007E24B0"/>
    <w:rsid w:val="007E2ED4"/>
    <w:rsid w:val="007E2F78"/>
    <w:rsid w:val="007E3371"/>
    <w:rsid w:val="007E41E1"/>
    <w:rsid w:val="007E41F3"/>
    <w:rsid w:val="007E7977"/>
    <w:rsid w:val="007E7A4C"/>
    <w:rsid w:val="007E7CA7"/>
    <w:rsid w:val="007F3346"/>
    <w:rsid w:val="007F44C0"/>
    <w:rsid w:val="007F464B"/>
    <w:rsid w:val="007F556A"/>
    <w:rsid w:val="007F5960"/>
    <w:rsid w:val="007F5B8E"/>
    <w:rsid w:val="007F6E25"/>
    <w:rsid w:val="007F6ED5"/>
    <w:rsid w:val="007F727B"/>
    <w:rsid w:val="007F765D"/>
    <w:rsid w:val="007F7A8D"/>
    <w:rsid w:val="007F7AC0"/>
    <w:rsid w:val="00800968"/>
    <w:rsid w:val="00800E60"/>
    <w:rsid w:val="008010FB"/>
    <w:rsid w:val="00801605"/>
    <w:rsid w:val="008023BE"/>
    <w:rsid w:val="008035A1"/>
    <w:rsid w:val="008046DF"/>
    <w:rsid w:val="00804EEF"/>
    <w:rsid w:val="008056C7"/>
    <w:rsid w:val="00805798"/>
    <w:rsid w:val="008062E7"/>
    <w:rsid w:val="00806E9F"/>
    <w:rsid w:val="00807039"/>
    <w:rsid w:val="00807525"/>
    <w:rsid w:val="0081373D"/>
    <w:rsid w:val="008138F7"/>
    <w:rsid w:val="00816309"/>
    <w:rsid w:val="00816450"/>
    <w:rsid w:val="0081729A"/>
    <w:rsid w:val="00817590"/>
    <w:rsid w:val="008208A2"/>
    <w:rsid w:val="0082217D"/>
    <w:rsid w:val="00823644"/>
    <w:rsid w:val="00823C31"/>
    <w:rsid w:val="00824A12"/>
    <w:rsid w:val="0082585E"/>
    <w:rsid w:val="00825F9A"/>
    <w:rsid w:val="008270A2"/>
    <w:rsid w:val="00827319"/>
    <w:rsid w:val="0083098C"/>
    <w:rsid w:val="00830A2F"/>
    <w:rsid w:val="00830EBF"/>
    <w:rsid w:val="00831722"/>
    <w:rsid w:val="0083519B"/>
    <w:rsid w:val="0083606F"/>
    <w:rsid w:val="008402D2"/>
    <w:rsid w:val="00840FA6"/>
    <w:rsid w:val="00842051"/>
    <w:rsid w:val="008426A8"/>
    <w:rsid w:val="00842D90"/>
    <w:rsid w:val="008430AA"/>
    <w:rsid w:val="00843205"/>
    <w:rsid w:val="0084619F"/>
    <w:rsid w:val="00846881"/>
    <w:rsid w:val="008468AA"/>
    <w:rsid w:val="00846E2C"/>
    <w:rsid w:val="0084710D"/>
    <w:rsid w:val="00847558"/>
    <w:rsid w:val="00847D54"/>
    <w:rsid w:val="00847D60"/>
    <w:rsid w:val="00847F65"/>
    <w:rsid w:val="00847FD4"/>
    <w:rsid w:val="008508EA"/>
    <w:rsid w:val="00852104"/>
    <w:rsid w:val="008525B4"/>
    <w:rsid w:val="00852613"/>
    <w:rsid w:val="008531E0"/>
    <w:rsid w:val="00853AFE"/>
    <w:rsid w:val="00854F2F"/>
    <w:rsid w:val="008560F5"/>
    <w:rsid w:val="008578BF"/>
    <w:rsid w:val="00857FA3"/>
    <w:rsid w:val="00860DFC"/>
    <w:rsid w:val="00861EE3"/>
    <w:rsid w:val="00862896"/>
    <w:rsid w:val="00862E87"/>
    <w:rsid w:val="00863434"/>
    <w:rsid w:val="00863BCC"/>
    <w:rsid w:val="008660F3"/>
    <w:rsid w:val="008670A4"/>
    <w:rsid w:val="008670B8"/>
    <w:rsid w:val="00867CAD"/>
    <w:rsid w:val="00867F74"/>
    <w:rsid w:val="00870007"/>
    <w:rsid w:val="00870BCE"/>
    <w:rsid w:val="00871211"/>
    <w:rsid w:val="00871911"/>
    <w:rsid w:val="00871D19"/>
    <w:rsid w:val="0087436C"/>
    <w:rsid w:val="00874464"/>
    <w:rsid w:val="008771C1"/>
    <w:rsid w:val="00877C18"/>
    <w:rsid w:val="00877F14"/>
    <w:rsid w:val="00881C80"/>
    <w:rsid w:val="0088314C"/>
    <w:rsid w:val="00884EF7"/>
    <w:rsid w:val="00887323"/>
    <w:rsid w:val="00890D76"/>
    <w:rsid w:val="00890F74"/>
    <w:rsid w:val="00891782"/>
    <w:rsid w:val="00891D82"/>
    <w:rsid w:val="008928E4"/>
    <w:rsid w:val="008935DD"/>
    <w:rsid w:val="008939BE"/>
    <w:rsid w:val="008944F9"/>
    <w:rsid w:val="008958D0"/>
    <w:rsid w:val="008961CF"/>
    <w:rsid w:val="008976CB"/>
    <w:rsid w:val="008A12ED"/>
    <w:rsid w:val="008A34B1"/>
    <w:rsid w:val="008A38A9"/>
    <w:rsid w:val="008A52EF"/>
    <w:rsid w:val="008A5EFE"/>
    <w:rsid w:val="008A6CBE"/>
    <w:rsid w:val="008A7494"/>
    <w:rsid w:val="008A757A"/>
    <w:rsid w:val="008A7917"/>
    <w:rsid w:val="008B0204"/>
    <w:rsid w:val="008B0F3B"/>
    <w:rsid w:val="008B1237"/>
    <w:rsid w:val="008B22F6"/>
    <w:rsid w:val="008B23C8"/>
    <w:rsid w:val="008B2C75"/>
    <w:rsid w:val="008B32C6"/>
    <w:rsid w:val="008B3985"/>
    <w:rsid w:val="008B4B8B"/>
    <w:rsid w:val="008B51C1"/>
    <w:rsid w:val="008B6E7E"/>
    <w:rsid w:val="008B764C"/>
    <w:rsid w:val="008B78A2"/>
    <w:rsid w:val="008B7A92"/>
    <w:rsid w:val="008B7DDF"/>
    <w:rsid w:val="008C00AB"/>
    <w:rsid w:val="008C2077"/>
    <w:rsid w:val="008C2E33"/>
    <w:rsid w:val="008C3AFD"/>
    <w:rsid w:val="008C6418"/>
    <w:rsid w:val="008C753D"/>
    <w:rsid w:val="008C7820"/>
    <w:rsid w:val="008C7930"/>
    <w:rsid w:val="008D0E58"/>
    <w:rsid w:val="008D12DA"/>
    <w:rsid w:val="008D221F"/>
    <w:rsid w:val="008D2415"/>
    <w:rsid w:val="008D32D0"/>
    <w:rsid w:val="008D35CC"/>
    <w:rsid w:val="008D452B"/>
    <w:rsid w:val="008D4C3D"/>
    <w:rsid w:val="008D5D3E"/>
    <w:rsid w:val="008D6F81"/>
    <w:rsid w:val="008D7934"/>
    <w:rsid w:val="008E0D97"/>
    <w:rsid w:val="008E187F"/>
    <w:rsid w:val="008E4447"/>
    <w:rsid w:val="008E4E8F"/>
    <w:rsid w:val="008E6691"/>
    <w:rsid w:val="008E6787"/>
    <w:rsid w:val="008E7C49"/>
    <w:rsid w:val="008F0093"/>
    <w:rsid w:val="008F1087"/>
    <w:rsid w:val="008F1BBE"/>
    <w:rsid w:val="008F1FAC"/>
    <w:rsid w:val="008F2A66"/>
    <w:rsid w:val="008F35CD"/>
    <w:rsid w:val="008F4104"/>
    <w:rsid w:val="008F6753"/>
    <w:rsid w:val="008F6EB5"/>
    <w:rsid w:val="008F7F8E"/>
    <w:rsid w:val="00900219"/>
    <w:rsid w:val="00901074"/>
    <w:rsid w:val="009016A7"/>
    <w:rsid w:val="009018FC"/>
    <w:rsid w:val="00901E88"/>
    <w:rsid w:val="00902C19"/>
    <w:rsid w:val="00902D8E"/>
    <w:rsid w:val="00904310"/>
    <w:rsid w:val="009049B4"/>
    <w:rsid w:val="00905018"/>
    <w:rsid w:val="0090584A"/>
    <w:rsid w:val="00905E69"/>
    <w:rsid w:val="00906643"/>
    <w:rsid w:val="00906F11"/>
    <w:rsid w:val="00907321"/>
    <w:rsid w:val="009102A2"/>
    <w:rsid w:val="009110B4"/>
    <w:rsid w:val="00911525"/>
    <w:rsid w:val="00911B03"/>
    <w:rsid w:val="00912006"/>
    <w:rsid w:val="009132E2"/>
    <w:rsid w:val="00913763"/>
    <w:rsid w:val="00913C1D"/>
    <w:rsid w:val="00914481"/>
    <w:rsid w:val="0091453D"/>
    <w:rsid w:val="00914C03"/>
    <w:rsid w:val="009150B7"/>
    <w:rsid w:val="0091541B"/>
    <w:rsid w:val="0091576C"/>
    <w:rsid w:val="00917B59"/>
    <w:rsid w:val="009211C6"/>
    <w:rsid w:val="009233EF"/>
    <w:rsid w:val="00925EE2"/>
    <w:rsid w:val="009260AB"/>
    <w:rsid w:val="00926335"/>
    <w:rsid w:val="0092652A"/>
    <w:rsid w:val="00926964"/>
    <w:rsid w:val="00926FF8"/>
    <w:rsid w:val="00927A79"/>
    <w:rsid w:val="00932331"/>
    <w:rsid w:val="0093242F"/>
    <w:rsid w:val="00932D53"/>
    <w:rsid w:val="0093365D"/>
    <w:rsid w:val="00933E9C"/>
    <w:rsid w:val="00934D82"/>
    <w:rsid w:val="00935040"/>
    <w:rsid w:val="009400D7"/>
    <w:rsid w:val="009404BB"/>
    <w:rsid w:val="00940F3A"/>
    <w:rsid w:val="0094156E"/>
    <w:rsid w:val="00942263"/>
    <w:rsid w:val="0094290C"/>
    <w:rsid w:val="00943D16"/>
    <w:rsid w:val="009442DA"/>
    <w:rsid w:val="00945159"/>
    <w:rsid w:val="00945A5C"/>
    <w:rsid w:val="00945F1F"/>
    <w:rsid w:val="0094681A"/>
    <w:rsid w:val="0095087E"/>
    <w:rsid w:val="00951544"/>
    <w:rsid w:val="00952198"/>
    <w:rsid w:val="00952902"/>
    <w:rsid w:val="00952EEA"/>
    <w:rsid w:val="009538BB"/>
    <w:rsid w:val="009559A2"/>
    <w:rsid w:val="009562C9"/>
    <w:rsid w:val="009566C8"/>
    <w:rsid w:val="00957C58"/>
    <w:rsid w:val="00957DE4"/>
    <w:rsid w:val="00960B00"/>
    <w:rsid w:val="00961C62"/>
    <w:rsid w:val="00961D29"/>
    <w:rsid w:val="0096210F"/>
    <w:rsid w:val="009623A7"/>
    <w:rsid w:val="009628D9"/>
    <w:rsid w:val="0096393D"/>
    <w:rsid w:val="009703D8"/>
    <w:rsid w:val="00970793"/>
    <w:rsid w:val="00971537"/>
    <w:rsid w:val="00971FEC"/>
    <w:rsid w:val="0097267F"/>
    <w:rsid w:val="00972D89"/>
    <w:rsid w:val="00972EE1"/>
    <w:rsid w:val="00974630"/>
    <w:rsid w:val="00975DD3"/>
    <w:rsid w:val="009771D2"/>
    <w:rsid w:val="00977DA6"/>
    <w:rsid w:val="009814B2"/>
    <w:rsid w:val="00981555"/>
    <w:rsid w:val="009824D9"/>
    <w:rsid w:val="009825A8"/>
    <w:rsid w:val="0098312C"/>
    <w:rsid w:val="00983E71"/>
    <w:rsid w:val="009848E7"/>
    <w:rsid w:val="00984A6E"/>
    <w:rsid w:val="00985795"/>
    <w:rsid w:val="00985C6F"/>
    <w:rsid w:val="00985FC4"/>
    <w:rsid w:val="009908E5"/>
    <w:rsid w:val="00990FC1"/>
    <w:rsid w:val="00993C05"/>
    <w:rsid w:val="00994DC4"/>
    <w:rsid w:val="00995350"/>
    <w:rsid w:val="00995373"/>
    <w:rsid w:val="00995BD3"/>
    <w:rsid w:val="009A3C7E"/>
    <w:rsid w:val="009A41B8"/>
    <w:rsid w:val="009A444A"/>
    <w:rsid w:val="009A4588"/>
    <w:rsid w:val="009A4AC7"/>
    <w:rsid w:val="009A4BEA"/>
    <w:rsid w:val="009A50FC"/>
    <w:rsid w:val="009A58C8"/>
    <w:rsid w:val="009A6CCE"/>
    <w:rsid w:val="009B0384"/>
    <w:rsid w:val="009B125F"/>
    <w:rsid w:val="009B126C"/>
    <w:rsid w:val="009B18E2"/>
    <w:rsid w:val="009B2BC9"/>
    <w:rsid w:val="009B35AF"/>
    <w:rsid w:val="009B4836"/>
    <w:rsid w:val="009B4B15"/>
    <w:rsid w:val="009B52DA"/>
    <w:rsid w:val="009B58DA"/>
    <w:rsid w:val="009B7B94"/>
    <w:rsid w:val="009C02D4"/>
    <w:rsid w:val="009C155B"/>
    <w:rsid w:val="009C222A"/>
    <w:rsid w:val="009C2267"/>
    <w:rsid w:val="009C2DCD"/>
    <w:rsid w:val="009C34F8"/>
    <w:rsid w:val="009C38A9"/>
    <w:rsid w:val="009C3D34"/>
    <w:rsid w:val="009C44B5"/>
    <w:rsid w:val="009C4625"/>
    <w:rsid w:val="009C5308"/>
    <w:rsid w:val="009C6416"/>
    <w:rsid w:val="009C76D5"/>
    <w:rsid w:val="009C7FAF"/>
    <w:rsid w:val="009D09FB"/>
    <w:rsid w:val="009D1805"/>
    <w:rsid w:val="009D228C"/>
    <w:rsid w:val="009D2C92"/>
    <w:rsid w:val="009D34CE"/>
    <w:rsid w:val="009D4692"/>
    <w:rsid w:val="009D46C1"/>
    <w:rsid w:val="009D5398"/>
    <w:rsid w:val="009D692D"/>
    <w:rsid w:val="009D712C"/>
    <w:rsid w:val="009D7C4D"/>
    <w:rsid w:val="009D7CF2"/>
    <w:rsid w:val="009E0924"/>
    <w:rsid w:val="009E2074"/>
    <w:rsid w:val="009E2837"/>
    <w:rsid w:val="009E33F3"/>
    <w:rsid w:val="009E3C4D"/>
    <w:rsid w:val="009E3D5B"/>
    <w:rsid w:val="009E461B"/>
    <w:rsid w:val="009E4BB1"/>
    <w:rsid w:val="009E58D0"/>
    <w:rsid w:val="009E5922"/>
    <w:rsid w:val="009E5ED5"/>
    <w:rsid w:val="009E7E82"/>
    <w:rsid w:val="009F03CF"/>
    <w:rsid w:val="009F05A3"/>
    <w:rsid w:val="009F2C1F"/>
    <w:rsid w:val="009F4BA9"/>
    <w:rsid w:val="009F4C43"/>
    <w:rsid w:val="009F4E68"/>
    <w:rsid w:val="009F5B7D"/>
    <w:rsid w:val="009F6E40"/>
    <w:rsid w:val="009F6F05"/>
    <w:rsid w:val="00A007B7"/>
    <w:rsid w:val="00A00B35"/>
    <w:rsid w:val="00A01346"/>
    <w:rsid w:val="00A01A20"/>
    <w:rsid w:val="00A026FF"/>
    <w:rsid w:val="00A02E8D"/>
    <w:rsid w:val="00A03F06"/>
    <w:rsid w:val="00A0723F"/>
    <w:rsid w:val="00A0735F"/>
    <w:rsid w:val="00A073D6"/>
    <w:rsid w:val="00A109AB"/>
    <w:rsid w:val="00A11DC6"/>
    <w:rsid w:val="00A130EF"/>
    <w:rsid w:val="00A13C24"/>
    <w:rsid w:val="00A13C3F"/>
    <w:rsid w:val="00A148AA"/>
    <w:rsid w:val="00A14C64"/>
    <w:rsid w:val="00A151DE"/>
    <w:rsid w:val="00A159A2"/>
    <w:rsid w:val="00A16233"/>
    <w:rsid w:val="00A17F95"/>
    <w:rsid w:val="00A21D13"/>
    <w:rsid w:val="00A243CF"/>
    <w:rsid w:val="00A253D3"/>
    <w:rsid w:val="00A25DE4"/>
    <w:rsid w:val="00A25FAC"/>
    <w:rsid w:val="00A260E8"/>
    <w:rsid w:val="00A269BB"/>
    <w:rsid w:val="00A26D6E"/>
    <w:rsid w:val="00A26EBA"/>
    <w:rsid w:val="00A27AD2"/>
    <w:rsid w:val="00A31C25"/>
    <w:rsid w:val="00A31CF0"/>
    <w:rsid w:val="00A32198"/>
    <w:rsid w:val="00A33404"/>
    <w:rsid w:val="00A33B9A"/>
    <w:rsid w:val="00A34E7A"/>
    <w:rsid w:val="00A35128"/>
    <w:rsid w:val="00A35D20"/>
    <w:rsid w:val="00A37106"/>
    <w:rsid w:val="00A4028F"/>
    <w:rsid w:val="00A408E8"/>
    <w:rsid w:val="00A414EA"/>
    <w:rsid w:val="00A419B0"/>
    <w:rsid w:val="00A43865"/>
    <w:rsid w:val="00A43F37"/>
    <w:rsid w:val="00A444C4"/>
    <w:rsid w:val="00A460EA"/>
    <w:rsid w:val="00A477A1"/>
    <w:rsid w:val="00A50F0E"/>
    <w:rsid w:val="00A51DF5"/>
    <w:rsid w:val="00A524A5"/>
    <w:rsid w:val="00A52775"/>
    <w:rsid w:val="00A5295B"/>
    <w:rsid w:val="00A5544B"/>
    <w:rsid w:val="00A556B0"/>
    <w:rsid w:val="00A557C8"/>
    <w:rsid w:val="00A55960"/>
    <w:rsid w:val="00A610D7"/>
    <w:rsid w:val="00A61936"/>
    <w:rsid w:val="00A61B24"/>
    <w:rsid w:val="00A621E2"/>
    <w:rsid w:val="00A6223F"/>
    <w:rsid w:val="00A62DC9"/>
    <w:rsid w:val="00A63542"/>
    <w:rsid w:val="00A64159"/>
    <w:rsid w:val="00A64600"/>
    <w:rsid w:val="00A64695"/>
    <w:rsid w:val="00A64767"/>
    <w:rsid w:val="00A6550F"/>
    <w:rsid w:val="00A661A0"/>
    <w:rsid w:val="00A7076B"/>
    <w:rsid w:val="00A709C9"/>
    <w:rsid w:val="00A71957"/>
    <w:rsid w:val="00A71ADD"/>
    <w:rsid w:val="00A71D47"/>
    <w:rsid w:val="00A720A3"/>
    <w:rsid w:val="00A726AC"/>
    <w:rsid w:val="00A72E77"/>
    <w:rsid w:val="00A7486D"/>
    <w:rsid w:val="00A74B44"/>
    <w:rsid w:val="00A75760"/>
    <w:rsid w:val="00A75EC0"/>
    <w:rsid w:val="00A75F73"/>
    <w:rsid w:val="00A76831"/>
    <w:rsid w:val="00A77828"/>
    <w:rsid w:val="00A77D51"/>
    <w:rsid w:val="00A8059A"/>
    <w:rsid w:val="00A810E9"/>
    <w:rsid w:val="00A81E49"/>
    <w:rsid w:val="00A82DAC"/>
    <w:rsid w:val="00A8384D"/>
    <w:rsid w:val="00A8473F"/>
    <w:rsid w:val="00A847AE"/>
    <w:rsid w:val="00A8490F"/>
    <w:rsid w:val="00A84FFC"/>
    <w:rsid w:val="00A854AA"/>
    <w:rsid w:val="00A86923"/>
    <w:rsid w:val="00A92058"/>
    <w:rsid w:val="00A92F1D"/>
    <w:rsid w:val="00A93C4B"/>
    <w:rsid w:val="00A93DCE"/>
    <w:rsid w:val="00A941B0"/>
    <w:rsid w:val="00A96066"/>
    <w:rsid w:val="00A967EE"/>
    <w:rsid w:val="00A9681B"/>
    <w:rsid w:val="00A970B1"/>
    <w:rsid w:val="00AA0AF9"/>
    <w:rsid w:val="00AA2461"/>
    <w:rsid w:val="00AA3850"/>
    <w:rsid w:val="00AA3DE9"/>
    <w:rsid w:val="00AA4580"/>
    <w:rsid w:val="00AA4AF1"/>
    <w:rsid w:val="00AA4E13"/>
    <w:rsid w:val="00AA65A8"/>
    <w:rsid w:val="00AB1678"/>
    <w:rsid w:val="00AB1952"/>
    <w:rsid w:val="00AB23B6"/>
    <w:rsid w:val="00AB2E01"/>
    <w:rsid w:val="00AB32EA"/>
    <w:rsid w:val="00AB38D6"/>
    <w:rsid w:val="00AB3F31"/>
    <w:rsid w:val="00AB4296"/>
    <w:rsid w:val="00AB476E"/>
    <w:rsid w:val="00AB5A52"/>
    <w:rsid w:val="00AB6E08"/>
    <w:rsid w:val="00AB7B1D"/>
    <w:rsid w:val="00AC0AB6"/>
    <w:rsid w:val="00AC23EB"/>
    <w:rsid w:val="00AC3C64"/>
    <w:rsid w:val="00AC3DCD"/>
    <w:rsid w:val="00AC468B"/>
    <w:rsid w:val="00AC4BA2"/>
    <w:rsid w:val="00AC4C27"/>
    <w:rsid w:val="00AC540E"/>
    <w:rsid w:val="00AC5EAC"/>
    <w:rsid w:val="00AC600E"/>
    <w:rsid w:val="00AC60E7"/>
    <w:rsid w:val="00AC618F"/>
    <w:rsid w:val="00AC6D3D"/>
    <w:rsid w:val="00AC7B5F"/>
    <w:rsid w:val="00AD04A1"/>
    <w:rsid w:val="00AD0709"/>
    <w:rsid w:val="00AD0978"/>
    <w:rsid w:val="00AD1092"/>
    <w:rsid w:val="00AD258C"/>
    <w:rsid w:val="00AD36CF"/>
    <w:rsid w:val="00AD44F8"/>
    <w:rsid w:val="00AD4509"/>
    <w:rsid w:val="00AD4D0F"/>
    <w:rsid w:val="00AD5284"/>
    <w:rsid w:val="00AD53F5"/>
    <w:rsid w:val="00AD78B6"/>
    <w:rsid w:val="00AE005E"/>
    <w:rsid w:val="00AE1EC3"/>
    <w:rsid w:val="00AE2264"/>
    <w:rsid w:val="00AE31B3"/>
    <w:rsid w:val="00AE445C"/>
    <w:rsid w:val="00AE4625"/>
    <w:rsid w:val="00AE51DF"/>
    <w:rsid w:val="00AE5F8B"/>
    <w:rsid w:val="00AE6ECD"/>
    <w:rsid w:val="00AE7641"/>
    <w:rsid w:val="00AF14E9"/>
    <w:rsid w:val="00AF22EA"/>
    <w:rsid w:val="00AF2419"/>
    <w:rsid w:val="00AF317E"/>
    <w:rsid w:val="00AF3362"/>
    <w:rsid w:val="00AF54A2"/>
    <w:rsid w:val="00AF5AA5"/>
    <w:rsid w:val="00AF5EEE"/>
    <w:rsid w:val="00AF6D0B"/>
    <w:rsid w:val="00AF6E2A"/>
    <w:rsid w:val="00AF7A03"/>
    <w:rsid w:val="00B000A6"/>
    <w:rsid w:val="00B0139A"/>
    <w:rsid w:val="00B01557"/>
    <w:rsid w:val="00B0382C"/>
    <w:rsid w:val="00B03AD7"/>
    <w:rsid w:val="00B03C57"/>
    <w:rsid w:val="00B04371"/>
    <w:rsid w:val="00B0633C"/>
    <w:rsid w:val="00B063D6"/>
    <w:rsid w:val="00B0688E"/>
    <w:rsid w:val="00B0796A"/>
    <w:rsid w:val="00B07B8F"/>
    <w:rsid w:val="00B10197"/>
    <w:rsid w:val="00B1080F"/>
    <w:rsid w:val="00B11268"/>
    <w:rsid w:val="00B12A7C"/>
    <w:rsid w:val="00B12F97"/>
    <w:rsid w:val="00B135E3"/>
    <w:rsid w:val="00B13DBD"/>
    <w:rsid w:val="00B14E7B"/>
    <w:rsid w:val="00B14F6D"/>
    <w:rsid w:val="00B17E9C"/>
    <w:rsid w:val="00B21218"/>
    <w:rsid w:val="00B221B0"/>
    <w:rsid w:val="00B22AF8"/>
    <w:rsid w:val="00B24539"/>
    <w:rsid w:val="00B24754"/>
    <w:rsid w:val="00B25371"/>
    <w:rsid w:val="00B25B32"/>
    <w:rsid w:val="00B25FA6"/>
    <w:rsid w:val="00B2673A"/>
    <w:rsid w:val="00B26FB0"/>
    <w:rsid w:val="00B30701"/>
    <w:rsid w:val="00B31A9B"/>
    <w:rsid w:val="00B32316"/>
    <w:rsid w:val="00B32C59"/>
    <w:rsid w:val="00B32DAE"/>
    <w:rsid w:val="00B36943"/>
    <w:rsid w:val="00B40484"/>
    <w:rsid w:val="00B422BA"/>
    <w:rsid w:val="00B423D9"/>
    <w:rsid w:val="00B43335"/>
    <w:rsid w:val="00B44DF1"/>
    <w:rsid w:val="00B45820"/>
    <w:rsid w:val="00B458A9"/>
    <w:rsid w:val="00B460F0"/>
    <w:rsid w:val="00B4739D"/>
    <w:rsid w:val="00B47853"/>
    <w:rsid w:val="00B50E8D"/>
    <w:rsid w:val="00B52C7C"/>
    <w:rsid w:val="00B53537"/>
    <w:rsid w:val="00B55928"/>
    <w:rsid w:val="00B56030"/>
    <w:rsid w:val="00B565EB"/>
    <w:rsid w:val="00B577B4"/>
    <w:rsid w:val="00B578B9"/>
    <w:rsid w:val="00B57BEB"/>
    <w:rsid w:val="00B57C5E"/>
    <w:rsid w:val="00B60228"/>
    <w:rsid w:val="00B60C5B"/>
    <w:rsid w:val="00B620E6"/>
    <w:rsid w:val="00B626A3"/>
    <w:rsid w:val="00B63772"/>
    <w:rsid w:val="00B6524B"/>
    <w:rsid w:val="00B66869"/>
    <w:rsid w:val="00B676A0"/>
    <w:rsid w:val="00B67876"/>
    <w:rsid w:val="00B67B23"/>
    <w:rsid w:val="00B702DE"/>
    <w:rsid w:val="00B7033B"/>
    <w:rsid w:val="00B706FA"/>
    <w:rsid w:val="00B7155A"/>
    <w:rsid w:val="00B7295F"/>
    <w:rsid w:val="00B735F7"/>
    <w:rsid w:val="00B73601"/>
    <w:rsid w:val="00B74774"/>
    <w:rsid w:val="00B74EA0"/>
    <w:rsid w:val="00B759FE"/>
    <w:rsid w:val="00B768D1"/>
    <w:rsid w:val="00B76EAF"/>
    <w:rsid w:val="00B770A2"/>
    <w:rsid w:val="00B772CE"/>
    <w:rsid w:val="00B77430"/>
    <w:rsid w:val="00B77BBE"/>
    <w:rsid w:val="00B802B8"/>
    <w:rsid w:val="00B80611"/>
    <w:rsid w:val="00B80E7C"/>
    <w:rsid w:val="00B814B1"/>
    <w:rsid w:val="00B81F3E"/>
    <w:rsid w:val="00B82C43"/>
    <w:rsid w:val="00B83090"/>
    <w:rsid w:val="00B84041"/>
    <w:rsid w:val="00B84A56"/>
    <w:rsid w:val="00B90109"/>
    <w:rsid w:val="00B91015"/>
    <w:rsid w:val="00B9211E"/>
    <w:rsid w:val="00B922E2"/>
    <w:rsid w:val="00B92D94"/>
    <w:rsid w:val="00B94340"/>
    <w:rsid w:val="00B95645"/>
    <w:rsid w:val="00B9593E"/>
    <w:rsid w:val="00B95AA9"/>
    <w:rsid w:val="00B95F46"/>
    <w:rsid w:val="00B967A4"/>
    <w:rsid w:val="00BA0BA2"/>
    <w:rsid w:val="00BA0F30"/>
    <w:rsid w:val="00BA1E76"/>
    <w:rsid w:val="00BA475E"/>
    <w:rsid w:val="00BA595E"/>
    <w:rsid w:val="00BA7E0B"/>
    <w:rsid w:val="00BB2C1A"/>
    <w:rsid w:val="00BB2D42"/>
    <w:rsid w:val="00BB363F"/>
    <w:rsid w:val="00BB3B6C"/>
    <w:rsid w:val="00BB3CC5"/>
    <w:rsid w:val="00BB5823"/>
    <w:rsid w:val="00BB5A09"/>
    <w:rsid w:val="00BB61EB"/>
    <w:rsid w:val="00BB636B"/>
    <w:rsid w:val="00BB6CDD"/>
    <w:rsid w:val="00BB6EF2"/>
    <w:rsid w:val="00BB7116"/>
    <w:rsid w:val="00BB7BF3"/>
    <w:rsid w:val="00BC038D"/>
    <w:rsid w:val="00BC0E08"/>
    <w:rsid w:val="00BC167A"/>
    <w:rsid w:val="00BC55A0"/>
    <w:rsid w:val="00BC5703"/>
    <w:rsid w:val="00BC647B"/>
    <w:rsid w:val="00BC6AA3"/>
    <w:rsid w:val="00BC767E"/>
    <w:rsid w:val="00BC7710"/>
    <w:rsid w:val="00BC7C53"/>
    <w:rsid w:val="00BD0228"/>
    <w:rsid w:val="00BD0522"/>
    <w:rsid w:val="00BD0971"/>
    <w:rsid w:val="00BD11B0"/>
    <w:rsid w:val="00BD1339"/>
    <w:rsid w:val="00BD24CF"/>
    <w:rsid w:val="00BD3764"/>
    <w:rsid w:val="00BD3D37"/>
    <w:rsid w:val="00BD4712"/>
    <w:rsid w:val="00BD47AE"/>
    <w:rsid w:val="00BD5DCC"/>
    <w:rsid w:val="00BD6C1F"/>
    <w:rsid w:val="00BE09DE"/>
    <w:rsid w:val="00BE1EF5"/>
    <w:rsid w:val="00BE2214"/>
    <w:rsid w:val="00BE289D"/>
    <w:rsid w:val="00BE2F6D"/>
    <w:rsid w:val="00BE4596"/>
    <w:rsid w:val="00BE5093"/>
    <w:rsid w:val="00BE6DB9"/>
    <w:rsid w:val="00BF05C0"/>
    <w:rsid w:val="00BF05FF"/>
    <w:rsid w:val="00BF1345"/>
    <w:rsid w:val="00BF1F3C"/>
    <w:rsid w:val="00BF2359"/>
    <w:rsid w:val="00BF295A"/>
    <w:rsid w:val="00BF45BE"/>
    <w:rsid w:val="00BF4F34"/>
    <w:rsid w:val="00BF4F42"/>
    <w:rsid w:val="00BF5410"/>
    <w:rsid w:val="00BF5E0F"/>
    <w:rsid w:val="00BF7343"/>
    <w:rsid w:val="00BF7A56"/>
    <w:rsid w:val="00BF7FFC"/>
    <w:rsid w:val="00C01B1F"/>
    <w:rsid w:val="00C01B3E"/>
    <w:rsid w:val="00C02458"/>
    <w:rsid w:val="00C04830"/>
    <w:rsid w:val="00C05812"/>
    <w:rsid w:val="00C05D48"/>
    <w:rsid w:val="00C06D9C"/>
    <w:rsid w:val="00C07E01"/>
    <w:rsid w:val="00C10883"/>
    <w:rsid w:val="00C112D5"/>
    <w:rsid w:val="00C121A5"/>
    <w:rsid w:val="00C14B15"/>
    <w:rsid w:val="00C15DAC"/>
    <w:rsid w:val="00C160D8"/>
    <w:rsid w:val="00C16572"/>
    <w:rsid w:val="00C16C75"/>
    <w:rsid w:val="00C16FF6"/>
    <w:rsid w:val="00C170B1"/>
    <w:rsid w:val="00C17D83"/>
    <w:rsid w:val="00C2170F"/>
    <w:rsid w:val="00C22C50"/>
    <w:rsid w:val="00C2487D"/>
    <w:rsid w:val="00C2737D"/>
    <w:rsid w:val="00C2746A"/>
    <w:rsid w:val="00C27B78"/>
    <w:rsid w:val="00C30218"/>
    <w:rsid w:val="00C307FC"/>
    <w:rsid w:val="00C33AC1"/>
    <w:rsid w:val="00C341CB"/>
    <w:rsid w:val="00C3439A"/>
    <w:rsid w:val="00C34419"/>
    <w:rsid w:val="00C3462C"/>
    <w:rsid w:val="00C34761"/>
    <w:rsid w:val="00C403C3"/>
    <w:rsid w:val="00C41A51"/>
    <w:rsid w:val="00C41DDA"/>
    <w:rsid w:val="00C41DFE"/>
    <w:rsid w:val="00C43D1A"/>
    <w:rsid w:val="00C44C55"/>
    <w:rsid w:val="00C45137"/>
    <w:rsid w:val="00C46CA4"/>
    <w:rsid w:val="00C479F5"/>
    <w:rsid w:val="00C50B84"/>
    <w:rsid w:val="00C5102D"/>
    <w:rsid w:val="00C5159E"/>
    <w:rsid w:val="00C51F23"/>
    <w:rsid w:val="00C52A02"/>
    <w:rsid w:val="00C53350"/>
    <w:rsid w:val="00C5375F"/>
    <w:rsid w:val="00C53AE4"/>
    <w:rsid w:val="00C55213"/>
    <w:rsid w:val="00C5521A"/>
    <w:rsid w:val="00C55CFA"/>
    <w:rsid w:val="00C55F3C"/>
    <w:rsid w:val="00C56C31"/>
    <w:rsid w:val="00C61523"/>
    <w:rsid w:val="00C61F3C"/>
    <w:rsid w:val="00C6295C"/>
    <w:rsid w:val="00C638C8"/>
    <w:rsid w:val="00C654ED"/>
    <w:rsid w:val="00C66871"/>
    <w:rsid w:val="00C66921"/>
    <w:rsid w:val="00C67840"/>
    <w:rsid w:val="00C67A3C"/>
    <w:rsid w:val="00C717A1"/>
    <w:rsid w:val="00C7182F"/>
    <w:rsid w:val="00C71AD2"/>
    <w:rsid w:val="00C72253"/>
    <w:rsid w:val="00C725D0"/>
    <w:rsid w:val="00C74036"/>
    <w:rsid w:val="00C74B1C"/>
    <w:rsid w:val="00C75227"/>
    <w:rsid w:val="00C75AE8"/>
    <w:rsid w:val="00C77E4E"/>
    <w:rsid w:val="00C817AD"/>
    <w:rsid w:val="00C81A86"/>
    <w:rsid w:val="00C8259F"/>
    <w:rsid w:val="00C83E01"/>
    <w:rsid w:val="00C83E55"/>
    <w:rsid w:val="00C85144"/>
    <w:rsid w:val="00C85454"/>
    <w:rsid w:val="00C857F2"/>
    <w:rsid w:val="00C86429"/>
    <w:rsid w:val="00C867EF"/>
    <w:rsid w:val="00C9020D"/>
    <w:rsid w:val="00C9180B"/>
    <w:rsid w:val="00C92202"/>
    <w:rsid w:val="00C929CA"/>
    <w:rsid w:val="00C92B3A"/>
    <w:rsid w:val="00C93FFD"/>
    <w:rsid w:val="00C942EE"/>
    <w:rsid w:val="00C95307"/>
    <w:rsid w:val="00C953A6"/>
    <w:rsid w:val="00C95B53"/>
    <w:rsid w:val="00C96A3C"/>
    <w:rsid w:val="00C973C7"/>
    <w:rsid w:val="00C9750A"/>
    <w:rsid w:val="00C97A30"/>
    <w:rsid w:val="00C97DA7"/>
    <w:rsid w:val="00CA36A5"/>
    <w:rsid w:val="00CA3D82"/>
    <w:rsid w:val="00CA55B8"/>
    <w:rsid w:val="00CA55EE"/>
    <w:rsid w:val="00CA5D21"/>
    <w:rsid w:val="00CA68E7"/>
    <w:rsid w:val="00CA6B8E"/>
    <w:rsid w:val="00CA6D21"/>
    <w:rsid w:val="00CA71F8"/>
    <w:rsid w:val="00CA7CF6"/>
    <w:rsid w:val="00CB02C9"/>
    <w:rsid w:val="00CB05E6"/>
    <w:rsid w:val="00CB1ECC"/>
    <w:rsid w:val="00CB3D58"/>
    <w:rsid w:val="00CB53CD"/>
    <w:rsid w:val="00CB5A44"/>
    <w:rsid w:val="00CB7B9C"/>
    <w:rsid w:val="00CC0286"/>
    <w:rsid w:val="00CC10B5"/>
    <w:rsid w:val="00CC1B11"/>
    <w:rsid w:val="00CC2221"/>
    <w:rsid w:val="00CC3A5E"/>
    <w:rsid w:val="00CC434B"/>
    <w:rsid w:val="00CC504D"/>
    <w:rsid w:val="00CC75ED"/>
    <w:rsid w:val="00CC76B9"/>
    <w:rsid w:val="00CC7FD9"/>
    <w:rsid w:val="00CD1735"/>
    <w:rsid w:val="00CD2194"/>
    <w:rsid w:val="00CD2281"/>
    <w:rsid w:val="00CD34AD"/>
    <w:rsid w:val="00CD34B2"/>
    <w:rsid w:val="00CD3FB1"/>
    <w:rsid w:val="00CD5120"/>
    <w:rsid w:val="00CD51DF"/>
    <w:rsid w:val="00CD69F2"/>
    <w:rsid w:val="00CD7EAE"/>
    <w:rsid w:val="00CE215C"/>
    <w:rsid w:val="00CE27F0"/>
    <w:rsid w:val="00CE2F9A"/>
    <w:rsid w:val="00CE34B6"/>
    <w:rsid w:val="00CE525F"/>
    <w:rsid w:val="00CE6664"/>
    <w:rsid w:val="00CE6D0E"/>
    <w:rsid w:val="00CF0046"/>
    <w:rsid w:val="00CF0C10"/>
    <w:rsid w:val="00CF0D2A"/>
    <w:rsid w:val="00CF0D91"/>
    <w:rsid w:val="00CF0DEA"/>
    <w:rsid w:val="00CF1305"/>
    <w:rsid w:val="00CF1C37"/>
    <w:rsid w:val="00CF2825"/>
    <w:rsid w:val="00CF2AE8"/>
    <w:rsid w:val="00CF350D"/>
    <w:rsid w:val="00CF3F44"/>
    <w:rsid w:val="00CF4A34"/>
    <w:rsid w:val="00CF4FA2"/>
    <w:rsid w:val="00D00ABB"/>
    <w:rsid w:val="00D01A7B"/>
    <w:rsid w:val="00D04186"/>
    <w:rsid w:val="00D04221"/>
    <w:rsid w:val="00D04694"/>
    <w:rsid w:val="00D052DE"/>
    <w:rsid w:val="00D0569D"/>
    <w:rsid w:val="00D0673D"/>
    <w:rsid w:val="00D06B38"/>
    <w:rsid w:val="00D06EF8"/>
    <w:rsid w:val="00D0706F"/>
    <w:rsid w:val="00D07294"/>
    <w:rsid w:val="00D12C60"/>
    <w:rsid w:val="00D13808"/>
    <w:rsid w:val="00D14242"/>
    <w:rsid w:val="00D14615"/>
    <w:rsid w:val="00D14E15"/>
    <w:rsid w:val="00D15534"/>
    <w:rsid w:val="00D176C6"/>
    <w:rsid w:val="00D17CEE"/>
    <w:rsid w:val="00D20F9F"/>
    <w:rsid w:val="00D22210"/>
    <w:rsid w:val="00D223F7"/>
    <w:rsid w:val="00D2324F"/>
    <w:rsid w:val="00D241AA"/>
    <w:rsid w:val="00D24B3E"/>
    <w:rsid w:val="00D2515B"/>
    <w:rsid w:val="00D25168"/>
    <w:rsid w:val="00D2571C"/>
    <w:rsid w:val="00D2684E"/>
    <w:rsid w:val="00D26B2C"/>
    <w:rsid w:val="00D26C6D"/>
    <w:rsid w:val="00D27767"/>
    <w:rsid w:val="00D2778C"/>
    <w:rsid w:val="00D27F96"/>
    <w:rsid w:val="00D30F78"/>
    <w:rsid w:val="00D32498"/>
    <w:rsid w:val="00D32E1C"/>
    <w:rsid w:val="00D33473"/>
    <w:rsid w:val="00D3349D"/>
    <w:rsid w:val="00D33D3C"/>
    <w:rsid w:val="00D33D73"/>
    <w:rsid w:val="00D34C2B"/>
    <w:rsid w:val="00D350EA"/>
    <w:rsid w:val="00D355F9"/>
    <w:rsid w:val="00D35D10"/>
    <w:rsid w:val="00D35FFF"/>
    <w:rsid w:val="00D37344"/>
    <w:rsid w:val="00D37423"/>
    <w:rsid w:val="00D37EB1"/>
    <w:rsid w:val="00D406CB"/>
    <w:rsid w:val="00D40AA4"/>
    <w:rsid w:val="00D41360"/>
    <w:rsid w:val="00D41557"/>
    <w:rsid w:val="00D43450"/>
    <w:rsid w:val="00D43AB4"/>
    <w:rsid w:val="00D44385"/>
    <w:rsid w:val="00D444F4"/>
    <w:rsid w:val="00D448EC"/>
    <w:rsid w:val="00D44C2B"/>
    <w:rsid w:val="00D44C32"/>
    <w:rsid w:val="00D452C9"/>
    <w:rsid w:val="00D45396"/>
    <w:rsid w:val="00D45757"/>
    <w:rsid w:val="00D45AA1"/>
    <w:rsid w:val="00D50588"/>
    <w:rsid w:val="00D5087D"/>
    <w:rsid w:val="00D51BCF"/>
    <w:rsid w:val="00D51C32"/>
    <w:rsid w:val="00D53107"/>
    <w:rsid w:val="00D53E8E"/>
    <w:rsid w:val="00D547BD"/>
    <w:rsid w:val="00D55BCA"/>
    <w:rsid w:val="00D56886"/>
    <w:rsid w:val="00D574CA"/>
    <w:rsid w:val="00D600D2"/>
    <w:rsid w:val="00D60827"/>
    <w:rsid w:val="00D61777"/>
    <w:rsid w:val="00D61F3D"/>
    <w:rsid w:val="00D6240A"/>
    <w:rsid w:val="00D630B8"/>
    <w:rsid w:val="00D63717"/>
    <w:rsid w:val="00D66087"/>
    <w:rsid w:val="00D66CF0"/>
    <w:rsid w:val="00D67F1B"/>
    <w:rsid w:val="00D70E63"/>
    <w:rsid w:val="00D71BE4"/>
    <w:rsid w:val="00D73DB7"/>
    <w:rsid w:val="00D741CF"/>
    <w:rsid w:val="00D74F8B"/>
    <w:rsid w:val="00D75582"/>
    <w:rsid w:val="00D80B28"/>
    <w:rsid w:val="00D83025"/>
    <w:rsid w:val="00D83084"/>
    <w:rsid w:val="00D85030"/>
    <w:rsid w:val="00D85570"/>
    <w:rsid w:val="00D86749"/>
    <w:rsid w:val="00D87CAD"/>
    <w:rsid w:val="00D87E3C"/>
    <w:rsid w:val="00D9013E"/>
    <w:rsid w:val="00D91496"/>
    <w:rsid w:val="00D91593"/>
    <w:rsid w:val="00D930B5"/>
    <w:rsid w:val="00D93FD2"/>
    <w:rsid w:val="00D947D7"/>
    <w:rsid w:val="00D94ECD"/>
    <w:rsid w:val="00D95016"/>
    <w:rsid w:val="00D96BFD"/>
    <w:rsid w:val="00DA069B"/>
    <w:rsid w:val="00DA179C"/>
    <w:rsid w:val="00DA1951"/>
    <w:rsid w:val="00DA19F8"/>
    <w:rsid w:val="00DA5647"/>
    <w:rsid w:val="00DA5651"/>
    <w:rsid w:val="00DA7163"/>
    <w:rsid w:val="00DB0E0F"/>
    <w:rsid w:val="00DB14C3"/>
    <w:rsid w:val="00DB1BB4"/>
    <w:rsid w:val="00DB24BB"/>
    <w:rsid w:val="00DB41F6"/>
    <w:rsid w:val="00DB4A5F"/>
    <w:rsid w:val="00DB4CFB"/>
    <w:rsid w:val="00DB686D"/>
    <w:rsid w:val="00DC0E17"/>
    <w:rsid w:val="00DC2B49"/>
    <w:rsid w:val="00DC39DE"/>
    <w:rsid w:val="00DC3A23"/>
    <w:rsid w:val="00DC3CE4"/>
    <w:rsid w:val="00DC3D11"/>
    <w:rsid w:val="00DC4EE5"/>
    <w:rsid w:val="00DC5516"/>
    <w:rsid w:val="00DC6664"/>
    <w:rsid w:val="00DC7126"/>
    <w:rsid w:val="00DD0254"/>
    <w:rsid w:val="00DD042D"/>
    <w:rsid w:val="00DD06CF"/>
    <w:rsid w:val="00DD149F"/>
    <w:rsid w:val="00DD1C78"/>
    <w:rsid w:val="00DD257E"/>
    <w:rsid w:val="00DD258B"/>
    <w:rsid w:val="00DD34BF"/>
    <w:rsid w:val="00DD3694"/>
    <w:rsid w:val="00DD3CE8"/>
    <w:rsid w:val="00DD454F"/>
    <w:rsid w:val="00DD515D"/>
    <w:rsid w:val="00DD5F05"/>
    <w:rsid w:val="00DD617D"/>
    <w:rsid w:val="00DD652E"/>
    <w:rsid w:val="00DD6E7F"/>
    <w:rsid w:val="00DD6F11"/>
    <w:rsid w:val="00DD6F45"/>
    <w:rsid w:val="00DD70A9"/>
    <w:rsid w:val="00DD7FCB"/>
    <w:rsid w:val="00DE092B"/>
    <w:rsid w:val="00DE0A84"/>
    <w:rsid w:val="00DE0FF5"/>
    <w:rsid w:val="00DE1547"/>
    <w:rsid w:val="00DE1A77"/>
    <w:rsid w:val="00DE2FE0"/>
    <w:rsid w:val="00DE3D5D"/>
    <w:rsid w:val="00DE56D4"/>
    <w:rsid w:val="00DE5778"/>
    <w:rsid w:val="00DE6EA9"/>
    <w:rsid w:val="00DE775A"/>
    <w:rsid w:val="00DE7A5F"/>
    <w:rsid w:val="00DF0B75"/>
    <w:rsid w:val="00DF1881"/>
    <w:rsid w:val="00DF3689"/>
    <w:rsid w:val="00DF4BD8"/>
    <w:rsid w:val="00DF576B"/>
    <w:rsid w:val="00DF58CE"/>
    <w:rsid w:val="00DF5B3C"/>
    <w:rsid w:val="00DF62E1"/>
    <w:rsid w:val="00DF7571"/>
    <w:rsid w:val="00DF7633"/>
    <w:rsid w:val="00E0016A"/>
    <w:rsid w:val="00E00DCD"/>
    <w:rsid w:val="00E010AE"/>
    <w:rsid w:val="00E01D0C"/>
    <w:rsid w:val="00E047CA"/>
    <w:rsid w:val="00E04E48"/>
    <w:rsid w:val="00E04FDF"/>
    <w:rsid w:val="00E0700F"/>
    <w:rsid w:val="00E07655"/>
    <w:rsid w:val="00E10235"/>
    <w:rsid w:val="00E1024D"/>
    <w:rsid w:val="00E10A34"/>
    <w:rsid w:val="00E10A94"/>
    <w:rsid w:val="00E12629"/>
    <w:rsid w:val="00E12730"/>
    <w:rsid w:val="00E1356F"/>
    <w:rsid w:val="00E142D7"/>
    <w:rsid w:val="00E15CC6"/>
    <w:rsid w:val="00E15DC9"/>
    <w:rsid w:val="00E21125"/>
    <w:rsid w:val="00E211CA"/>
    <w:rsid w:val="00E21A8B"/>
    <w:rsid w:val="00E2342E"/>
    <w:rsid w:val="00E23DB4"/>
    <w:rsid w:val="00E24C7E"/>
    <w:rsid w:val="00E25915"/>
    <w:rsid w:val="00E26080"/>
    <w:rsid w:val="00E278BA"/>
    <w:rsid w:val="00E30829"/>
    <w:rsid w:val="00E30CB5"/>
    <w:rsid w:val="00E3107D"/>
    <w:rsid w:val="00E310D0"/>
    <w:rsid w:val="00E315A2"/>
    <w:rsid w:val="00E31790"/>
    <w:rsid w:val="00E31DFD"/>
    <w:rsid w:val="00E324BF"/>
    <w:rsid w:val="00E33E7E"/>
    <w:rsid w:val="00E34217"/>
    <w:rsid w:val="00E3496B"/>
    <w:rsid w:val="00E3527A"/>
    <w:rsid w:val="00E35BB7"/>
    <w:rsid w:val="00E401CC"/>
    <w:rsid w:val="00E40B8A"/>
    <w:rsid w:val="00E40ED7"/>
    <w:rsid w:val="00E41BDD"/>
    <w:rsid w:val="00E4346C"/>
    <w:rsid w:val="00E4427C"/>
    <w:rsid w:val="00E444F7"/>
    <w:rsid w:val="00E45328"/>
    <w:rsid w:val="00E46EFD"/>
    <w:rsid w:val="00E5067D"/>
    <w:rsid w:val="00E54333"/>
    <w:rsid w:val="00E54B26"/>
    <w:rsid w:val="00E554C1"/>
    <w:rsid w:val="00E56586"/>
    <w:rsid w:val="00E60CFB"/>
    <w:rsid w:val="00E61701"/>
    <w:rsid w:val="00E622C1"/>
    <w:rsid w:val="00E62DC1"/>
    <w:rsid w:val="00E62DC3"/>
    <w:rsid w:val="00E62FF1"/>
    <w:rsid w:val="00E6363E"/>
    <w:rsid w:val="00E63A77"/>
    <w:rsid w:val="00E64AC8"/>
    <w:rsid w:val="00E66FC6"/>
    <w:rsid w:val="00E71FFB"/>
    <w:rsid w:val="00E72991"/>
    <w:rsid w:val="00E74CDC"/>
    <w:rsid w:val="00E754B3"/>
    <w:rsid w:val="00E80315"/>
    <w:rsid w:val="00E81852"/>
    <w:rsid w:val="00E818B1"/>
    <w:rsid w:val="00E81C4C"/>
    <w:rsid w:val="00E820E6"/>
    <w:rsid w:val="00E82A27"/>
    <w:rsid w:val="00E841A0"/>
    <w:rsid w:val="00E84CAE"/>
    <w:rsid w:val="00E87EA7"/>
    <w:rsid w:val="00E9465B"/>
    <w:rsid w:val="00E94ECB"/>
    <w:rsid w:val="00E95652"/>
    <w:rsid w:val="00E9580B"/>
    <w:rsid w:val="00EA032C"/>
    <w:rsid w:val="00EA0845"/>
    <w:rsid w:val="00EA1480"/>
    <w:rsid w:val="00EA1C35"/>
    <w:rsid w:val="00EA23C8"/>
    <w:rsid w:val="00EA3272"/>
    <w:rsid w:val="00EA4AB9"/>
    <w:rsid w:val="00EA4B36"/>
    <w:rsid w:val="00EA4C8C"/>
    <w:rsid w:val="00EA4CFC"/>
    <w:rsid w:val="00EA6B72"/>
    <w:rsid w:val="00EA701B"/>
    <w:rsid w:val="00EB0565"/>
    <w:rsid w:val="00EB0F4D"/>
    <w:rsid w:val="00EB17A0"/>
    <w:rsid w:val="00EB1F51"/>
    <w:rsid w:val="00EB2293"/>
    <w:rsid w:val="00EB263E"/>
    <w:rsid w:val="00EB3892"/>
    <w:rsid w:val="00EB3C67"/>
    <w:rsid w:val="00EB3CC4"/>
    <w:rsid w:val="00EB45DF"/>
    <w:rsid w:val="00EB52A8"/>
    <w:rsid w:val="00EB7AB8"/>
    <w:rsid w:val="00EC076A"/>
    <w:rsid w:val="00EC14E0"/>
    <w:rsid w:val="00EC24AD"/>
    <w:rsid w:val="00EC2B2C"/>
    <w:rsid w:val="00EC347D"/>
    <w:rsid w:val="00EC4263"/>
    <w:rsid w:val="00EC4667"/>
    <w:rsid w:val="00EC5051"/>
    <w:rsid w:val="00EC58DC"/>
    <w:rsid w:val="00EC6107"/>
    <w:rsid w:val="00EC6837"/>
    <w:rsid w:val="00EC6F26"/>
    <w:rsid w:val="00EC7A06"/>
    <w:rsid w:val="00EC7FF0"/>
    <w:rsid w:val="00ED025F"/>
    <w:rsid w:val="00ED19C0"/>
    <w:rsid w:val="00ED732D"/>
    <w:rsid w:val="00ED7F31"/>
    <w:rsid w:val="00EE0723"/>
    <w:rsid w:val="00EE096B"/>
    <w:rsid w:val="00EE18A1"/>
    <w:rsid w:val="00EE1A26"/>
    <w:rsid w:val="00EE22B4"/>
    <w:rsid w:val="00EE26E6"/>
    <w:rsid w:val="00EE3130"/>
    <w:rsid w:val="00EE44CD"/>
    <w:rsid w:val="00EE465E"/>
    <w:rsid w:val="00EE4EFB"/>
    <w:rsid w:val="00EE57BF"/>
    <w:rsid w:val="00EE7CDF"/>
    <w:rsid w:val="00EF06BF"/>
    <w:rsid w:val="00EF1EFC"/>
    <w:rsid w:val="00EF2489"/>
    <w:rsid w:val="00EF3D4C"/>
    <w:rsid w:val="00EF4FAB"/>
    <w:rsid w:val="00EF5931"/>
    <w:rsid w:val="00EF6E05"/>
    <w:rsid w:val="00EF6E23"/>
    <w:rsid w:val="00EF7B44"/>
    <w:rsid w:val="00F0075E"/>
    <w:rsid w:val="00F0160D"/>
    <w:rsid w:val="00F03216"/>
    <w:rsid w:val="00F03A1D"/>
    <w:rsid w:val="00F03AA9"/>
    <w:rsid w:val="00F04573"/>
    <w:rsid w:val="00F10ECF"/>
    <w:rsid w:val="00F10FA4"/>
    <w:rsid w:val="00F12E24"/>
    <w:rsid w:val="00F12E64"/>
    <w:rsid w:val="00F130CD"/>
    <w:rsid w:val="00F13C8B"/>
    <w:rsid w:val="00F15344"/>
    <w:rsid w:val="00F15D87"/>
    <w:rsid w:val="00F16DC1"/>
    <w:rsid w:val="00F204A1"/>
    <w:rsid w:val="00F205B7"/>
    <w:rsid w:val="00F20735"/>
    <w:rsid w:val="00F209C1"/>
    <w:rsid w:val="00F21E03"/>
    <w:rsid w:val="00F22130"/>
    <w:rsid w:val="00F22975"/>
    <w:rsid w:val="00F22EB8"/>
    <w:rsid w:val="00F22F29"/>
    <w:rsid w:val="00F22F51"/>
    <w:rsid w:val="00F233EE"/>
    <w:rsid w:val="00F2345C"/>
    <w:rsid w:val="00F23EA9"/>
    <w:rsid w:val="00F243A0"/>
    <w:rsid w:val="00F244F3"/>
    <w:rsid w:val="00F248AF"/>
    <w:rsid w:val="00F248BB"/>
    <w:rsid w:val="00F24A4F"/>
    <w:rsid w:val="00F24EC4"/>
    <w:rsid w:val="00F254AC"/>
    <w:rsid w:val="00F25A7F"/>
    <w:rsid w:val="00F25CBD"/>
    <w:rsid w:val="00F25D89"/>
    <w:rsid w:val="00F26805"/>
    <w:rsid w:val="00F26C36"/>
    <w:rsid w:val="00F275D5"/>
    <w:rsid w:val="00F27EEF"/>
    <w:rsid w:val="00F3009F"/>
    <w:rsid w:val="00F30162"/>
    <w:rsid w:val="00F30384"/>
    <w:rsid w:val="00F3040A"/>
    <w:rsid w:val="00F30E15"/>
    <w:rsid w:val="00F30F01"/>
    <w:rsid w:val="00F31A9A"/>
    <w:rsid w:val="00F31F49"/>
    <w:rsid w:val="00F32294"/>
    <w:rsid w:val="00F324D0"/>
    <w:rsid w:val="00F33D35"/>
    <w:rsid w:val="00F34A69"/>
    <w:rsid w:val="00F34C37"/>
    <w:rsid w:val="00F34E34"/>
    <w:rsid w:val="00F35118"/>
    <w:rsid w:val="00F3577D"/>
    <w:rsid w:val="00F362CD"/>
    <w:rsid w:val="00F36CC6"/>
    <w:rsid w:val="00F41674"/>
    <w:rsid w:val="00F421A7"/>
    <w:rsid w:val="00F421C3"/>
    <w:rsid w:val="00F42373"/>
    <w:rsid w:val="00F42D8F"/>
    <w:rsid w:val="00F42E31"/>
    <w:rsid w:val="00F42ECD"/>
    <w:rsid w:val="00F4317F"/>
    <w:rsid w:val="00F4344F"/>
    <w:rsid w:val="00F439F5"/>
    <w:rsid w:val="00F4436B"/>
    <w:rsid w:val="00F4692E"/>
    <w:rsid w:val="00F475A0"/>
    <w:rsid w:val="00F4768C"/>
    <w:rsid w:val="00F50218"/>
    <w:rsid w:val="00F503D2"/>
    <w:rsid w:val="00F504C5"/>
    <w:rsid w:val="00F517DF"/>
    <w:rsid w:val="00F533DF"/>
    <w:rsid w:val="00F53A23"/>
    <w:rsid w:val="00F55994"/>
    <w:rsid w:val="00F567F6"/>
    <w:rsid w:val="00F571CE"/>
    <w:rsid w:val="00F60387"/>
    <w:rsid w:val="00F611AB"/>
    <w:rsid w:val="00F617E3"/>
    <w:rsid w:val="00F61A2D"/>
    <w:rsid w:val="00F63AC1"/>
    <w:rsid w:val="00F63D25"/>
    <w:rsid w:val="00F65215"/>
    <w:rsid w:val="00F65C22"/>
    <w:rsid w:val="00F6692C"/>
    <w:rsid w:val="00F679B5"/>
    <w:rsid w:val="00F72825"/>
    <w:rsid w:val="00F7413B"/>
    <w:rsid w:val="00F749C3"/>
    <w:rsid w:val="00F74B75"/>
    <w:rsid w:val="00F75086"/>
    <w:rsid w:val="00F84761"/>
    <w:rsid w:val="00F84FEB"/>
    <w:rsid w:val="00F857FC"/>
    <w:rsid w:val="00F86D9B"/>
    <w:rsid w:val="00F8707E"/>
    <w:rsid w:val="00F87D21"/>
    <w:rsid w:val="00F90F1F"/>
    <w:rsid w:val="00F915AC"/>
    <w:rsid w:val="00F9268C"/>
    <w:rsid w:val="00F9280F"/>
    <w:rsid w:val="00F93404"/>
    <w:rsid w:val="00F934A1"/>
    <w:rsid w:val="00F93B38"/>
    <w:rsid w:val="00F965F1"/>
    <w:rsid w:val="00F9675C"/>
    <w:rsid w:val="00F9788C"/>
    <w:rsid w:val="00FA4C1B"/>
    <w:rsid w:val="00FA50CA"/>
    <w:rsid w:val="00FA6ACE"/>
    <w:rsid w:val="00FA6EAE"/>
    <w:rsid w:val="00FA700B"/>
    <w:rsid w:val="00FB06A6"/>
    <w:rsid w:val="00FB199F"/>
    <w:rsid w:val="00FB1D43"/>
    <w:rsid w:val="00FB3088"/>
    <w:rsid w:val="00FB5700"/>
    <w:rsid w:val="00FB596B"/>
    <w:rsid w:val="00FB7522"/>
    <w:rsid w:val="00FB7C95"/>
    <w:rsid w:val="00FC0225"/>
    <w:rsid w:val="00FC04C1"/>
    <w:rsid w:val="00FC06A6"/>
    <w:rsid w:val="00FC4CF2"/>
    <w:rsid w:val="00FC5CF1"/>
    <w:rsid w:val="00FC632E"/>
    <w:rsid w:val="00FC681D"/>
    <w:rsid w:val="00FC6F70"/>
    <w:rsid w:val="00FC77EF"/>
    <w:rsid w:val="00FD17D4"/>
    <w:rsid w:val="00FD2341"/>
    <w:rsid w:val="00FD302B"/>
    <w:rsid w:val="00FD605A"/>
    <w:rsid w:val="00FD7575"/>
    <w:rsid w:val="00FD7A82"/>
    <w:rsid w:val="00FE137D"/>
    <w:rsid w:val="00FE1561"/>
    <w:rsid w:val="00FE1BF8"/>
    <w:rsid w:val="00FE1D97"/>
    <w:rsid w:val="00FE209D"/>
    <w:rsid w:val="00FE224B"/>
    <w:rsid w:val="00FE3B0E"/>
    <w:rsid w:val="00FE3C7A"/>
    <w:rsid w:val="00FE4289"/>
    <w:rsid w:val="00FE4A4D"/>
    <w:rsid w:val="00FE4FD7"/>
    <w:rsid w:val="00FF0A62"/>
    <w:rsid w:val="00FF0BC4"/>
    <w:rsid w:val="00FF152E"/>
    <w:rsid w:val="00FF20F4"/>
    <w:rsid w:val="00FF2188"/>
    <w:rsid w:val="00FF4B08"/>
    <w:rsid w:val="00FF4DFF"/>
    <w:rsid w:val="00FF5555"/>
    <w:rsid w:val="00FF575B"/>
    <w:rsid w:val="00FF5F83"/>
    <w:rsid w:val="00FF6069"/>
    <w:rsid w:val="00FF64E9"/>
    <w:rsid w:val="00FF676D"/>
    <w:rsid w:val="00FF69D9"/>
    <w:rsid w:val="00FF777E"/>
    <w:rsid w:val="00FF7BCA"/>
    <w:rsid w:val="040B427A"/>
    <w:rsid w:val="04AC3C7D"/>
    <w:rsid w:val="04B00E73"/>
    <w:rsid w:val="062B2C3A"/>
    <w:rsid w:val="06806FF0"/>
    <w:rsid w:val="0ABE12EF"/>
    <w:rsid w:val="0AF765BA"/>
    <w:rsid w:val="0B980AEA"/>
    <w:rsid w:val="0C81840D"/>
    <w:rsid w:val="11D10C79"/>
    <w:rsid w:val="11DD8347"/>
    <w:rsid w:val="12F6362D"/>
    <w:rsid w:val="13305729"/>
    <w:rsid w:val="13473587"/>
    <w:rsid w:val="134DAB15"/>
    <w:rsid w:val="15FA4C22"/>
    <w:rsid w:val="19622CF7"/>
    <w:rsid w:val="19CC8905"/>
    <w:rsid w:val="1CB37728"/>
    <w:rsid w:val="1EA652B3"/>
    <w:rsid w:val="23A34CC9"/>
    <w:rsid w:val="2483F19B"/>
    <w:rsid w:val="24FD44AC"/>
    <w:rsid w:val="26233481"/>
    <w:rsid w:val="266400D2"/>
    <w:rsid w:val="268D5DA3"/>
    <w:rsid w:val="2729B10F"/>
    <w:rsid w:val="27777639"/>
    <w:rsid w:val="2779C268"/>
    <w:rsid w:val="27B3B419"/>
    <w:rsid w:val="288E756E"/>
    <w:rsid w:val="2DE91749"/>
    <w:rsid w:val="2E5D2B2F"/>
    <w:rsid w:val="30DD4DA5"/>
    <w:rsid w:val="312E72A3"/>
    <w:rsid w:val="31691FC4"/>
    <w:rsid w:val="321C4B52"/>
    <w:rsid w:val="32F2ECC0"/>
    <w:rsid w:val="32FAFFEA"/>
    <w:rsid w:val="330967AC"/>
    <w:rsid w:val="334F91E8"/>
    <w:rsid w:val="33DDE591"/>
    <w:rsid w:val="340AAFCA"/>
    <w:rsid w:val="34A93833"/>
    <w:rsid w:val="39262C24"/>
    <w:rsid w:val="3A1F181B"/>
    <w:rsid w:val="3ADF14EC"/>
    <w:rsid w:val="3B4620D2"/>
    <w:rsid w:val="3EE79CD2"/>
    <w:rsid w:val="407110FC"/>
    <w:rsid w:val="40AC06E9"/>
    <w:rsid w:val="41474F42"/>
    <w:rsid w:val="430B21EA"/>
    <w:rsid w:val="43A21B02"/>
    <w:rsid w:val="44D0BD8B"/>
    <w:rsid w:val="45781025"/>
    <w:rsid w:val="46C135BB"/>
    <w:rsid w:val="4707D5E1"/>
    <w:rsid w:val="49466B1B"/>
    <w:rsid w:val="4A34055A"/>
    <w:rsid w:val="4AFAFBA8"/>
    <w:rsid w:val="4B105C22"/>
    <w:rsid w:val="4BDC7136"/>
    <w:rsid w:val="4E8B1D63"/>
    <w:rsid w:val="4EA97F6D"/>
    <w:rsid w:val="4EF27640"/>
    <w:rsid w:val="4F83A058"/>
    <w:rsid w:val="4F8CA5F7"/>
    <w:rsid w:val="50E6B02F"/>
    <w:rsid w:val="517F48AA"/>
    <w:rsid w:val="5333F030"/>
    <w:rsid w:val="56963989"/>
    <w:rsid w:val="5797EC9B"/>
    <w:rsid w:val="58EEA504"/>
    <w:rsid w:val="5CD1BBF1"/>
    <w:rsid w:val="5D4370DE"/>
    <w:rsid w:val="5D828B6D"/>
    <w:rsid w:val="6055922A"/>
    <w:rsid w:val="618D1668"/>
    <w:rsid w:val="62F745DF"/>
    <w:rsid w:val="6460D4A4"/>
    <w:rsid w:val="6800A74F"/>
    <w:rsid w:val="69318037"/>
    <w:rsid w:val="6AE597B0"/>
    <w:rsid w:val="6B46C589"/>
    <w:rsid w:val="6E929FA4"/>
    <w:rsid w:val="6FB1F027"/>
    <w:rsid w:val="6FCCBBBA"/>
    <w:rsid w:val="70D4FC0F"/>
    <w:rsid w:val="70D8ACFF"/>
    <w:rsid w:val="70D9B5E2"/>
    <w:rsid w:val="75E2023A"/>
    <w:rsid w:val="7A6AD147"/>
    <w:rsid w:val="7AF6DD7C"/>
    <w:rsid w:val="7E60BD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3F8236"/>
  <w15:chartTrackingRefBased/>
  <w15:docId w15:val="{35A525CF-06D3-4D72-8060-6C451398C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225419"/>
    <w:pPr>
      <w:numPr>
        <w:numId w:val="3"/>
      </w:numPr>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60"/>
      </w:numPr>
      <w:spacing w:after="240" w:line="360" w:lineRule="auto"/>
    </w:pPr>
    <w:rPr>
      <w:rFonts w:ascii="CG Omega" w:hAnsi="CG Omega"/>
      <w:b/>
      <w:sz w:val="32"/>
      <w:lang w:eastAsia="en-US"/>
    </w:rPr>
  </w:style>
  <w:style w:type="paragraph" w:customStyle="1" w:styleId="Text">
    <w:name w:val="Text"/>
    <w:rsid w:val="006661FE"/>
    <w:pPr>
      <w:numPr>
        <w:ilvl w:val="1"/>
        <w:numId w:val="60"/>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73"/>
      </w:numPr>
    </w:pPr>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PlaceholderText">
    <w:name w:val="Placeholder Text"/>
    <w:basedOn w:val="DefaultParagraphFont"/>
    <w:uiPriority w:val="99"/>
    <w:semiHidden/>
    <w:rsid w:val="003178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215995">
      <w:bodyDiv w:val="1"/>
      <w:marLeft w:val="0"/>
      <w:marRight w:val="0"/>
      <w:marTop w:val="0"/>
      <w:marBottom w:val="0"/>
      <w:divBdr>
        <w:top w:val="none" w:sz="0" w:space="0" w:color="auto"/>
        <w:left w:val="none" w:sz="0" w:space="0" w:color="auto"/>
        <w:bottom w:val="none" w:sz="0" w:space="0" w:color="auto"/>
        <w:right w:val="none" w:sz="0" w:space="0" w:color="auto"/>
      </w:divBdr>
    </w:div>
    <w:div w:id="728305083">
      <w:bodyDiv w:val="1"/>
      <w:marLeft w:val="0"/>
      <w:marRight w:val="0"/>
      <w:marTop w:val="0"/>
      <w:marBottom w:val="0"/>
      <w:divBdr>
        <w:top w:val="none" w:sz="0" w:space="0" w:color="auto"/>
        <w:left w:val="none" w:sz="0" w:space="0" w:color="auto"/>
        <w:bottom w:val="none" w:sz="0" w:space="0" w:color="auto"/>
        <w:right w:val="none" w:sz="0" w:space="0" w:color="auto"/>
      </w:divBdr>
    </w:div>
    <w:div w:id="192815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4.png"/><Relationship Id="rId21" Type="http://schemas.openxmlformats.org/officeDocument/2006/relationships/image" Target="media/image10.png"/><Relationship Id="rId34" Type="http://schemas.microsoft.com/office/2011/relationships/commentsExtended" Target="commentsExtended.xml"/><Relationship Id="rId42" Type="http://schemas.openxmlformats.org/officeDocument/2006/relationships/image" Target="media/image27.wmf"/><Relationship Id="rId47" Type="http://schemas.openxmlformats.org/officeDocument/2006/relationships/image" Target="media/image32.wmf"/><Relationship Id="rId50" Type="http://schemas.openxmlformats.org/officeDocument/2006/relationships/image" Target="media/image35.wmf"/><Relationship Id="rId55" Type="http://schemas.openxmlformats.org/officeDocument/2006/relationships/image" Target="media/image40.wmf"/><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image" Target="media/image18.wmf"/><Relationship Id="rId41" Type="http://schemas.openxmlformats.org/officeDocument/2006/relationships/image" Target="media/image26.wmf"/><Relationship Id="rId54" Type="http://schemas.openxmlformats.org/officeDocument/2006/relationships/image" Target="media/image39.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image" Target="media/image21.wmf"/><Relationship Id="rId37" Type="http://schemas.openxmlformats.org/officeDocument/2006/relationships/image" Target="media/image22.wmf"/><Relationship Id="rId40" Type="http://schemas.openxmlformats.org/officeDocument/2006/relationships/image" Target="media/image25.wmf"/><Relationship Id="rId45" Type="http://schemas.openxmlformats.org/officeDocument/2006/relationships/image" Target="media/image30.wmf"/><Relationship Id="rId53" Type="http://schemas.openxmlformats.org/officeDocument/2006/relationships/image" Target="media/image38.wmf"/><Relationship Id="rId58" Type="http://schemas.openxmlformats.org/officeDocument/2006/relationships/image" Target="media/image43.wmf"/><Relationship Id="rId5" Type="http://schemas.openxmlformats.org/officeDocument/2006/relationships/customXml" Target="../customXml/item5.xml"/><Relationship Id="rId15" Type="http://schemas.openxmlformats.org/officeDocument/2006/relationships/image" Target="media/image4.wmf"/><Relationship Id="rId23" Type="http://schemas.openxmlformats.org/officeDocument/2006/relationships/image" Target="media/image12.png"/><Relationship Id="rId28" Type="http://schemas.openxmlformats.org/officeDocument/2006/relationships/image" Target="media/image17.wmf"/><Relationship Id="rId36" Type="http://schemas.microsoft.com/office/2018/08/relationships/commentsExtensible" Target="commentsExtensible.xml"/><Relationship Id="rId49" Type="http://schemas.openxmlformats.org/officeDocument/2006/relationships/image" Target="media/image34.wmf"/><Relationship Id="rId57" Type="http://schemas.openxmlformats.org/officeDocument/2006/relationships/image" Target="media/image42.wmf"/><Relationship Id="rId61"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wmf"/><Relationship Id="rId31" Type="http://schemas.openxmlformats.org/officeDocument/2006/relationships/image" Target="media/image20.wmf"/><Relationship Id="rId44" Type="http://schemas.openxmlformats.org/officeDocument/2006/relationships/image" Target="media/image29.wmf"/><Relationship Id="rId52" Type="http://schemas.openxmlformats.org/officeDocument/2006/relationships/image" Target="media/image37.wmf"/><Relationship Id="rId60"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image" Target="media/image11.png"/><Relationship Id="rId27" Type="http://schemas.openxmlformats.org/officeDocument/2006/relationships/image" Target="media/image16.wmf"/><Relationship Id="rId30" Type="http://schemas.openxmlformats.org/officeDocument/2006/relationships/image" Target="media/image19.wmf"/><Relationship Id="rId35" Type="http://schemas.microsoft.com/office/2016/09/relationships/commentsIds" Target="commentsIds.xml"/><Relationship Id="rId43" Type="http://schemas.openxmlformats.org/officeDocument/2006/relationships/image" Target="media/image28.wmf"/><Relationship Id="rId48" Type="http://schemas.openxmlformats.org/officeDocument/2006/relationships/image" Target="media/image33.wmf"/><Relationship Id="rId56" Type="http://schemas.openxmlformats.org/officeDocument/2006/relationships/image" Target="media/image41.wmf"/><Relationship Id="rId8" Type="http://schemas.openxmlformats.org/officeDocument/2006/relationships/settings" Target="settings.xml"/><Relationship Id="rId51" Type="http://schemas.openxmlformats.org/officeDocument/2006/relationships/image" Target="media/image36.wmf"/><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comments" Target="comments.xml"/><Relationship Id="rId38" Type="http://schemas.openxmlformats.org/officeDocument/2006/relationships/image" Target="media/image23.wmf"/><Relationship Id="rId46" Type="http://schemas.openxmlformats.org/officeDocument/2006/relationships/image" Target="media/image31.wmf"/><Relationship Id="rId5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Aristodemou, Alex - UK Legal</DisplayName>
        <AccountId>219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ct:contentTypeSchema xmlns:ct="http://schemas.microsoft.com/office/2006/metadata/contentType" xmlns:ma="http://schemas.microsoft.com/office/2006/metadata/properties/metaAttributes" ct:_="" ma:_="" ma:contentTypeName="Document" ma:contentTypeID="0x010100635478C17E14C240B49E649426034BD5" ma:contentTypeVersion="5" ma:contentTypeDescription="Create a new document." ma:contentTypeScope="" ma:versionID="c29ab7fd959657de0736c0522069eba5">
  <xsd:schema xmlns:xsd="http://www.w3.org/2001/XMLSchema" xmlns:xs="http://www.w3.org/2001/XMLSchema" xmlns:p="http://schemas.microsoft.com/office/2006/metadata/properties" xmlns:ns2="2e3132a0-aaf2-4326-8928-c084593c093d" xmlns:ns3="feee0b1b-1c36-45ab-a747-49b3fe155780" targetNamespace="http://schemas.microsoft.com/office/2006/metadata/properties" ma:root="true" ma:fieldsID="6115ed29e43075d4fb3224ed159d5bca" ns2:_="" ns3:_="">
    <xsd:import namespace="2e3132a0-aaf2-4326-8928-c084593c093d"/>
    <xsd:import namespace="feee0b1b-1c36-45ab-a747-49b3fe15578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ee0b1b-1c36-45ab-a747-49b3fe15578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customXml/itemProps2.xml><?xml version="1.0" encoding="utf-8"?>
<ds:datastoreItem xmlns:ds="http://schemas.openxmlformats.org/officeDocument/2006/customXml" ds:itemID="{8CFC9A05-110F-40BD-9D87-82840E0B319C}">
  <ds:schemaRefs>
    <ds:schemaRef ds:uri="http://schemas.microsoft.com/office/2006/metadata/properties"/>
    <ds:schemaRef ds:uri="http://schemas.microsoft.com/office/infopath/2007/PartnerControls"/>
    <ds:schemaRef ds:uri="2e3132a0-aaf2-4326-8928-c084593c093d"/>
  </ds:schemaRefs>
</ds:datastoreItem>
</file>

<file path=customXml/itemProps3.xml><?xml version="1.0" encoding="utf-8"?>
<ds:datastoreItem xmlns:ds="http://schemas.openxmlformats.org/officeDocument/2006/customXml" ds:itemID="{FC3165FC-CEEB-4CB1-9913-BB04D8878D8F}">
  <ds:schemaRefs>
    <ds:schemaRef ds:uri="http://schemas.microsoft.com/sharepoint/v3/contenttype/forms"/>
  </ds:schemaRefs>
</ds:datastoreItem>
</file>

<file path=customXml/itemProps4.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2A921D6F-17A9-4BD8-9F70-96A625178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132a0-aaf2-4326-8928-c084593c093d"/>
    <ds:schemaRef ds:uri="feee0b1b-1c36-45ab-a747-49b3fe155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44</Pages>
  <Words>15287</Words>
  <Characters>87137</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Mott(ESO), Paul</dc:creator>
  <cp:keywords/>
  <cp:lastModifiedBy>Paul Mott</cp:lastModifiedBy>
  <cp:revision>27</cp:revision>
  <dcterms:created xsi:type="dcterms:W3CDTF">2023-06-27T23:10:00Z</dcterms:created>
  <dcterms:modified xsi:type="dcterms:W3CDTF">2023-06-27T23:51:00Z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0x010100635478C17E14C240B49E649426034BD5</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ies>
</file>